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5349D" w14:textId="0741C89E" w:rsidR="00AF7D1E" w:rsidRPr="00C44443" w:rsidRDefault="002E5FF7" w:rsidP="609C0EA5">
      <w:pPr>
        <w:jc w:val="center"/>
        <w:rPr>
          <w:rFonts w:asciiTheme="minorHAnsi" w:eastAsiaTheme="minorEastAsia" w:hAnsiTheme="minorHAnsi" w:cstheme="minorBidi"/>
          <w:rPrChange w:id="0" w:author="Hemmerling, Sabrina L" w:date="2024-09-23T16:22:00Z">
            <w:rPr>
              <w:rFonts w:ascii="Calibri" w:hAnsi="Calibri" w:cs="Calibri"/>
            </w:rPr>
          </w:rPrChange>
        </w:rPr>
      </w:pPr>
      <w:commentRangeStart w:id="1"/>
      <w:commentRangeEnd w:id="1"/>
      <w:r>
        <w:rPr>
          <w:rStyle w:val="CommentReference"/>
        </w:rPr>
        <w:commentReference w:id="1"/>
      </w:r>
      <w:r>
        <w:rPr>
          <w:noProof/>
        </w:rPr>
        <w:drawing>
          <wp:inline distT="0" distB="0" distL="0" distR="0" wp14:anchorId="01B9FF96" wp14:editId="72132DC0">
            <wp:extent cx="3468624" cy="594360"/>
            <wp:effectExtent l="0" t="0" r="0" b="0"/>
            <wp:docPr id="1" name="Picture 1"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3468624" cy="594360"/>
                    </a:xfrm>
                    <a:prstGeom prst="rect">
                      <a:avLst/>
                    </a:prstGeom>
                  </pic:spPr>
                </pic:pic>
              </a:graphicData>
            </a:graphic>
          </wp:inline>
        </w:drawing>
      </w:r>
    </w:p>
    <w:p w14:paraId="19B053CA" w14:textId="44C054C9" w:rsidR="00AF7D1E" w:rsidRPr="00C44443" w:rsidRDefault="00AF7D1E" w:rsidP="609C0EA5">
      <w:pPr>
        <w:jc w:val="center"/>
        <w:rPr>
          <w:rFonts w:asciiTheme="minorHAnsi" w:eastAsiaTheme="minorEastAsia" w:hAnsiTheme="minorHAnsi" w:cstheme="minorBidi"/>
          <w:b/>
          <w:bCs/>
          <w:rPrChange w:id="2" w:author="Hemmerling, Sabrina L" w:date="2024-09-23T16:22:00Z">
            <w:rPr>
              <w:rFonts w:ascii="Calibri" w:hAnsi="Calibri" w:cs="Calibri"/>
              <w:b/>
              <w:bCs/>
            </w:rPr>
          </w:rPrChange>
        </w:rPr>
      </w:pPr>
      <w:r w:rsidRPr="609C0EA5">
        <w:rPr>
          <w:rFonts w:asciiTheme="minorHAnsi" w:eastAsiaTheme="minorEastAsia" w:hAnsiTheme="minorHAnsi" w:cstheme="minorBidi"/>
          <w:b/>
          <w:bCs/>
          <w:rPrChange w:id="3" w:author="Hemmerling, Sabrina L" w:date="2024-09-23T16:22:00Z">
            <w:rPr>
              <w:rFonts w:ascii="Calibri" w:hAnsi="Calibri" w:cs="Calibri"/>
              <w:b/>
              <w:bCs/>
            </w:rPr>
          </w:rPrChange>
        </w:rPr>
        <w:t>HEALTHCARE CORE CURRICULUM</w:t>
      </w:r>
    </w:p>
    <w:p w14:paraId="730A949B" w14:textId="24FD8793" w:rsidR="00D66795" w:rsidRPr="00C44443" w:rsidRDefault="67DE04AA" w:rsidP="609C0EA5">
      <w:pPr>
        <w:jc w:val="center"/>
        <w:rPr>
          <w:rFonts w:asciiTheme="minorHAnsi" w:eastAsiaTheme="minorEastAsia" w:hAnsiTheme="minorHAnsi" w:cstheme="minorBidi"/>
          <w:b/>
          <w:bCs/>
          <w:rPrChange w:id="4" w:author="Hemmerling, Sabrina L" w:date="2024-09-23T16:22:00Z">
            <w:rPr>
              <w:rFonts w:ascii="Calibri" w:hAnsi="Calibri" w:cs="Calibri"/>
              <w:b/>
              <w:bCs/>
            </w:rPr>
          </w:rPrChange>
        </w:rPr>
      </w:pPr>
      <w:r w:rsidRPr="089186CD">
        <w:rPr>
          <w:rFonts w:asciiTheme="minorHAnsi" w:eastAsiaTheme="minorEastAsia" w:hAnsiTheme="minorHAnsi" w:cstheme="minorBidi"/>
          <w:b/>
          <w:bCs/>
          <w:rPrChange w:id="5" w:author="Hemmerling, Sabrina L" w:date="2024-09-23T16:22:00Z">
            <w:rPr>
              <w:rFonts w:ascii="Calibri" w:hAnsi="Calibri" w:cs="Calibri"/>
              <w:b/>
              <w:bCs/>
            </w:rPr>
          </w:rPrChange>
        </w:rPr>
        <w:t xml:space="preserve">© </w:t>
      </w:r>
      <w:r w:rsidR="7371D746" w:rsidRPr="089186CD">
        <w:rPr>
          <w:rFonts w:asciiTheme="minorHAnsi" w:eastAsiaTheme="minorEastAsia" w:hAnsiTheme="minorHAnsi" w:cstheme="minorBidi"/>
          <w:b/>
          <w:bCs/>
          <w:rPrChange w:id="6" w:author="Hemmerling, Sabrina L" w:date="2024-09-23T16:22:00Z">
            <w:rPr>
              <w:rFonts w:ascii="Calibri" w:hAnsi="Calibri" w:cs="Calibri"/>
              <w:b/>
              <w:bCs/>
            </w:rPr>
          </w:rPrChange>
        </w:rPr>
        <w:t>200</w:t>
      </w:r>
      <w:r w:rsidR="5753D5D9" w:rsidRPr="089186CD">
        <w:rPr>
          <w:rFonts w:asciiTheme="minorHAnsi" w:eastAsiaTheme="minorEastAsia" w:hAnsiTheme="minorHAnsi" w:cstheme="minorBidi"/>
          <w:b/>
          <w:bCs/>
          <w:rPrChange w:id="7" w:author="Hemmerling, Sabrina L" w:date="2024-09-23T16:22:00Z">
            <w:rPr>
              <w:rFonts w:ascii="Calibri" w:hAnsi="Calibri" w:cs="Calibri"/>
              <w:b/>
              <w:bCs/>
            </w:rPr>
          </w:rPrChange>
        </w:rPr>
        <w:t>4//</w:t>
      </w:r>
      <w:r w:rsidRPr="089186CD">
        <w:rPr>
          <w:rFonts w:asciiTheme="minorHAnsi" w:eastAsiaTheme="minorEastAsia" w:hAnsiTheme="minorHAnsi" w:cstheme="minorBidi"/>
          <w:b/>
          <w:bCs/>
          <w:rPrChange w:id="8" w:author="Hemmerling, Sabrina L" w:date="2024-09-23T16:22:00Z">
            <w:rPr>
              <w:rFonts w:ascii="Calibri" w:hAnsi="Calibri" w:cs="Calibri"/>
              <w:b/>
              <w:bCs/>
            </w:rPr>
          </w:rPrChange>
        </w:rPr>
        <w:t>2010</w:t>
      </w:r>
      <w:r w:rsidR="5753D5D9" w:rsidRPr="089186CD">
        <w:rPr>
          <w:rFonts w:asciiTheme="minorHAnsi" w:eastAsiaTheme="minorEastAsia" w:hAnsiTheme="minorHAnsi" w:cstheme="minorBidi"/>
          <w:b/>
          <w:bCs/>
          <w:rPrChange w:id="9" w:author="Hemmerling, Sabrina L" w:date="2024-09-23T16:22:00Z">
            <w:rPr>
              <w:rFonts w:ascii="Calibri" w:hAnsi="Calibri" w:cs="Calibri"/>
              <w:b/>
              <w:bCs/>
            </w:rPr>
          </w:rPrChange>
        </w:rPr>
        <w:t>/</w:t>
      </w:r>
      <w:r w:rsidRPr="089186CD">
        <w:rPr>
          <w:rFonts w:asciiTheme="minorHAnsi" w:eastAsiaTheme="minorEastAsia" w:hAnsiTheme="minorHAnsi" w:cstheme="minorBidi"/>
          <w:b/>
          <w:bCs/>
          <w:rPrChange w:id="10" w:author="Hemmerling, Sabrina L" w:date="2024-09-23T16:22:00Z">
            <w:rPr>
              <w:rFonts w:ascii="Calibri" w:hAnsi="Calibri" w:cs="Calibri"/>
              <w:b/>
              <w:bCs/>
            </w:rPr>
          </w:rPrChange>
        </w:rPr>
        <w:t>2014</w:t>
      </w:r>
      <w:r w:rsidR="5753D5D9" w:rsidRPr="089186CD">
        <w:rPr>
          <w:rFonts w:asciiTheme="minorHAnsi" w:eastAsiaTheme="minorEastAsia" w:hAnsiTheme="minorHAnsi" w:cstheme="minorBidi"/>
          <w:b/>
          <w:bCs/>
          <w:rPrChange w:id="11" w:author="Hemmerling, Sabrina L" w:date="2024-09-23T16:22:00Z">
            <w:rPr>
              <w:rFonts w:ascii="Calibri" w:hAnsi="Calibri" w:cs="Calibri"/>
              <w:b/>
              <w:bCs/>
            </w:rPr>
          </w:rPrChange>
        </w:rPr>
        <w:t>/</w:t>
      </w:r>
      <w:r w:rsidRPr="089186CD">
        <w:rPr>
          <w:rFonts w:asciiTheme="minorHAnsi" w:eastAsiaTheme="minorEastAsia" w:hAnsiTheme="minorHAnsi" w:cstheme="minorBidi"/>
          <w:b/>
          <w:bCs/>
          <w:rPrChange w:id="12" w:author="Hemmerling, Sabrina L" w:date="2024-09-23T16:22:00Z">
            <w:rPr>
              <w:rFonts w:ascii="Calibri" w:hAnsi="Calibri" w:cs="Calibri"/>
              <w:b/>
              <w:bCs/>
            </w:rPr>
          </w:rPrChange>
        </w:rPr>
        <w:t>2015</w:t>
      </w:r>
      <w:r w:rsidR="109972D2" w:rsidRPr="089186CD">
        <w:rPr>
          <w:rFonts w:asciiTheme="minorHAnsi" w:eastAsiaTheme="minorEastAsia" w:hAnsiTheme="minorHAnsi" w:cstheme="minorBidi"/>
          <w:b/>
          <w:bCs/>
          <w:rPrChange w:id="13" w:author="Hemmerling, Sabrina L" w:date="2024-09-23T16:22:00Z">
            <w:rPr>
              <w:rFonts w:ascii="Calibri" w:hAnsi="Calibri" w:cs="Calibri"/>
              <w:b/>
              <w:bCs/>
            </w:rPr>
          </w:rPrChange>
        </w:rPr>
        <w:t>/</w:t>
      </w:r>
      <w:r w:rsidR="159639A3" w:rsidRPr="089186CD">
        <w:rPr>
          <w:rFonts w:asciiTheme="minorHAnsi" w:eastAsiaTheme="minorEastAsia" w:hAnsiTheme="minorHAnsi" w:cstheme="minorBidi"/>
          <w:b/>
          <w:bCs/>
          <w:rPrChange w:id="14" w:author="Hemmerling, Sabrina L" w:date="2024-09-23T16:22:00Z">
            <w:rPr>
              <w:rFonts w:ascii="Calibri" w:hAnsi="Calibri" w:cs="Calibri"/>
              <w:b/>
              <w:bCs/>
            </w:rPr>
          </w:rPrChange>
        </w:rPr>
        <w:t>2018</w:t>
      </w:r>
      <w:r w:rsidR="7FC3BB39" w:rsidRPr="089186CD">
        <w:rPr>
          <w:rFonts w:asciiTheme="minorHAnsi" w:eastAsiaTheme="minorEastAsia" w:hAnsiTheme="minorHAnsi" w:cstheme="minorBidi"/>
          <w:b/>
          <w:bCs/>
        </w:rPr>
        <w:t>/2024</w:t>
      </w:r>
    </w:p>
    <w:p w14:paraId="7E3E0583" w14:textId="0D6106DA" w:rsidR="00D66795" w:rsidRPr="00B40AF0" w:rsidRDefault="00B22DCD" w:rsidP="609C0EA5">
      <w:pPr>
        <w:pStyle w:val="Heading1"/>
        <w:rPr>
          <w:rFonts w:eastAsiaTheme="minorEastAsia" w:cstheme="minorBidi"/>
          <w:rPrChange w:id="15" w:author="Hemmerling, Sabrina L" w:date="2024-09-23T16:22:00Z">
            <w:rPr/>
          </w:rPrChange>
        </w:rPr>
      </w:pPr>
      <w:bookmarkStart w:id="16" w:name="_Toc391896715"/>
      <w:r w:rsidRPr="609C0EA5">
        <w:rPr>
          <w:rFonts w:eastAsiaTheme="minorEastAsia" w:cstheme="minorBidi"/>
          <w:rPrChange w:id="17" w:author="Hemmerling, Sabrina L" w:date="2024-09-23T16:22:00Z">
            <w:rPr/>
          </w:rPrChange>
        </w:rPr>
        <w:t>I</w:t>
      </w:r>
      <w:r w:rsidR="009608FE" w:rsidRPr="609C0EA5">
        <w:rPr>
          <w:rFonts w:eastAsiaTheme="minorEastAsia" w:cstheme="minorBidi"/>
          <w:rPrChange w:id="18" w:author="Hemmerling, Sabrina L" w:date="2024-09-23T16:22:00Z">
            <w:rPr/>
          </w:rPrChange>
        </w:rPr>
        <w:t>nstructor Resources</w:t>
      </w:r>
      <w:bookmarkEnd w:id="16"/>
    </w:p>
    <w:p w14:paraId="615FEC53" w14:textId="5F68937F" w:rsidR="00AF7D1E" w:rsidRPr="003F0E27" w:rsidRDefault="00AF7D1E" w:rsidP="609C0EA5">
      <w:pPr>
        <w:rPr>
          <w:rFonts w:asciiTheme="minorHAnsi" w:eastAsiaTheme="minorEastAsia" w:hAnsiTheme="minorHAnsi" w:cstheme="minorBidi"/>
          <w:b/>
          <w:bCs/>
          <w:rPrChange w:id="19" w:author="Hemmerling, Sabrina L" w:date="2024-09-23T16:22:00Z">
            <w:rPr>
              <w:rFonts w:ascii="Calibri" w:hAnsi="Calibri" w:cs="Calibri"/>
              <w:b/>
              <w:bCs/>
            </w:rPr>
          </w:rPrChange>
        </w:rPr>
      </w:pPr>
      <w:r w:rsidRPr="609C0EA5">
        <w:rPr>
          <w:rFonts w:asciiTheme="minorHAnsi" w:eastAsiaTheme="minorEastAsia" w:hAnsiTheme="minorHAnsi" w:cstheme="minorBidi"/>
          <w:u w:val="single"/>
          <w:rPrChange w:id="20" w:author="Hemmerling, Sabrina L" w:date="2024-09-23T16:22:00Z">
            <w:rPr>
              <w:rFonts w:ascii="Calibri" w:hAnsi="Calibri" w:cs="Calibri"/>
              <w:u w:val="single"/>
            </w:rPr>
          </w:rPrChange>
        </w:rPr>
        <w:t>Module Title</w:t>
      </w:r>
      <w:r w:rsidRPr="609C0EA5">
        <w:rPr>
          <w:rFonts w:asciiTheme="minorHAnsi" w:eastAsiaTheme="minorEastAsia" w:hAnsiTheme="minorHAnsi" w:cstheme="minorBidi"/>
          <w:rPrChange w:id="21" w:author="Hemmerling, Sabrina L" w:date="2024-09-23T16:22:00Z">
            <w:rPr>
              <w:rFonts w:ascii="Calibri" w:hAnsi="Calibri" w:cs="Calibri"/>
            </w:rPr>
          </w:rPrChange>
        </w:rPr>
        <w:t xml:space="preserve">: </w:t>
      </w:r>
      <w:r w:rsidRPr="609C0EA5">
        <w:rPr>
          <w:rFonts w:asciiTheme="minorHAnsi" w:eastAsiaTheme="minorEastAsia" w:hAnsiTheme="minorHAnsi" w:cstheme="minorBidi"/>
          <w:b/>
          <w:bCs/>
          <w:rPrChange w:id="22" w:author="Hemmerling, Sabrina L" w:date="2024-09-23T16:22:00Z">
            <w:rPr>
              <w:rFonts w:ascii="Calibri" w:hAnsi="Calibri" w:cs="Calibri"/>
              <w:b/>
              <w:bCs/>
            </w:rPr>
          </w:rPrChange>
        </w:rPr>
        <w:t xml:space="preserve">Behaviors </w:t>
      </w:r>
      <w:r w:rsidR="000775D5" w:rsidRPr="609C0EA5">
        <w:rPr>
          <w:rFonts w:asciiTheme="minorHAnsi" w:eastAsiaTheme="minorEastAsia" w:hAnsiTheme="minorHAnsi" w:cstheme="minorBidi"/>
          <w:b/>
          <w:bCs/>
          <w:rPrChange w:id="23" w:author="Hemmerling, Sabrina L" w:date="2024-09-23T16:22:00Z">
            <w:rPr>
              <w:rFonts w:ascii="Calibri" w:hAnsi="Calibri" w:cs="Calibri"/>
              <w:b/>
              <w:bCs/>
            </w:rPr>
          </w:rPrChange>
        </w:rPr>
        <w:t>for</w:t>
      </w:r>
      <w:r w:rsidRPr="609C0EA5">
        <w:rPr>
          <w:rFonts w:asciiTheme="minorHAnsi" w:eastAsiaTheme="minorEastAsia" w:hAnsiTheme="minorHAnsi" w:cstheme="minorBidi"/>
          <w:b/>
          <w:bCs/>
          <w:rPrChange w:id="24" w:author="Hemmerling, Sabrina L" w:date="2024-09-23T16:22:00Z">
            <w:rPr>
              <w:rFonts w:ascii="Calibri" w:hAnsi="Calibri" w:cs="Calibri"/>
              <w:b/>
              <w:bCs/>
            </w:rPr>
          </w:rPrChange>
        </w:rPr>
        <w:t xml:space="preserve"> Success </w:t>
      </w:r>
      <w:r w:rsidR="000775D5" w:rsidRPr="609C0EA5">
        <w:rPr>
          <w:rFonts w:asciiTheme="minorHAnsi" w:eastAsiaTheme="minorEastAsia" w:hAnsiTheme="minorHAnsi" w:cstheme="minorBidi"/>
          <w:b/>
          <w:bCs/>
          <w:rPrChange w:id="25" w:author="Hemmerling, Sabrina L" w:date="2024-09-23T16:22:00Z">
            <w:rPr>
              <w:rFonts w:ascii="Calibri" w:hAnsi="Calibri" w:cs="Calibri"/>
              <w:b/>
              <w:bCs/>
            </w:rPr>
          </w:rPrChange>
        </w:rPr>
        <w:t>in</w:t>
      </w:r>
      <w:r w:rsidRPr="609C0EA5">
        <w:rPr>
          <w:rFonts w:asciiTheme="minorHAnsi" w:eastAsiaTheme="minorEastAsia" w:hAnsiTheme="minorHAnsi" w:cstheme="minorBidi"/>
          <w:b/>
          <w:bCs/>
          <w:rPrChange w:id="26" w:author="Hemmerling, Sabrina L" w:date="2024-09-23T16:22:00Z">
            <w:rPr>
              <w:rFonts w:ascii="Calibri" w:hAnsi="Calibri" w:cs="Calibri"/>
              <w:b/>
              <w:bCs/>
            </w:rPr>
          </w:rPrChange>
        </w:rPr>
        <w:t xml:space="preserve"> Health Care Settings</w:t>
      </w:r>
    </w:p>
    <w:p w14:paraId="77F3E9AE" w14:textId="77777777" w:rsidR="00D66795" w:rsidRPr="003F0E27" w:rsidRDefault="00D66795" w:rsidP="609C0EA5">
      <w:pPr>
        <w:rPr>
          <w:rFonts w:asciiTheme="minorHAnsi" w:eastAsiaTheme="minorEastAsia" w:hAnsiTheme="minorHAnsi" w:cstheme="minorBidi"/>
          <w:b/>
          <w:bCs/>
          <w:u w:val="single"/>
          <w:rPrChange w:id="27" w:author="Hemmerling, Sabrina L" w:date="2024-09-23T16:22:00Z">
            <w:rPr>
              <w:rFonts w:ascii="Calibri" w:hAnsi="Calibri" w:cs="Calibri"/>
              <w:b/>
              <w:bCs/>
              <w:u w:val="single"/>
            </w:rPr>
          </w:rPrChange>
        </w:rPr>
      </w:pPr>
    </w:p>
    <w:p w14:paraId="0FDE3AC4" w14:textId="326B1BFC" w:rsidR="00AF7D1E" w:rsidRPr="003F0E27" w:rsidRDefault="00AF7D1E" w:rsidP="609C0EA5">
      <w:pPr>
        <w:rPr>
          <w:rFonts w:asciiTheme="minorHAnsi" w:eastAsiaTheme="minorEastAsia" w:hAnsiTheme="minorHAnsi" w:cstheme="minorBidi"/>
          <w:rPrChange w:id="28" w:author="Hemmerling, Sabrina L" w:date="2024-09-23T16:22:00Z">
            <w:rPr>
              <w:rFonts w:ascii="Calibri" w:hAnsi="Calibri" w:cs="Calibri"/>
            </w:rPr>
          </w:rPrChange>
        </w:rPr>
      </w:pPr>
      <w:r w:rsidRPr="609C0EA5">
        <w:rPr>
          <w:rFonts w:asciiTheme="minorHAnsi" w:eastAsiaTheme="minorEastAsia" w:hAnsiTheme="minorHAnsi" w:cstheme="minorBidi"/>
          <w:u w:val="single"/>
          <w:rPrChange w:id="29" w:author="Hemmerling, Sabrina L" w:date="2024-09-23T16:22:00Z">
            <w:rPr>
              <w:rFonts w:ascii="Calibri" w:hAnsi="Calibri" w:cs="Calibri"/>
              <w:u w:val="single"/>
            </w:rPr>
          </w:rPrChange>
        </w:rPr>
        <w:t>Credit/Hours</w:t>
      </w:r>
      <w:r w:rsidRPr="609C0EA5">
        <w:rPr>
          <w:rFonts w:asciiTheme="minorHAnsi" w:eastAsiaTheme="minorEastAsia" w:hAnsiTheme="minorHAnsi" w:cstheme="minorBidi"/>
          <w:rPrChange w:id="30" w:author="Hemmerling, Sabrina L" w:date="2024-09-23T16:22:00Z">
            <w:rPr>
              <w:rFonts w:ascii="Calibri" w:hAnsi="Calibri" w:cs="Calibri"/>
            </w:rPr>
          </w:rPrChange>
        </w:rPr>
        <w:t>: .5 credits / 8 hours</w:t>
      </w:r>
    </w:p>
    <w:p w14:paraId="5B8120DB" w14:textId="77777777" w:rsidR="00AF7D1E" w:rsidRPr="00C44443" w:rsidRDefault="00AF7D1E" w:rsidP="609C0EA5">
      <w:pPr>
        <w:rPr>
          <w:rFonts w:asciiTheme="minorHAnsi" w:eastAsiaTheme="minorEastAsia" w:hAnsiTheme="minorHAnsi" w:cstheme="minorBidi"/>
          <w:u w:val="single"/>
          <w:rPrChange w:id="31" w:author="Hemmerling, Sabrina L" w:date="2024-09-23T16:22:00Z">
            <w:rPr>
              <w:rFonts w:ascii="Calibri" w:hAnsi="Calibri" w:cs="Calibri"/>
              <w:u w:val="single"/>
            </w:rPr>
          </w:rPrChange>
        </w:rPr>
      </w:pPr>
    </w:p>
    <w:p w14:paraId="03D65F7B" w14:textId="6BCC4122" w:rsidR="00AF7D1E" w:rsidRPr="00C44443" w:rsidRDefault="7371D746" w:rsidP="609C0EA5">
      <w:pPr>
        <w:rPr>
          <w:rFonts w:asciiTheme="minorHAnsi" w:eastAsiaTheme="minorEastAsia" w:hAnsiTheme="minorHAnsi" w:cstheme="minorBidi"/>
        </w:rPr>
      </w:pPr>
      <w:r w:rsidRPr="089186CD">
        <w:rPr>
          <w:rFonts w:asciiTheme="minorHAnsi" w:eastAsiaTheme="minorEastAsia" w:hAnsiTheme="minorHAnsi" w:cstheme="minorBidi"/>
          <w:u w:val="single"/>
        </w:rPr>
        <w:t>Module Description</w:t>
      </w:r>
      <w:r w:rsidR="02D85F3A" w:rsidRPr="089186CD">
        <w:rPr>
          <w:rFonts w:asciiTheme="minorHAnsi" w:eastAsiaTheme="minorEastAsia" w:hAnsiTheme="minorHAnsi" w:cstheme="minorBidi"/>
        </w:rPr>
        <w:t>:</w:t>
      </w:r>
    </w:p>
    <w:p w14:paraId="5219B711" w14:textId="40299605" w:rsidR="00AF7D1E" w:rsidRPr="00C44443" w:rsidRDefault="7371D746" w:rsidP="609C0EA5">
      <w:pPr>
        <w:spacing w:before="120"/>
        <w:ind w:right="-90"/>
        <w:rPr>
          <w:rFonts w:asciiTheme="minorHAnsi" w:eastAsiaTheme="minorEastAsia" w:hAnsiTheme="minorHAnsi" w:cstheme="minorBidi"/>
        </w:rPr>
      </w:pPr>
      <w:r w:rsidRPr="609C0EA5">
        <w:rPr>
          <w:rFonts w:asciiTheme="minorHAnsi" w:eastAsiaTheme="minorEastAsia" w:hAnsiTheme="minorHAnsi" w:cstheme="minorBidi"/>
        </w:rPr>
        <w:t xml:space="preserve">This module focuses on the requirements needed by health care </w:t>
      </w:r>
      <w:r w:rsidR="1ED66096" w:rsidRPr="609C0EA5">
        <w:rPr>
          <w:rFonts w:asciiTheme="minorHAnsi" w:eastAsiaTheme="minorEastAsia" w:hAnsiTheme="minorHAnsi" w:cstheme="minorBidi"/>
        </w:rPr>
        <w:t>person</w:t>
      </w:r>
      <w:r w:rsidR="16657BF4" w:rsidRPr="609C0EA5">
        <w:rPr>
          <w:rFonts w:asciiTheme="minorHAnsi" w:eastAsiaTheme="minorEastAsia" w:hAnsiTheme="minorHAnsi" w:cstheme="minorBidi"/>
        </w:rPr>
        <w:t>ne</w:t>
      </w:r>
      <w:r w:rsidR="1ED66096" w:rsidRPr="609C0EA5">
        <w:rPr>
          <w:rFonts w:asciiTheme="minorHAnsi" w:eastAsiaTheme="minorEastAsia" w:hAnsiTheme="minorHAnsi" w:cstheme="minorBidi"/>
        </w:rPr>
        <w:t>l</w:t>
      </w:r>
      <w:r w:rsidRPr="609C0EA5">
        <w:rPr>
          <w:rFonts w:asciiTheme="minorHAnsi" w:eastAsiaTheme="minorEastAsia" w:hAnsiTheme="minorHAnsi" w:cstheme="minorBidi"/>
        </w:rPr>
        <w:t xml:space="preserve"> to effectively work in a variety of </w:t>
      </w:r>
      <w:r w:rsidRPr="609C0EA5">
        <w:rPr>
          <w:rFonts w:asciiTheme="minorHAnsi" w:eastAsiaTheme="minorEastAsia" w:hAnsiTheme="minorHAnsi" w:cstheme="minorBidi"/>
          <w:noProof/>
        </w:rPr>
        <w:t>healthcare</w:t>
      </w:r>
      <w:r w:rsidRPr="609C0EA5">
        <w:rPr>
          <w:rFonts w:asciiTheme="minorHAnsi" w:eastAsiaTheme="minorEastAsia" w:hAnsiTheme="minorHAnsi" w:cstheme="minorBidi"/>
        </w:rPr>
        <w:t xml:space="preserve"> settings.</w:t>
      </w:r>
      <w:r w:rsidR="52963D97" w:rsidRPr="609C0EA5">
        <w:rPr>
          <w:rFonts w:asciiTheme="minorHAnsi" w:eastAsiaTheme="minorEastAsia" w:hAnsiTheme="minorHAnsi" w:cstheme="minorBidi"/>
          <w:spacing w:val="-3"/>
        </w:rPr>
        <w:t xml:space="preserve"> </w:t>
      </w:r>
      <w:r w:rsidR="52963D97" w:rsidRPr="609C0EA5">
        <w:rPr>
          <w:rFonts w:asciiTheme="minorHAnsi" w:eastAsiaTheme="minorEastAsia" w:hAnsiTheme="minorHAnsi" w:cstheme="minorBidi"/>
        </w:rPr>
        <w:t xml:space="preserve">Included are education and licensure/certification requirements, </w:t>
      </w:r>
      <w:r w:rsidR="72C82C0E" w:rsidRPr="609C0EA5">
        <w:rPr>
          <w:rFonts w:asciiTheme="minorHAnsi" w:eastAsiaTheme="minorEastAsia" w:hAnsiTheme="minorHAnsi" w:cstheme="minorBidi"/>
        </w:rPr>
        <w:t xml:space="preserve">the </w:t>
      </w:r>
      <w:r w:rsidR="52963D97" w:rsidRPr="609C0EA5">
        <w:rPr>
          <w:rFonts w:asciiTheme="minorHAnsi" w:eastAsiaTheme="minorEastAsia" w:hAnsiTheme="minorHAnsi" w:cstheme="minorBidi"/>
          <w:noProof/>
        </w:rPr>
        <w:t>scope</w:t>
      </w:r>
      <w:r w:rsidR="52963D97" w:rsidRPr="609C0EA5">
        <w:rPr>
          <w:rFonts w:asciiTheme="minorHAnsi" w:eastAsiaTheme="minorEastAsia" w:hAnsiTheme="minorHAnsi" w:cstheme="minorBidi"/>
        </w:rPr>
        <w:t xml:space="preserve"> of work, types of interaction with clients, peer groups and team members, and the impact healthcare workers have</w:t>
      </w:r>
      <w:r w:rsidR="2A7908D2" w:rsidRPr="609C0EA5">
        <w:rPr>
          <w:rFonts w:asciiTheme="minorHAnsi" w:eastAsiaTheme="minorEastAsia" w:hAnsiTheme="minorHAnsi" w:cstheme="minorBidi"/>
        </w:rPr>
        <w:t xml:space="preserve"> in</w:t>
      </w:r>
      <w:r w:rsidR="52963D97" w:rsidRPr="609C0EA5">
        <w:rPr>
          <w:rFonts w:asciiTheme="minorHAnsi" w:eastAsiaTheme="minorEastAsia" w:hAnsiTheme="minorHAnsi" w:cstheme="minorBidi"/>
        </w:rPr>
        <w:t xml:space="preserve"> </w:t>
      </w:r>
      <w:r w:rsidR="52963D97" w:rsidRPr="609C0EA5">
        <w:rPr>
          <w:rFonts w:asciiTheme="minorHAnsi" w:eastAsiaTheme="minorEastAsia" w:hAnsiTheme="minorHAnsi" w:cstheme="minorBidi"/>
          <w:noProof/>
        </w:rPr>
        <w:t>meeting</w:t>
      </w:r>
      <w:r w:rsidR="52963D97" w:rsidRPr="609C0EA5">
        <w:rPr>
          <w:rFonts w:asciiTheme="minorHAnsi" w:eastAsiaTheme="minorEastAsia" w:hAnsiTheme="minorHAnsi" w:cstheme="minorBidi"/>
        </w:rPr>
        <w:t xml:space="preserve"> the healthcare needs of clients. In addition, </w:t>
      </w:r>
      <w:r w:rsidRPr="609C0EA5">
        <w:rPr>
          <w:rFonts w:asciiTheme="minorHAnsi" w:eastAsiaTheme="minorEastAsia" w:hAnsiTheme="minorHAnsi" w:cstheme="minorBidi"/>
        </w:rPr>
        <w:t>types of health care facilities and systems, applying for employment, accountability and responsibility, standards of dress, workpla</w:t>
      </w:r>
      <w:r w:rsidR="3A8AE25D" w:rsidRPr="609C0EA5">
        <w:rPr>
          <w:rFonts w:asciiTheme="minorHAnsi" w:eastAsiaTheme="minorEastAsia" w:hAnsiTheme="minorHAnsi" w:cstheme="minorBidi"/>
        </w:rPr>
        <w:t>ce behavior</w:t>
      </w:r>
      <w:r w:rsidRPr="609C0EA5">
        <w:rPr>
          <w:rFonts w:asciiTheme="minorHAnsi" w:eastAsiaTheme="minorEastAsia" w:hAnsiTheme="minorHAnsi" w:cstheme="minorBidi"/>
        </w:rPr>
        <w:t xml:space="preserve"> approaches needed to assist </w:t>
      </w:r>
      <w:r w:rsidR="55322826" w:rsidRPr="609C0EA5">
        <w:rPr>
          <w:rFonts w:asciiTheme="minorHAnsi" w:eastAsiaTheme="minorEastAsia" w:hAnsiTheme="minorHAnsi" w:cstheme="minorBidi"/>
        </w:rPr>
        <w:t>individuals</w:t>
      </w:r>
      <w:r w:rsidRPr="609C0EA5">
        <w:rPr>
          <w:rFonts w:asciiTheme="minorHAnsi" w:eastAsiaTheme="minorEastAsia" w:hAnsiTheme="minorHAnsi" w:cstheme="minorBidi"/>
        </w:rPr>
        <w:t>, expectations of teams and team members, common healthcare facility policies and requirements</w:t>
      </w:r>
      <w:r w:rsidR="52963D97" w:rsidRPr="609C0EA5">
        <w:rPr>
          <w:rFonts w:asciiTheme="minorHAnsi" w:eastAsiaTheme="minorEastAsia" w:hAnsiTheme="minorHAnsi" w:cstheme="minorBidi"/>
        </w:rPr>
        <w:t xml:space="preserve"> are explored</w:t>
      </w:r>
      <w:r w:rsidR="55322826" w:rsidRPr="609C0EA5">
        <w:rPr>
          <w:rFonts w:asciiTheme="minorHAnsi" w:eastAsiaTheme="minorEastAsia" w:hAnsiTheme="minorHAnsi" w:cstheme="minorBidi"/>
        </w:rPr>
        <w:t xml:space="preserve">. </w:t>
      </w:r>
      <w:r w:rsidR="1ED66096" w:rsidRPr="609C0EA5">
        <w:rPr>
          <w:rFonts w:asciiTheme="minorHAnsi" w:eastAsiaTheme="minorEastAsia" w:hAnsiTheme="minorHAnsi" w:cstheme="minorBidi"/>
        </w:rPr>
        <w:t>H</w:t>
      </w:r>
      <w:r w:rsidRPr="609C0EA5">
        <w:rPr>
          <w:rFonts w:asciiTheme="minorHAnsi" w:eastAsiaTheme="minorEastAsia" w:hAnsiTheme="minorHAnsi" w:cstheme="minorBidi"/>
        </w:rPr>
        <w:t xml:space="preserve">ow healthcare </w:t>
      </w:r>
      <w:r w:rsidR="16657BF4" w:rsidRPr="609C0EA5">
        <w:rPr>
          <w:rFonts w:asciiTheme="minorHAnsi" w:eastAsiaTheme="minorEastAsia" w:hAnsiTheme="minorHAnsi" w:cstheme="minorBidi"/>
        </w:rPr>
        <w:t>personne</w:t>
      </w:r>
      <w:r w:rsidR="1ED66096" w:rsidRPr="609C0EA5">
        <w:rPr>
          <w:rFonts w:asciiTheme="minorHAnsi" w:eastAsiaTheme="minorEastAsia" w:hAnsiTheme="minorHAnsi" w:cstheme="minorBidi"/>
        </w:rPr>
        <w:t>l</w:t>
      </w:r>
      <w:r w:rsidRPr="609C0EA5">
        <w:rPr>
          <w:rFonts w:asciiTheme="minorHAnsi" w:eastAsiaTheme="minorEastAsia" w:hAnsiTheme="minorHAnsi" w:cstheme="minorBidi"/>
        </w:rPr>
        <w:t xml:space="preserve"> can impact the quality of health care and balance their wor</w:t>
      </w:r>
      <w:r w:rsidR="55322826" w:rsidRPr="609C0EA5">
        <w:rPr>
          <w:rFonts w:asciiTheme="minorHAnsi" w:eastAsiaTheme="minorEastAsia" w:hAnsiTheme="minorHAnsi" w:cstheme="minorBidi"/>
        </w:rPr>
        <w:t xml:space="preserve">k and personal life to maintain </w:t>
      </w:r>
      <w:r w:rsidRPr="609C0EA5">
        <w:rPr>
          <w:rFonts w:asciiTheme="minorHAnsi" w:eastAsiaTheme="minorEastAsia" w:hAnsiTheme="minorHAnsi" w:cstheme="minorBidi"/>
        </w:rPr>
        <w:t>wellness</w:t>
      </w:r>
      <w:r w:rsidR="55322826" w:rsidRPr="609C0EA5">
        <w:rPr>
          <w:rFonts w:asciiTheme="minorHAnsi" w:eastAsiaTheme="minorEastAsia" w:hAnsiTheme="minorHAnsi" w:cstheme="minorBidi"/>
        </w:rPr>
        <w:t xml:space="preserve"> and encourage the wellness of others</w:t>
      </w:r>
      <w:r w:rsidR="1ED66096" w:rsidRPr="609C0EA5">
        <w:rPr>
          <w:rFonts w:asciiTheme="minorHAnsi" w:eastAsiaTheme="minorEastAsia" w:hAnsiTheme="minorHAnsi" w:cstheme="minorBidi"/>
        </w:rPr>
        <w:t xml:space="preserve"> is also discussed.</w:t>
      </w:r>
    </w:p>
    <w:p w14:paraId="3F90E8A8" w14:textId="77777777" w:rsidR="00AF7D1E" w:rsidRPr="00C44443" w:rsidRDefault="00AF7D1E" w:rsidP="609C0EA5">
      <w:pPr>
        <w:rPr>
          <w:rFonts w:asciiTheme="minorHAnsi" w:eastAsiaTheme="minorEastAsia" w:hAnsiTheme="minorHAnsi" w:cstheme="minorBidi"/>
          <w:rPrChange w:id="32" w:author="Hemmerling, Sabrina L" w:date="2024-09-23T16:22:00Z">
            <w:rPr>
              <w:rFonts w:ascii="Calibri" w:hAnsi="Calibri" w:cs="Calibri"/>
              <w:sz w:val="20"/>
              <w:szCs w:val="20"/>
            </w:rPr>
          </w:rPrChange>
        </w:rPr>
      </w:pPr>
    </w:p>
    <w:p w14:paraId="353A5AEF" w14:textId="15EBA3B9" w:rsidR="00AF7D1E" w:rsidRPr="00C44443" w:rsidRDefault="00AF7D1E" w:rsidP="609C0EA5">
      <w:pPr>
        <w:rPr>
          <w:rFonts w:asciiTheme="minorHAnsi" w:eastAsiaTheme="minorEastAsia" w:hAnsiTheme="minorHAnsi" w:cstheme="minorBidi"/>
          <w:u w:val="single"/>
          <w:rPrChange w:id="33" w:author="Hemmerling, Sabrina L" w:date="2024-09-23T16:22:00Z">
            <w:rPr>
              <w:rFonts w:ascii="Calibri" w:hAnsi="Calibri" w:cs="Calibri"/>
              <w:u w:val="single"/>
            </w:rPr>
          </w:rPrChange>
        </w:rPr>
      </w:pPr>
      <w:r w:rsidRPr="609C0EA5">
        <w:rPr>
          <w:rFonts w:asciiTheme="minorHAnsi" w:eastAsiaTheme="minorEastAsia" w:hAnsiTheme="minorHAnsi" w:cstheme="minorBidi"/>
          <w:u w:val="single"/>
          <w:rPrChange w:id="34" w:author="Hemmerling, Sabrina L" w:date="2024-09-23T16:22:00Z">
            <w:rPr>
              <w:rFonts w:ascii="Calibri" w:hAnsi="Calibri" w:cs="Calibri"/>
              <w:u w:val="single"/>
            </w:rPr>
          </w:rPrChange>
        </w:rPr>
        <w:t>Evaluation Method</w:t>
      </w:r>
      <w:r w:rsidR="004052AD" w:rsidRPr="609C0EA5">
        <w:rPr>
          <w:rFonts w:asciiTheme="minorHAnsi" w:eastAsiaTheme="minorEastAsia" w:hAnsiTheme="minorHAnsi" w:cstheme="minorBidi"/>
          <w:u w:val="single"/>
          <w:rPrChange w:id="35" w:author="Hemmerling, Sabrina L" w:date="2024-09-23T16:22:00Z">
            <w:rPr>
              <w:rFonts w:ascii="Calibri" w:hAnsi="Calibri" w:cs="Calibri"/>
              <w:u w:val="single"/>
            </w:rPr>
          </w:rPrChange>
        </w:rPr>
        <w:t>:</w:t>
      </w:r>
    </w:p>
    <w:p w14:paraId="1ABF5DDD" w14:textId="77777777" w:rsidR="00AF7D1E" w:rsidRPr="00C44443" w:rsidRDefault="00AF7D1E" w:rsidP="609C0EA5">
      <w:pPr>
        <w:spacing w:before="120"/>
        <w:rPr>
          <w:rFonts w:asciiTheme="minorHAnsi" w:eastAsiaTheme="minorEastAsia" w:hAnsiTheme="minorHAnsi" w:cstheme="minorBidi"/>
          <w:rPrChange w:id="36" w:author="Hemmerling, Sabrina L" w:date="2024-09-23T16:22:00Z">
            <w:rPr>
              <w:rFonts w:ascii="Calibri" w:hAnsi="Calibri" w:cs="Calibri"/>
            </w:rPr>
          </w:rPrChange>
        </w:rPr>
      </w:pPr>
      <w:r w:rsidRPr="609C0EA5">
        <w:rPr>
          <w:rFonts w:asciiTheme="minorHAnsi" w:eastAsiaTheme="minorEastAsia" w:hAnsiTheme="minorHAnsi" w:cstheme="minorBidi"/>
          <w:rPrChange w:id="37" w:author="Hemmerling, Sabrina L" w:date="2024-09-23T16:22:00Z">
            <w:rPr>
              <w:rFonts w:ascii="Calibri" w:hAnsi="Calibri" w:cs="Calibri"/>
            </w:rPr>
          </w:rPrChange>
        </w:rPr>
        <w:t>This module will be graded</w:t>
      </w:r>
      <w:r w:rsidR="005A733B" w:rsidRPr="609C0EA5">
        <w:rPr>
          <w:rFonts w:asciiTheme="minorHAnsi" w:eastAsiaTheme="minorEastAsia" w:hAnsiTheme="minorHAnsi" w:cstheme="minorBidi"/>
          <w:rPrChange w:id="38" w:author="Hemmerling, Sabrina L" w:date="2024-09-23T16:22:00Z">
            <w:rPr>
              <w:rFonts w:ascii="Calibri" w:hAnsi="Calibri" w:cs="Calibri"/>
            </w:rPr>
          </w:rPrChange>
        </w:rPr>
        <w:t xml:space="preserve"> on a Pass/Fail basis. Assignments/</w:t>
      </w:r>
      <w:r w:rsidRPr="609C0EA5">
        <w:rPr>
          <w:rFonts w:asciiTheme="minorHAnsi" w:eastAsiaTheme="minorEastAsia" w:hAnsiTheme="minorHAnsi" w:cstheme="minorBidi"/>
          <w:rPrChange w:id="39" w:author="Hemmerling, Sabrina L" w:date="2024-09-23T16:22:00Z">
            <w:rPr>
              <w:rFonts w:ascii="Calibri" w:hAnsi="Calibri" w:cs="Calibri"/>
            </w:rPr>
          </w:rPrChange>
        </w:rPr>
        <w:t xml:space="preserve">Exams must be passed at 75% or greater. Retests on </w:t>
      </w:r>
      <w:r w:rsidR="00AE2119" w:rsidRPr="609C0EA5">
        <w:rPr>
          <w:rFonts w:asciiTheme="minorHAnsi" w:eastAsiaTheme="minorEastAsia" w:hAnsiTheme="minorHAnsi" w:cstheme="minorBidi"/>
          <w:rPrChange w:id="40" w:author="Hemmerling, Sabrina L" w:date="2024-09-23T16:22:00Z">
            <w:rPr>
              <w:rFonts w:ascii="Calibri" w:hAnsi="Calibri" w:cs="Calibri"/>
            </w:rPr>
          </w:rPrChange>
        </w:rPr>
        <w:t>exams</w:t>
      </w:r>
      <w:r w:rsidRPr="609C0EA5">
        <w:rPr>
          <w:rFonts w:asciiTheme="minorHAnsi" w:eastAsiaTheme="minorEastAsia" w:hAnsiTheme="minorHAnsi" w:cstheme="minorBidi"/>
          <w:rPrChange w:id="41" w:author="Hemmerling, Sabrina L" w:date="2024-09-23T16:22:00Z">
            <w:rPr>
              <w:rFonts w:ascii="Calibri" w:hAnsi="Calibri" w:cs="Calibri"/>
            </w:rPr>
          </w:rPrChange>
        </w:rPr>
        <w:t xml:space="preserve"> are determined by college and program policy.</w:t>
      </w:r>
    </w:p>
    <w:p w14:paraId="3A80B55C" w14:textId="77777777" w:rsidR="00AF7D1E" w:rsidRPr="00C44443" w:rsidRDefault="00AF7D1E" w:rsidP="609C0EA5">
      <w:pPr>
        <w:rPr>
          <w:rFonts w:asciiTheme="minorHAnsi" w:eastAsiaTheme="minorEastAsia" w:hAnsiTheme="minorHAnsi" w:cstheme="minorBidi"/>
          <w:rPrChange w:id="42" w:author="Hemmerling, Sabrina L" w:date="2024-09-23T16:22:00Z">
            <w:rPr>
              <w:rFonts w:ascii="Calibri" w:hAnsi="Calibri" w:cs="Calibri"/>
            </w:rPr>
          </w:rPrChange>
        </w:rPr>
      </w:pPr>
    </w:p>
    <w:p w14:paraId="1F953D34" w14:textId="71CAF372" w:rsidR="00AE2119" w:rsidRPr="00C44443" w:rsidRDefault="00AF7D1E" w:rsidP="609C0EA5">
      <w:pPr>
        <w:spacing w:before="40"/>
        <w:rPr>
          <w:rFonts w:asciiTheme="minorHAnsi" w:eastAsiaTheme="minorEastAsia" w:hAnsiTheme="minorHAnsi" w:cstheme="minorBidi"/>
          <w:u w:val="single"/>
          <w:rPrChange w:id="43" w:author="Hemmerling, Sabrina L" w:date="2024-09-23T16:22:00Z">
            <w:rPr>
              <w:rFonts w:ascii="Calibri" w:hAnsi="Calibri" w:cs="Calibri"/>
              <w:u w:val="single"/>
            </w:rPr>
          </w:rPrChange>
        </w:rPr>
      </w:pPr>
      <w:r w:rsidRPr="609C0EA5">
        <w:rPr>
          <w:rFonts w:asciiTheme="minorHAnsi" w:eastAsiaTheme="minorEastAsia" w:hAnsiTheme="minorHAnsi" w:cstheme="minorBidi"/>
          <w:u w:val="single"/>
          <w:rPrChange w:id="44" w:author="Hemmerling, Sabrina L" w:date="2024-09-23T16:22:00Z">
            <w:rPr>
              <w:rFonts w:ascii="Calibri" w:hAnsi="Calibri" w:cs="Calibri"/>
              <w:u w:val="single"/>
            </w:rPr>
          </w:rPrChange>
        </w:rPr>
        <w:t>Competencies</w:t>
      </w:r>
      <w:r w:rsidR="44E72A8F" w:rsidRPr="609C0EA5">
        <w:rPr>
          <w:rFonts w:asciiTheme="minorHAnsi" w:eastAsiaTheme="minorEastAsia" w:hAnsiTheme="minorHAnsi" w:cstheme="minorBidi"/>
          <w:u w:val="single"/>
          <w:rPrChange w:id="45" w:author="Hemmerling, Sabrina L" w:date="2024-09-23T16:22:00Z">
            <w:rPr>
              <w:rFonts w:ascii="Calibri" w:hAnsi="Calibri" w:cs="Calibri"/>
              <w:u w:val="single"/>
            </w:rPr>
          </w:rPrChange>
        </w:rPr>
        <w:t>:</w:t>
      </w:r>
    </w:p>
    <w:p w14:paraId="765F2190" w14:textId="1E459711" w:rsidR="00AE2119" w:rsidRPr="00C44443" w:rsidRDefault="004E555B" w:rsidP="609C0EA5">
      <w:pPr>
        <w:pStyle w:val="ListParagraph"/>
        <w:numPr>
          <w:ilvl w:val="0"/>
          <w:numId w:val="7"/>
        </w:numPr>
        <w:spacing w:before="40"/>
        <w:rPr>
          <w:rFonts w:asciiTheme="minorHAnsi" w:eastAsiaTheme="minorEastAsia" w:hAnsiTheme="minorHAnsi" w:cstheme="minorBidi"/>
          <w:sz w:val="24"/>
          <w:szCs w:val="24"/>
        </w:rPr>
      </w:pPr>
      <w:r w:rsidRPr="609C0EA5">
        <w:rPr>
          <w:rFonts w:asciiTheme="minorHAnsi" w:eastAsiaTheme="minorEastAsia" w:hAnsiTheme="minorHAnsi" w:cstheme="minorBidi"/>
          <w:sz w:val="24"/>
          <w:szCs w:val="24"/>
        </w:rPr>
        <w:t>Discuss healthcare fields and the types of workers needed.</w:t>
      </w:r>
    </w:p>
    <w:p w14:paraId="3924D164" w14:textId="465AD67B" w:rsidR="00AE2119" w:rsidRPr="00C44443" w:rsidRDefault="00AE2119" w:rsidP="609C0EA5">
      <w:pPr>
        <w:pStyle w:val="ListParagraph"/>
        <w:numPr>
          <w:ilvl w:val="0"/>
          <w:numId w:val="7"/>
        </w:numPr>
        <w:spacing w:before="40"/>
        <w:rPr>
          <w:rFonts w:asciiTheme="minorHAnsi" w:eastAsiaTheme="minorEastAsia" w:hAnsiTheme="minorHAnsi" w:cstheme="minorBidi"/>
          <w:sz w:val="24"/>
          <w:szCs w:val="24"/>
        </w:rPr>
      </w:pPr>
      <w:r w:rsidRPr="609C0EA5">
        <w:rPr>
          <w:rFonts w:asciiTheme="minorHAnsi" w:eastAsiaTheme="minorEastAsia" w:hAnsiTheme="minorHAnsi" w:cstheme="minorBidi"/>
          <w:sz w:val="24"/>
          <w:szCs w:val="24"/>
        </w:rPr>
        <w:t xml:space="preserve">Discuss ways healthcare </w:t>
      </w:r>
      <w:r w:rsidR="001E7710" w:rsidRPr="609C0EA5">
        <w:rPr>
          <w:rFonts w:asciiTheme="minorHAnsi" w:eastAsiaTheme="minorEastAsia" w:hAnsiTheme="minorHAnsi" w:cstheme="minorBidi"/>
          <w:sz w:val="24"/>
          <w:szCs w:val="24"/>
        </w:rPr>
        <w:t>person</w:t>
      </w:r>
      <w:r w:rsidR="004802DD" w:rsidRPr="609C0EA5">
        <w:rPr>
          <w:rFonts w:asciiTheme="minorHAnsi" w:eastAsiaTheme="minorEastAsia" w:hAnsiTheme="minorHAnsi" w:cstheme="minorBidi"/>
          <w:sz w:val="24"/>
          <w:szCs w:val="24"/>
        </w:rPr>
        <w:t>ne</w:t>
      </w:r>
      <w:r w:rsidR="001E7710" w:rsidRPr="609C0EA5">
        <w:rPr>
          <w:rFonts w:asciiTheme="minorHAnsi" w:eastAsiaTheme="minorEastAsia" w:hAnsiTheme="minorHAnsi" w:cstheme="minorBidi"/>
          <w:sz w:val="24"/>
          <w:szCs w:val="24"/>
        </w:rPr>
        <w:t>l</w:t>
      </w:r>
      <w:r w:rsidRPr="609C0EA5">
        <w:rPr>
          <w:rFonts w:asciiTheme="minorHAnsi" w:eastAsiaTheme="minorEastAsia" w:hAnsiTheme="minorHAnsi" w:cstheme="minorBidi"/>
          <w:sz w:val="24"/>
          <w:szCs w:val="24"/>
        </w:rPr>
        <w:t xml:space="preserve"> can balance their work and personal life to maintain personal wellness. </w:t>
      </w:r>
    </w:p>
    <w:p w14:paraId="5481C4E4" w14:textId="77777777" w:rsidR="00E828C9" w:rsidRPr="00C44443" w:rsidRDefault="00AF7D1E" w:rsidP="609C0EA5">
      <w:pPr>
        <w:pStyle w:val="ListParagraph"/>
        <w:numPr>
          <w:ilvl w:val="0"/>
          <w:numId w:val="7"/>
        </w:numPr>
        <w:spacing w:before="40"/>
        <w:rPr>
          <w:rFonts w:asciiTheme="minorHAnsi" w:eastAsiaTheme="minorEastAsia" w:hAnsiTheme="minorHAnsi" w:cstheme="minorBidi"/>
          <w:sz w:val="24"/>
          <w:szCs w:val="24"/>
        </w:rPr>
      </w:pPr>
      <w:r w:rsidRPr="609C0EA5">
        <w:rPr>
          <w:rFonts w:asciiTheme="minorHAnsi" w:eastAsiaTheme="minorEastAsia" w:hAnsiTheme="minorHAnsi" w:cstheme="minorBidi"/>
          <w:sz w:val="24"/>
          <w:szCs w:val="24"/>
        </w:rPr>
        <w:t xml:space="preserve">Describe the expectations employers have of healthcare </w:t>
      </w:r>
      <w:r w:rsidR="009F22D4" w:rsidRPr="609C0EA5">
        <w:rPr>
          <w:rFonts w:asciiTheme="minorHAnsi" w:eastAsiaTheme="minorEastAsia" w:hAnsiTheme="minorHAnsi" w:cstheme="minorBidi"/>
          <w:sz w:val="24"/>
          <w:szCs w:val="24"/>
        </w:rPr>
        <w:t>personnel</w:t>
      </w:r>
      <w:r w:rsidR="00363F7E" w:rsidRPr="609C0EA5">
        <w:rPr>
          <w:rFonts w:asciiTheme="minorHAnsi" w:eastAsiaTheme="minorEastAsia" w:hAnsiTheme="minorHAnsi" w:cstheme="minorBidi"/>
          <w:sz w:val="24"/>
          <w:szCs w:val="24"/>
        </w:rPr>
        <w:t>.</w:t>
      </w:r>
    </w:p>
    <w:p w14:paraId="116B3752" w14:textId="62ED5917" w:rsidR="00AF7D1E" w:rsidRPr="00C44443" w:rsidRDefault="00AF7D1E" w:rsidP="609C0EA5">
      <w:pPr>
        <w:pStyle w:val="ListParagraph"/>
        <w:numPr>
          <w:ilvl w:val="0"/>
          <w:numId w:val="7"/>
        </w:numPr>
        <w:spacing w:before="40"/>
        <w:rPr>
          <w:rFonts w:asciiTheme="minorHAnsi" w:eastAsiaTheme="minorEastAsia" w:hAnsiTheme="minorHAnsi" w:cstheme="minorBidi"/>
          <w:sz w:val="24"/>
          <w:szCs w:val="24"/>
        </w:rPr>
      </w:pPr>
      <w:r w:rsidRPr="609C0EA5">
        <w:rPr>
          <w:rFonts w:asciiTheme="minorHAnsi" w:eastAsiaTheme="minorEastAsia" w:hAnsiTheme="minorHAnsi" w:cstheme="minorBidi"/>
          <w:sz w:val="24"/>
          <w:szCs w:val="24"/>
        </w:rPr>
        <w:t>Identify quality issues in healthcare facilities and their impact on healthcare workers and delivery of care.</w:t>
      </w:r>
      <w:r w:rsidR="692FAD01" w:rsidRPr="609C0EA5">
        <w:rPr>
          <w:rFonts w:asciiTheme="minorHAnsi" w:eastAsiaTheme="minorEastAsia" w:hAnsiTheme="minorHAnsi" w:cstheme="minorBidi"/>
          <w:sz w:val="24"/>
          <w:szCs w:val="24"/>
        </w:rPr>
        <w:t xml:space="preserve">  </w:t>
      </w:r>
    </w:p>
    <w:p w14:paraId="59360C1F" w14:textId="77777777" w:rsidR="00E01E2A" w:rsidRPr="00C44443" w:rsidRDefault="00E01E2A" w:rsidP="609C0EA5">
      <w:pPr>
        <w:pStyle w:val="ListParagraph"/>
        <w:numPr>
          <w:ilvl w:val="0"/>
          <w:numId w:val="7"/>
        </w:numPr>
        <w:spacing w:before="40"/>
        <w:rPr>
          <w:rFonts w:asciiTheme="minorHAnsi" w:eastAsiaTheme="minorEastAsia" w:hAnsiTheme="minorHAnsi" w:cstheme="minorBidi"/>
          <w:sz w:val="24"/>
          <w:szCs w:val="24"/>
        </w:rPr>
      </w:pPr>
      <w:r w:rsidRPr="609C0EA5">
        <w:rPr>
          <w:rFonts w:asciiTheme="minorHAnsi" w:eastAsiaTheme="minorEastAsia" w:hAnsiTheme="minorHAnsi" w:cstheme="minorBidi"/>
          <w:sz w:val="24"/>
          <w:szCs w:val="24"/>
        </w:rPr>
        <w:t>Describe the responsibilities of users of the health care system.</w:t>
      </w:r>
    </w:p>
    <w:p w14:paraId="097BD81B" w14:textId="77777777" w:rsidR="00AF7D1E" w:rsidRPr="00C44443" w:rsidRDefault="00AE2119" w:rsidP="609C0EA5">
      <w:pPr>
        <w:pStyle w:val="ListParagraph"/>
        <w:numPr>
          <w:ilvl w:val="0"/>
          <w:numId w:val="7"/>
        </w:numPr>
        <w:spacing w:before="40"/>
        <w:rPr>
          <w:rFonts w:asciiTheme="minorHAnsi" w:eastAsiaTheme="minorEastAsia" w:hAnsiTheme="minorHAnsi" w:cstheme="minorBidi"/>
          <w:sz w:val="24"/>
          <w:szCs w:val="24"/>
        </w:rPr>
      </w:pPr>
      <w:r w:rsidRPr="609C0EA5">
        <w:rPr>
          <w:rFonts w:asciiTheme="minorHAnsi" w:eastAsiaTheme="minorEastAsia" w:hAnsiTheme="minorHAnsi" w:cstheme="minorBidi"/>
          <w:sz w:val="24"/>
          <w:szCs w:val="24"/>
        </w:rPr>
        <w:t xml:space="preserve">Describe selected types of healthcare facilities/systems including organizational and financial structure, departments and services, type and levels of healthcare </w:t>
      </w:r>
      <w:r w:rsidR="00E828C9" w:rsidRPr="609C0EA5">
        <w:rPr>
          <w:rFonts w:asciiTheme="minorHAnsi" w:eastAsiaTheme="minorEastAsia" w:hAnsiTheme="minorHAnsi" w:cstheme="minorBidi"/>
          <w:sz w:val="24"/>
          <w:szCs w:val="24"/>
        </w:rPr>
        <w:t>personnel</w:t>
      </w:r>
      <w:r w:rsidRPr="609C0EA5">
        <w:rPr>
          <w:rFonts w:asciiTheme="minorHAnsi" w:eastAsiaTheme="minorEastAsia" w:hAnsiTheme="minorHAnsi" w:cstheme="minorBidi"/>
          <w:sz w:val="24"/>
          <w:szCs w:val="24"/>
        </w:rPr>
        <w:t>, and common policies and requirements.</w:t>
      </w:r>
    </w:p>
    <w:p w14:paraId="6F1E4B4A" w14:textId="77777777" w:rsidR="00E01E2A" w:rsidRPr="00C44443" w:rsidRDefault="00E01E2A" w:rsidP="609C0EA5">
      <w:pPr>
        <w:pStyle w:val="ListParagraph"/>
        <w:numPr>
          <w:ilvl w:val="0"/>
          <w:numId w:val="7"/>
        </w:numPr>
        <w:spacing w:before="40"/>
        <w:rPr>
          <w:rFonts w:asciiTheme="minorHAnsi" w:eastAsiaTheme="minorEastAsia" w:hAnsiTheme="minorHAnsi" w:cstheme="minorBidi"/>
          <w:sz w:val="24"/>
          <w:szCs w:val="24"/>
        </w:rPr>
      </w:pPr>
      <w:r w:rsidRPr="609C0EA5">
        <w:rPr>
          <w:rFonts w:asciiTheme="minorHAnsi" w:eastAsiaTheme="minorEastAsia" w:hAnsiTheme="minorHAnsi" w:cstheme="minorBidi"/>
          <w:sz w:val="24"/>
          <w:szCs w:val="24"/>
        </w:rPr>
        <w:t xml:space="preserve">Describe the different health care delivery </w:t>
      </w:r>
      <w:r w:rsidR="001F7FEC" w:rsidRPr="609C0EA5">
        <w:rPr>
          <w:rFonts w:asciiTheme="minorHAnsi" w:eastAsiaTheme="minorEastAsia" w:hAnsiTheme="minorHAnsi" w:cstheme="minorBidi"/>
          <w:sz w:val="24"/>
          <w:szCs w:val="24"/>
        </w:rPr>
        <w:t>systems.</w:t>
      </w:r>
    </w:p>
    <w:p w14:paraId="783B3AA9" w14:textId="3607E59D" w:rsidR="00AF7D1E" w:rsidRPr="00C44443" w:rsidRDefault="00AF7D1E" w:rsidP="609C0EA5">
      <w:pPr>
        <w:pStyle w:val="ListParagraph"/>
        <w:numPr>
          <w:ilvl w:val="0"/>
          <w:numId w:val="7"/>
        </w:numPr>
        <w:spacing w:before="40"/>
        <w:rPr>
          <w:rFonts w:asciiTheme="minorHAnsi" w:eastAsiaTheme="minorEastAsia" w:hAnsiTheme="minorHAnsi" w:cstheme="minorBidi"/>
          <w:sz w:val="24"/>
          <w:szCs w:val="24"/>
        </w:rPr>
      </w:pPr>
      <w:r w:rsidRPr="609C0EA5">
        <w:rPr>
          <w:rFonts w:asciiTheme="minorHAnsi" w:eastAsiaTheme="minorEastAsia" w:hAnsiTheme="minorHAnsi" w:cstheme="minorBidi"/>
          <w:sz w:val="24"/>
          <w:szCs w:val="24"/>
        </w:rPr>
        <w:t xml:space="preserve">Using a </w:t>
      </w:r>
      <w:r w:rsidRPr="609C0EA5">
        <w:rPr>
          <w:rFonts w:asciiTheme="minorHAnsi" w:eastAsiaTheme="minorEastAsia" w:hAnsiTheme="minorHAnsi" w:cstheme="minorBidi"/>
          <w:noProof/>
          <w:sz w:val="24"/>
          <w:szCs w:val="24"/>
        </w:rPr>
        <w:t>problem</w:t>
      </w:r>
      <w:r w:rsidR="00735933" w:rsidRPr="609C0EA5">
        <w:rPr>
          <w:rFonts w:asciiTheme="minorHAnsi" w:eastAsiaTheme="minorEastAsia" w:hAnsiTheme="minorHAnsi" w:cstheme="minorBidi"/>
          <w:noProof/>
          <w:sz w:val="24"/>
          <w:szCs w:val="24"/>
        </w:rPr>
        <w:t>-</w:t>
      </w:r>
      <w:r w:rsidRPr="609C0EA5">
        <w:rPr>
          <w:rFonts w:asciiTheme="minorHAnsi" w:eastAsiaTheme="minorEastAsia" w:hAnsiTheme="minorHAnsi" w:cstheme="minorBidi"/>
          <w:noProof/>
          <w:sz w:val="24"/>
          <w:szCs w:val="24"/>
        </w:rPr>
        <w:t>solving</w:t>
      </w:r>
      <w:r w:rsidRPr="609C0EA5">
        <w:rPr>
          <w:rFonts w:asciiTheme="minorHAnsi" w:eastAsiaTheme="minorEastAsia" w:hAnsiTheme="minorHAnsi" w:cstheme="minorBidi"/>
          <w:sz w:val="24"/>
          <w:szCs w:val="24"/>
        </w:rPr>
        <w:t xml:space="preserve"> process applied to a healthcare </w:t>
      </w:r>
      <w:r w:rsidR="00E828C9" w:rsidRPr="609C0EA5">
        <w:rPr>
          <w:rFonts w:asciiTheme="minorHAnsi" w:eastAsiaTheme="minorEastAsia" w:hAnsiTheme="minorHAnsi" w:cstheme="minorBidi"/>
          <w:sz w:val="24"/>
          <w:szCs w:val="24"/>
        </w:rPr>
        <w:t>situation;</w:t>
      </w:r>
      <w:r w:rsidRPr="609C0EA5">
        <w:rPr>
          <w:rFonts w:asciiTheme="minorHAnsi" w:eastAsiaTheme="minorEastAsia" w:hAnsiTheme="minorHAnsi" w:cstheme="minorBidi"/>
          <w:sz w:val="24"/>
          <w:szCs w:val="24"/>
        </w:rPr>
        <w:t xml:space="preserve"> describe behaviors for success in healthcare.</w:t>
      </w:r>
    </w:p>
    <w:p w14:paraId="6E2F8F05" w14:textId="0FCE1ED1" w:rsidR="003F0E27" w:rsidRDefault="3FC8AF24" w:rsidP="609C0EA5">
      <w:pPr>
        <w:spacing w:before="40"/>
        <w:rPr>
          <w:rFonts w:asciiTheme="minorHAnsi" w:eastAsiaTheme="minorEastAsia" w:hAnsiTheme="minorHAnsi" w:cstheme="minorBidi"/>
          <w:color w:val="000000" w:themeColor="text1"/>
          <w:rPrChange w:id="46" w:author="Hemmerling, Sabrina L" w:date="2024-09-23T16:22:00Z">
            <w:rPr>
              <w:rFonts w:ascii="Arial" w:eastAsia="Arial" w:hAnsi="Arial" w:cs="Arial"/>
              <w:color w:val="000000" w:themeColor="text1"/>
            </w:rPr>
          </w:rPrChange>
        </w:rPr>
      </w:pPr>
      <w:r>
        <w:rPr>
          <w:noProof/>
        </w:rPr>
        <w:lastRenderedPageBreak/>
        <w:drawing>
          <wp:inline distT="0" distB="0" distL="0" distR="0" wp14:anchorId="5A78890B" wp14:editId="731F843E">
            <wp:extent cx="3467100" cy="590550"/>
            <wp:effectExtent l="0" t="0" r="0" b="0"/>
            <wp:docPr id="1021015252" name="Picture 1021015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015252"/>
                    <pic:cNvPicPr/>
                  </pic:nvPicPr>
                  <pic:blipFill>
                    <a:blip r:embed="rId16">
                      <a:extLst>
                        <a:ext uri="{28A0092B-C50C-407E-A947-70E740481C1C}">
                          <a14:useLocalDpi xmlns:a14="http://schemas.microsoft.com/office/drawing/2010/main" val="0"/>
                        </a:ext>
                      </a:extLst>
                    </a:blip>
                    <a:stretch>
                      <a:fillRect/>
                    </a:stretch>
                  </pic:blipFill>
                  <pic:spPr>
                    <a:xfrm>
                      <a:off x="0" y="0"/>
                      <a:ext cx="3467100" cy="590550"/>
                    </a:xfrm>
                    <a:prstGeom prst="rect">
                      <a:avLst/>
                    </a:prstGeom>
                  </pic:spPr>
                </pic:pic>
              </a:graphicData>
            </a:graphic>
          </wp:inline>
        </w:drawing>
      </w:r>
    </w:p>
    <w:p w14:paraId="758F101A" w14:textId="11B2E033" w:rsidR="003F0E27" w:rsidRDefault="003F0E27" w:rsidP="609C0EA5">
      <w:pPr>
        <w:jc w:val="center"/>
        <w:rPr>
          <w:rFonts w:asciiTheme="minorHAnsi" w:eastAsiaTheme="minorEastAsia" w:hAnsiTheme="minorHAnsi" w:cstheme="minorBidi"/>
          <w:color w:val="000000" w:themeColor="text1"/>
          <w:rPrChange w:id="47" w:author="Hemmerling, Sabrina L" w:date="2024-09-23T16:22:00Z">
            <w:rPr>
              <w:rFonts w:ascii="Arial" w:eastAsia="Arial" w:hAnsi="Arial" w:cs="Arial"/>
              <w:color w:val="000000" w:themeColor="text1"/>
            </w:rPr>
          </w:rPrChange>
        </w:rPr>
      </w:pPr>
    </w:p>
    <w:p w14:paraId="281272A2" w14:textId="2D029A15" w:rsidR="003F0E27" w:rsidRDefault="3FC8AF24" w:rsidP="609C0EA5">
      <w:pPr>
        <w:jc w:val="center"/>
        <w:rPr>
          <w:rFonts w:asciiTheme="minorHAnsi" w:eastAsiaTheme="minorEastAsia" w:hAnsiTheme="minorHAnsi" w:cstheme="minorBidi"/>
          <w:color w:val="000000" w:themeColor="text1"/>
          <w:rPrChange w:id="48" w:author="Hemmerling, Sabrina L" w:date="2024-09-23T16:22:00Z">
            <w:rPr>
              <w:rFonts w:ascii="Arial" w:eastAsia="Arial" w:hAnsi="Arial" w:cs="Arial"/>
              <w:color w:val="000000" w:themeColor="text1"/>
            </w:rPr>
          </w:rPrChange>
        </w:rPr>
      </w:pPr>
      <w:r w:rsidRPr="609C0EA5">
        <w:rPr>
          <w:rFonts w:asciiTheme="minorHAnsi" w:eastAsiaTheme="minorEastAsia" w:hAnsiTheme="minorHAnsi" w:cstheme="minorBidi"/>
          <w:b/>
          <w:bCs/>
          <w:color w:val="000000" w:themeColor="text1"/>
          <w:rPrChange w:id="49" w:author="Hemmerling, Sabrina L" w:date="2024-09-23T16:22:00Z">
            <w:rPr>
              <w:rFonts w:ascii="Arial" w:eastAsia="Arial" w:hAnsi="Arial" w:cs="Arial"/>
              <w:b/>
              <w:bCs/>
              <w:color w:val="000000" w:themeColor="text1"/>
            </w:rPr>
          </w:rPrChange>
        </w:rPr>
        <w:t>BEHAVIORS FOR SUCCESS IN HEALTH CARE SETTINGS</w:t>
      </w:r>
    </w:p>
    <w:p w14:paraId="3D68706F" w14:textId="0AF6036D" w:rsidR="003F0E27" w:rsidRDefault="003F0E27" w:rsidP="609C0EA5">
      <w:pPr>
        <w:rPr>
          <w:rFonts w:asciiTheme="minorHAnsi" w:eastAsiaTheme="minorEastAsia" w:hAnsiTheme="minorHAnsi" w:cstheme="minorBidi"/>
          <w:color w:val="000000" w:themeColor="text1"/>
          <w:rPrChange w:id="50" w:author="Hemmerling, Sabrina L" w:date="2024-09-23T16:22:00Z">
            <w:rPr>
              <w:rFonts w:ascii="Cambria" w:eastAsia="Cambria" w:hAnsi="Cambria" w:cs="Cambria"/>
              <w:color w:val="000000" w:themeColor="text1"/>
              <w:sz w:val="22"/>
              <w:szCs w:val="22"/>
            </w:rPr>
          </w:rPrChange>
        </w:rPr>
      </w:pPr>
    </w:p>
    <w:p w14:paraId="0545A4A3" w14:textId="1CE35176" w:rsidR="003F0E27" w:rsidRDefault="3FC8AF24" w:rsidP="609C0EA5">
      <w:pPr>
        <w:jc w:val="center"/>
        <w:rPr>
          <w:rFonts w:asciiTheme="minorHAnsi" w:eastAsiaTheme="minorEastAsia" w:hAnsiTheme="minorHAnsi" w:cstheme="minorBidi"/>
          <w:color w:val="000000" w:themeColor="text1"/>
          <w:rPrChange w:id="51" w:author="Hemmerling, Sabrina L" w:date="2024-09-23T16:22:00Z">
            <w:rPr>
              <w:rFonts w:ascii="Calibri" w:eastAsia="Calibri" w:hAnsi="Calibri" w:cs="Calibri"/>
              <w:color w:val="000000" w:themeColor="text1"/>
            </w:rPr>
          </w:rPrChange>
        </w:rPr>
      </w:pPr>
      <w:r w:rsidRPr="609C0EA5">
        <w:rPr>
          <w:rFonts w:asciiTheme="minorHAnsi" w:eastAsiaTheme="minorEastAsia" w:hAnsiTheme="minorHAnsi" w:cstheme="minorBidi"/>
          <w:b/>
          <w:bCs/>
          <w:color w:val="000000" w:themeColor="text1"/>
          <w:u w:val="single"/>
          <w:rPrChange w:id="52" w:author="Hemmerling, Sabrina L" w:date="2024-09-23T16:22:00Z">
            <w:rPr>
              <w:rFonts w:ascii="Calibri" w:eastAsia="Calibri" w:hAnsi="Calibri" w:cs="Calibri"/>
              <w:b/>
              <w:bCs/>
              <w:color w:val="000000" w:themeColor="text1"/>
              <w:u w:val="single"/>
            </w:rPr>
          </w:rPrChange>
        </w:rPr>
        <w:t>VOCABULARY LIST</w:t>
      </w:r>
    </w:p>
    <w:p w14:paraId="45D1F834" w14:textId="1BBB6A1C" w:rsidR="003F0E27" w:rsidRDefault="003F0E27" w:rsidP="609C0EA5">
      <w:pPr>
        <w:rPr>
          <w:rFonts w:asciiTheme="minorHAnsi" w:eastAsiaTheme="minorEastAsia" w:hAnsiTheme="minorHAnsi" w:cstheme="minorBidi"/>
          <w:color w:val="000000" w:themeColor="text1"/>
          <w:rPrChange w:id="53" w:author="Hemmerling, Sabrina L" w:date="2024-09-23T16:22:00Z">
            <w:rPr>
              <w:rFonts w:ascii="Calibri" w:eastAsia="Calibri" w:hAnsi="Calibri" w:cs="Calibri"/>
              <w:color w:val="000000" w:themeColor="text1"/>
            </w:rPr>
          </w:rPrChange>
        </w:rPr>
      </w:pPr>
    </w:p>
    <w:p w14:paraId="673F9802" w14:textId="64B30435" w:rsidR="003F0E27" w:rsidRDefault="3FC8AF24" w:rsidP="609C0EA5">
      <w:pPr>
        <w:rPr>
          <w:rFonts w:asciiTheme="minorHAnsi" w:eastAsiaTheme="minorEastAsia" w:hAnsiTheme="minorHAnsi" w:cstheme="minorBidi"/>
          <w:color w:val="000000" w:themeColor="text1"/>
          <w:rPrChange w:id="54" w:author="Hemmerling, Sabrina L" w:date="2024-09-23T16:22:00Z">
            <w:rPr>
              <w:rFonts w:ascii="Calibri" w:eastAsia="Calibri" w:hAnsi="Calibri" w:cs="Calibri"/>
              <w:color w:val="000000" w:themeColor="text1"/>
            </w:rPr>
          </w:rPrChange>
        </w:rPr>
      </w:pPr>
      <w:r w:rsidRPr="609C0EA5">
        <w:rPr>
          <w:rFonts w:asciiTheme="minorHAnsi" w:eastAsiaTheme="minorEastAsia" w:hAnsiTheme="minorHAnsi" w:cstheme="minorBidi"/>
          <w:b/>
          <w:bCs/>
          <w:color w:val="000000" w:themeColor="text1"/>
          <w:rPrChange w:id="55" w:author="Hemmerling, Sabrina L" w:date="2024-09-23T16:22:00Z">
            <w:rPr>
              <w:rFonts w:ascii="Calibri" w:eastAsia="Calibri" w:hAnsi="Calibri" w:cs="Calibri"/>
              <w:b/>
              <w:bCs/>
              <w:color w:val="000000" w:themeColor="text1"/>
            </w:rPr>
          </w:rPrChange>
        </w:rPr>
        <w:t xml:space="preserve">Ambulatory Services – </w:t>
      </w:r>
      <w:r w:rsidRPr="609C0EA5">
        <w:rPr>
          <w:rFonts w:asciiTheme="minorHAnsi" w:eastAsiaTheme="minorEastAsia" w:hAnsiTheme="minorHAnsi" w:cstheme="minorBidi"/>
          <w:color w:val="000000" w:themeColor="text1"/>
          <w:rPrChange w:id="56" w:author="Hemmerling, Sabrina L" w:date="2024-09-23T16:22:00Z">
            <w:rPr>
              <w:rFonts w:ascii="Calibri" w:eastAsia="Calibri" w:hAnsi="Calibri" w:cs="Calibri"/>
              <w:color w:val="000000" w:themeColor="text1"/>
            </w:rPr>
          </w:rPrChange>
        </w:rPr>
        <w:t>services provided outside the hospital; outpatient services</w:t>
      </w:r>
      <w:ins w:id="57" w:author="Hemmerling, Sabrina L" w:date="2024-09-23T16:20:00Z">
        <w:r w:rsidR="63D5341C" w:rsidRPr="609C0EA5">
          <w:rPr>
            <w:rFonts w:asciiTheme="minorHAnsi" w:eastAsiaTheme="minorEastAsia" w:hAnsiTheme="minorHAnsi" w:cstheme="minorBidi"/>
            <w:color w:val="000000" w:themeColor="text1"/>
            <w:rPrChange w:id="58" w:author="Hemmerling, Sabrina L" w:date="2024-09-23T16:22:00Z">
              <w:rPr>
                <w:rFonts w:ascii="Calibri" w:eastAsia="Calibri" w:hAnsi="Calibri" w:cs="Calibri"/>
                <w:color w:val="000000" w:themeColor="text1"/>
              </w:rPr>
            </w:rPrChange>
          </w:rPr>
          <w:t>.</w:t>
        </w:r>
      </w:ins>
    </w:p>
    <w:p w14:paraId="1520B289" w14:textId="2A17AFF3" w:rsidR="003F0E27" w:rsidRDefault="003F0E27" w:rsidP="609C0EA5">
      <w:pPr>
        <w:rPr>
          <w:rFonts w:asciiTheme="minorHAnsi" w:eastAsiaTheme="minorEastAsia" w:hAnsiTheme="minorHAnsi" w:cstheme="minorBidi"/>
          <w:color w:val="000000" w:themeColor="text1"/>
          <w:rPrChange w:id="59" w:author="Hemmerling, Sabrina L" w:date="2024-09-23T16:22:00Z">
            <w:rPr>
              <w:rFonts w:ascii="Calibri" w:eastAsia="Calibri" w:hAnsi="Calibri" w:cs="Calibri"/>
              <w:color w:val="000000" w:themeColor="text1"/>
            </w:rPr>
          </w:rPrChange>
        </w:rPr>
      </w:pPr>
    </w:p>
    <w:p w14:paraId="091569B3" w14:textId="35E51F4B" w:rsidR="003F0E27" w:rsidRDefault="6A5A3FAD" w:rsidP="089186CD">
      <w:pPr>
        <w:rPr>
          <w:ins w:id="60" w:author="Andersen Sibley, Diane M" w:date="2025-05-22T13:34:00Z" w16du:dateUtc="2025-05-22T13:34:03Z"/>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Change w:id="61" w:author="Hemmerling, Sabrina L" w:date="2024-09-23T16:22:00Z">
            <w:rPr>
              <w:rFonts w:ascii="Calibri" w:eastAsia="Calibri" w:hAnsi="Calibri" w:cs="Calibri"/>
              <w:b/>
              <w:bCs/>
              <w:color w:val="000000" w:themeColor="text1"/>
            </w:rPr>
          </w:rPrChange>
        </w:rPr>
        <w:t>Assisted Living</w:t>
      </w:r>
      <w:r w:rsidRPr="089186CD">
        <w:rPr>
          <w:rFonts w:asciiTheme="minorHAnsi" w:eastAsiaTheme="minorEastAsia" w:hAnsiTheme="minorHAnsi" w:cstheme="minorBidi"/>
          <w:color w:val="000000" w:themeColor="text1"/>
          <w:rPrChange w:id="62" w:author="Hemmerling, Sabrina L" w:date="2024-09-23T16:22:00Z">
            <w:rPr>
              <w:rFonts w:ascii="Calibri" w:eastAsia="Calibri" w:hAnsi="Calibri" w:cs="Calibri"/>
              <w:color w:val="000000" w:themeColor="text1"/>
            </w:rPr>
          </w:rPrChange>
        </w:rPr>
        <w:t xml:space="preserve"> – Residence facilities that provide housing, meals, and personal care to individuals who need help with daily living activities but do not need daily nursing care.</w:t>
      </w:r>
    </w:p>
    <w:p w14:paraId="22F9985B" w14:textId="4C67AB09" w:rsidR="003F0E27" w:rsidRDefault="003F0E27" w:rsidP="089186CD">
      <w:pPr>
        <w:rPr>
          <w:ins w:id="63" w:author="Andersen Sibley, Diane M" w:date="2025-05-22T13:34:00Z" w16du:dateUtc="2025-05-22T13:34:04Z"/>
          <w:rFonts w:asciiTheme="minorHAnsi" w:eastAsiaTheme="minorEastAsia" w:hAnsiTheme="minorHAnsi" w:cstheme="minorBidi"/>
          <w:b/>
          <w:bCs/>
          <w:color w:val="000000" w:themeColor="text1"/>
        </w:rPr>
      </w:pPr>
    </w:p>
    <w:p w14:paraId="714D6B80" w14:textId="19957334" w:rsidR="003F0E27" w:rsidRDefault="6A5A3FAD" w:rsidP="609C0EA5">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Chain of Command</w:t>
      </w:r>
      <w:r w:rsidRPr="089186CD">
        <w:rPr>
          <w:rFonts w:asciiTheme="minorHAnsi" w:eastAsiaTheme="minorEastAsia" w:hAnsiTheme="minorHAnsi" w:cstheme="minorBidi"/>
          <w:color w:val="000000" w:themeColor="text1"/>
        </w:rPr>
        <w:t xml:space="preserve"> – Each person reports to a supervisor who, in turn, reports to another supervisor at the next higher level.</w:t>
      </w:r>
    </w:p>
    <w:p w14:paraId="3D035BD5" w14:textId="377CE8A4" w:rsidR="3526E98E" w:rsidRDefault="3526E98E" w:rsidP="609C0EA5">
      <w:pPr>
        <w:rPr>
          <w:rFonts w:asciiTheme="minorHAnsi" w:eastAsiaTheme="minorEastAsia" w:hAnsiTheme="minorHAnsi" w:cstheme="minorBidi"/>
          <w:color w:val="000000" w:themeColor="text1"/>
        </w:rPr>
      </w:pPr>
    </w:p>
    <w:p w14:paraId="3838340F" w14:textId="49241C5E" w:rsidR="3FC8AF24"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Chiropractic</w:t>
      </w:r>
      <w:r w:rsidRPr="609C0EA5">
        <w:rPr>
          <w:rFonts w:asciiTheme="minorHAnsi" w:eastAsiaTheme="minorEastAsia" w:hAnsiTheme="minorHAnsi" w:cstheme="minorBidi"/>
          <w:color w:val="000000" w:themeColor="text1"/>
        </w:rPr>
        <w:t xml:space="preserve"> –</w:t>
      </w:r>
      <w:r w:rsidR="2719D335" w:rsidRPr="609C0EA5">
        <w:rPr>
          <w:rFonts w:asciiTheme="minorHAnsi" w:eastAsiaTheme="minorEastAsia" w:hAnsiTheme="minorHAnsi" w:cstheme="minorBidi"/>
          <w:color w:val="000000" w:themeColor="text1"/>
        </w:rPr>
        <w:t xml:space="preserve"> </w:t>
      </w:r>
      <w:del w:id="64" w:author="Werner-Dempsey, Anne M" w:date="2024-08-01T20:54:00Z">
        <w:r w:rsidRPr="609C0EA5" w:rsidDel="3FC8AF24">
          <w:rPr>
            <w:rFonts w:asciiTheme="minorHAnsi" w:eastAsiaTheme="minorEastAsia" w:hAnsiTheme="minorHAnsi" w:cstheme="minorBidi"/>
            <w:color w:val="000000" w:themeColor="text1"/>
          </w:rPr>
          <w:delText xml:space="preserve"> </w:delText>
        </w:r>
      </w:del>
      <w:r w:rsidR="2719D335" w:rsidRPr="609C0EA5">
        <w:rPr>
          <w:rFonts w:asciiTheme="minorHAnsi" w:eastAsiaTheme="minorEastAsia" w:hAnsiTheme="minorHAnsi" w:cstheme="minorBidi"/>
          <w:color w:val="000000" w:themeColor="text1"/>
        </w:rPr>
        <w:t xml:space="preserve">A licensed health care profession that emphasizes the body’s ability to heal itself, which typically includes manual therapy, often including spinal manipulation. </w:t>
      </w:r>
      <w:bookmarkStart w:id="65" w:name="_Int_0NBLT9EX"/>
      <w:r w:rsidR="2719D335" w:rsidRPr="609C0EA5">
        <w:rPr>
          <w:rFonts w:asciiTheme="minorHAnsi" w:eastAsiaTheme="minorEastAsia" w:hAnsiTheme="minorHAnsi" w:cstheme="minorBidi"/>
          <w:color w:val="000000" w:themeColor="text1"/>
        </w:rPr>
        <w:t>Other forms of treatment, such as exercise and nutritional counseling, may be used as well.</w:t>
      </w:r>
      <w:bookmarkEnd w:id="65"/>
    </w:p>
    <w:p w14:paraId="13E79E00" w14:textId="1B1CE090" w:rsidR="003F0E27" w:rsidRDefault="003F0E27" w:rsidP="609C0EA5">
      <w:pPr>
        <w:rPr>
          <w:rFonts w:asciiTheme="minorHAnsi" w:eastAsiaTheme="minorEastAsia" w:hAnsiTheme="minorHAnsi" w:cstheme="minorBidi"/>
          <w:color w:val="000000" w:themeColor="text1"/>
        </w:rPr>
      </w:pPr>
    </w:p>
    <w:p w14:paraId="6752AB64" w14:textId="4ABC1698" w:rsidR="11332411" w:rsidRDefault="11332411" w:rsidP="089186CD">
      <w:pPr>
        <w:spacing w:line="259" w:lineRule="auto"/>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 xml:space="preserve">Complementary and Alternative Medicine (CAM) </w:t>
      </w:r>
      <w:r w:rsidRPr="089186CD">
        <w:rPr>
          <w:rFonts w:asciiTheme="minorHAnsi" w:eastAsiaTheme="minorEastAsia" w:hAnsiTheme="minorHAnsi" w:cstheme="minorBidi"/>
          <w:color w:val="000000" w:themeColor="text1"/>
        </w:rPr>
        <w:t>is the term for medical products and practices not part of standard medical care.</w:t>
      </w:r>
    </w:p>
    <w:p w14:paraId="5EC04D2D" w14:textId="31D2B711" w:rsidR="089186CD" w:rsidRDefault="089186CD" w:rsidP="089186CD">
      <w:pPr>
        <w:rPr>
          <w:rFonts w:asciiTheme="minorHAnsi" w:eastAsiaTheme="minorEastAsia" w:hAnsiTheme="minorHAnsi" w:cstheme="minorBidi"/>
          <w:color w:val="000000" w:themeColor="text1"/>
        </w:rPr>
      </w:pPr>
    </w:p>
    <w:p w14:paraId="5F2EDE20" w14:textId="6B3BA7FC"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Confidentiality</w:t>
      </w:r>
      <w:r w:rsidRPr="609C0EA5">
        <w:rPr>
          <w:rFonts w:asciiTheme="minorHAnsi" w:eastAsiaTheme="minorEastAsia" w:hAnsiTheme="minorHAnsi" w:cstheme="minorBidi"/>
          <w:color w:val="000000" w:themeColor="text1"/>
        </w:rPr>
        <w:t xml:space="preserve"> – Preserving the legal right of a client to privacy concerning </w:t>
      </w:r>
      <w:r w:rsidR="0EE0F200" w:rsidRPr="609C0EA5">
        <w:rPr>
          <w:rFonts w:asciiTheme="minorHAnsi" w:eastAsiaTheme="minorEastAsia" w:hAnsiTheme="minorHAnsi" w:cstheme="minorBidi"/>
          <w:color w:val="000000" w:themeColor="text1"/>
        </w:rPr>
        <w:t>the privilege</w:t>
      </w:r>
      <w:r w:rsidRPr="609C0EA5">
        <w:rPr>
          <w:rFonts w:asciiTheme="minorHAnsi" w:eastAsiaTheme="minorEastAsia" w:hAnsiTheme="minorHAnsi" w:cstheme="minorBidi"/>
          <w:color w:val="000000" w:themeColor="text1"/>
        </w:rPr>
        <w:t xml:space="preserve"> of entrusted information.</w:t>
      </w:r>
    </w:p>
    <w:p w14:paraId="6E178C1F" w14:textId="591F40D2" w:rsidR="003F0E27" w:rsidRDefault="003F0E27" w:rsidP="609C0EA5">
      <w:pPr>
        <w:rPr>
          <w:rFonts w:asciiTheme="minorHAnsi" w:eastAsiaTheme="minorEastAsia" w:hAnsiTheme="minorHAnsi" w:cstheme="minorBidi"/>
          <w:color w:val="000000" w:themeColor="text1"/>
        </w:rPr>
      </w:pPr>
    </w:p>
    <w:p w14:paraId="1305BB2C" w14:textId="4C5EC5EB"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Grievance-</w:t>
      </w:r>
      <w:r w:rsidRPr="609C0EA5">
        <w:rPr>
          <w:rFonts w:asciiTheme="minorHAnsi" w:eastAsiaTheme="minorEastAsia" w:hAnsiTheme="minorHAnsi" w:cstheme="minorBidi"/>
          <w:color w:val="000000" w:themeColor="text1"/>
        </w:rPr>
        <w:t xml:space="preserve"> A complaint about a circumstance considered to be unfair or potentially harmful.</w:t>
      </w:r>
    </w:p>
    <w:p w14:paraId="507E714D" w14:textId="2E891278" w:rsidR="003F0E27" w:rsidRDefault="003F0E27" w:rsidP="609C0EA5">
      <w:pPr>
        <w:rPr>
          <w:rFonts w:asciiTheme="minorHAnsi" w:eastAsiaTheme="minorEastAsia" w:hAnsiTheme="minorHAnsi" w:cstheme="minorBidi"/>
          <w:color w:val="000000" w:themeColor="text1"/>
        </w:rPr>
      </w:pPr>
    </w:p>
    <w:p w14:paraId="0F1F8F9C" w14:textId="161B8ADA" w:rsidR="66138C3F" w:rsidRDefault="66138C3F"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Holistic Health</w:t>
      </w:r>
      <w:r w:rsidR="0F68AF2B" w:rsidRPr="609C0EA5">
        <w:rPr>
          <w:rFonts w:asciiTheme="minorHAnsi" w:eastAsiaTheme="minorEastAsia" w:hAnsiTheme="minorHAnsi" w:cstheme="minorBidi"/>
          <w:b/>
          <w:bCs/>
          <w:color w:val="000000" w:themeColor="text1"/>
        </w:rPr>
        <w:t xml:space="preserve"> (Holistic Healthcare)</w:t>
      </w:r>
      <w:r w:rsidRPr="609C0EA5">
        <w:rPr>
          <w:rFonts w:asciiTheme="minorHAnsi" w:eastAsiaTheme="minorEastAsia" w:hAnsiTheme="minorHAnsi" w:cstheme="minorBidi"/>
          <w:b/>
          <w:bCs/>
          <w:color w:val="000000" w:themeColor="text1"/>
        </w:rPr>
        <w:t xml:space="preserve">- </w:t>
      </w:r>
      <w:r w:rsidRPr="609C0EA5">
        <w:rPr>
          <w:rFonts w:asciiTheme="minorHAnsi" w:eastAsiaTheme="minorEastAsia" w:hAnsiTheme="minorHAnsi" w:cstheme="minorBidi"/>
          <w:color w:val="000000" w:themeColor="text1"/>
        </w:rPr>
        <w:t xml:space="preserve">is an approach that considers </w:t>
      </w:r>
      <w:r w:rsidR="2EEBCAE9" w:rsidRPr="609C0EA5">
        <w:rPr>
          <w:rFonts w:asciiTheme="minorHAnsi" w:eastAsiaTheme="minorEastAsia" w:hAnsiTheme="minorHAnsi" w:cstheme="minorBidi"/>
          <w:color w:val="000000" w:themeColor="text1"/>
        </w:rPr>
        <w:t>multiple</w:t>
      </w:r>
      <w:r w:rsidRPr="609C0EA5">
        <w:rPr>
          <w:rFonts w:asciiTheme="minorHAnsi" w:eastAsiaTheme="minorEastAsia" w:hAnsiTheme="minorHAnsi" w:cstheme="minorBidi"/>
          <w:color w:val="000000" w:themeColor="text1"/>
        </w:rPr>
        <w:t xml:space="preserve"> aspects of wellness</w:t>
      </w:r>
      <w:r w:rsidR="14AA5215" w:rsidRPr="609C0EA5">
        <w:rPr>
          <w:rFonts w:asciiTheme="minorHAnsi" w:eastAsiaTheme="minorEastAsia" w:hAnsiTheme="minorHAnsi" w:cstheme="minorBidi"/>
          <w:color w:val="000000" w:themeColor="text1"/>
        </w:rPr>
        <w:t xml:space="preserve"> and </w:t>
      </w:r>
      <w:r w:rsidR="5CB61322" w:rsidRPr="609C0EA5">
        <w:rPr>
          <w:rFonts w:asciiTheme="minorHAnsi" w:eastAsiaTheme="minorEastAsia" w:hAnsiTheme="minorHAnsi" w:cstheme="minorBidi"/>
          <w:color w:val="000000" w:themeColor="text1"/>
        </w:rPr>
        <w:t>recognizes</w:t>
      </w:r>
      <w:r w:rsidR="14AA5215" w:rsidRPr="609C0EA5">
        <w:rPr>
          <w:rFonts w:asciiTheme="minorHAnsi" w:eastAsiaTheme="minorEastAsia" w:hAnsiTheme="minorHAnsi" w:cstheme="minorBidi"/>
          <w:color w:val="000000" w:themeColor="text1"/>
        </w:rPr>
        <w:t xml:space="preserve"> the </w:t>
      </w:r>
      <w:r w:rsidRPr="609C0EA5">
        <w:rPr>
          <w:rFonts w:asciiTheme="minorHAnsi" w:eastAsiaTheme="minorEastAsia" w:hAnsiTheme="minorHAnsi" w:cstheme="minorBidi"/>
          <w:color w:val="000000" w:themeColor="text1"/>
        </w:rPr>
        <w:t>whole person: physical, mental, emotional, social, intellectual, and spiritual.</w:t>
      </w:r>
    </w:p>
    <w:p w14:paraId="6101F526" w14:textId="1F3529BB" w:rsidR="003F0E27" w:rsidRDefault="003F0E27" w:rsidP="609C0EA5">
      <w:pPr>
        <w:rPr>
          <w:rFonts w:asciiTheme="minorHAnsi" w:eastAsiaTheme="minorEastAsia" w:hAnsiTheme="minorHAnsi" w:cstheme="minorBidi"/>
          <w:color w:val="000000" w:themeColor="text1"/>
        </w:rPr>
      </w:pPr>
    </w:p>
    <w:p w14:paraId="25D4A379" w14:textId="42ECBA7A"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Inpatient</w:t>
      </w:r>
      <w:r w:rsidRPr="609C0EA5">
        <w:rPr>
          <w:rFonts w:asciiTheme="minorHAnsi" w:eastAsiaTheme="minorEastAsia" w:hAnsiTheme="minorHAnsi" w:cstheme="minorBidi"/>
          <w:color w:val="000000" w:themeColor="text1"/>
        </w:rPr>
        <w:t xml:space="preserve"> – individuals receive care in a hospital.</w:t>
      </w:r>
    </w:p>
    <w:p w14:paraId="513F05F4" w14:textId="40FB86AA" w:rsidR="003F0E27" w:rsidRDefault="003F0E27" w:rsidP="609C0EA5">
      <w:pPr>
        <w:rPr>
          <w:rFonts w:asciiTheme="minorHAnsi" w:eastAsiaTheme="minorEastAsia" w:hAnsiTheme="minorHAnsi" w:cstheme="minorBidi"/>
          <w:color w:val="000000" w:themeColor="text1"/>
        </w:rPr>
      </w:pPr>
    </w:p>
    <w:p w14:paraId="06A7AB0E" w14:textId="6EA7E556" w:rsidR="003F0E27" w:rsidRDefault="78AC84D7" w:rsidP="609C0EA5">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Integrated Medicine</w:t>
      </w:r>
      <w:r w:rsidR="7BE5DD8C" w:rsidRPr="089186CD">
        <w:rPr>
          <w:rFonts w:asciiTheme="minorHAnsi" w:eastAsiaTheme="minorEastAsia" w:hAnsiTheme="minorHAnsi" w:cstheme="minorBidi"/>
          <w:b/>
          <w:bCs/>
          <w:color w:val="000000" w:themeColor="text1"/>
        </w:rPr>
        <w:t xml:space="preserve"> </w:t>
      </w:r>
      <w:r w:rsidRPr="089186CD">
        <w:rPr>
          <w:rFonts w:asciiTheme="minorHAnsi" w:eastAsiaTheme="minorEastAsia" w:hAnsiTheme="minorHAnsi" w:cstheme="minorBidi"/>
          <w:color w:val="000000" w:themeColor="text1"/>
        </w:rPr>
        <w:t xml:space="preserve">– </w:t>
      </w:r>
      <w:r w:rsidR="0DC7006F" w:rsidRPr="089186CD">
        <w:rPr>
          <w:rFonts w:asciiTheme="minorHAnsi" w:eastAsiaTheme="minorEastAsia" w:hAnsiTheme="minorHAnsi" w:cstheme="minorBidi"/>
          <w:color w:val="000000" w:themeColor="text1"/>
        </w:rPr>
        <w:t>An approach to medical care that recognizes the benefit of combining conventional (standard) therapies (such as drugs and surgery) with complementary therapies (such as acupuncture and yoga) that have been shown to be safe and effective.</w:t>
      </w:r>
    </w:p>
    <w:p w14:paraId="2A65DAA3" w14:textId="717486F9" w:rsidR="003F0E27" w:rsidRDefault="003F0E27" w:rsidP="609C0EA5">
      <w:pPr>
        <w:rPr>
          <w:rFonts w:asciiTheme="minorHAnsi" w:eastAsiaTheme="minorEastAsia" w:hAnsiTheme="minorHAnsi" w:cstheme="minorBidi"/>
          <w:color w:val="000000" w:themeColor="text1"/>
        </w:rPr>
      </w:pPr>
    </w:p>
    <w:p w14:paraId="1896018A" w14:textId="0CC4E162"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Integrity</w:t>
      </w:r>
      <w:r w:rsidRPr="609C0EA5">
        <w:rPr>
          <w:rFonts w:asciiTheme="minorHAnsi" w:eastAsiaTheme="minorEastAsia" w:hAnsiTheme="minorHAnsi" w:cstheme="minorBidi"/>
          <w:color w:val="000000" w:themeColor="text1"/>
        </w:rPr>
        <w:t xml:space="preserve"> – A characteristic reflected as honesty; choosing the right rather than the easy way; conducting oneself honestly and morally.</w:t>
      </w:r>
    </w:p>
    <w:p w14:paraId="15F414C1" w14:textId="117A88F1" w:rsidR="003F0E27" w:rsidRDefault="003F0E27" w:rsidP="609C0EA5">
      <w:pPr>
        <w:rPr>
          <w:rFonts w:asciiTheme="minorHAnsi" w:eastAsiaTheme="minorEastAsia" w:hAnsiTheme="minorHAnsi" w:cstheme="minorBidi"/>
          <w:color w:val="000000" w:themeColor="text1"/>
        </w:rPr>
      </w:pPr>
    </w:p>
    <w:p w14:paraId="6B6BCCB8" w14:textId="49DFA9E3"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Job Description</w:t>
      </w:r>
      <w:r w:rsidRPr="609C0EA5">
        <w:rPr>
          <w:rFonts w:asciiTheme="minorHAnsi" w:eastAsiaTheme="minorEastAsia" w:hAnsiTheme="minorHAnsi" w:cstheme="minorBidi"/>
          <w:color w:val="000000" w:themeColor="text1"/>
        </w:rPr>
        <w:t xml:space="preserve"> – A list of duties, responsibilities and other important information about a specific job. </w:t>
      </w:r>
    </w:p>
    <w:p w14:paraId="4CEE3938" w14:textId="7A36AB45" w:rsidR="003F0E27" w:rsidRDefault="003F0E27" w:rsidP="609C0EA5">
      <w:pPr>
        <w:rPr>
          <w:rFonts w:asciiTheme="minorHAnsi" w:eastAsiaTheme="minorEastAsia" w:hAnsiTheme="minorHAnsi" w:cstheme="minorBidi"/>
          <w:color w:val="000000" w:themeColor="text1"/>
        </w:rPr>
      </w:pPr>
    </w:p>
    <w:p w14:paraId="01F615EF" w14:textId="195CF456"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lastRenderedPageBreak/>
        <w:t>Job Interview</w:t>
      </w:r>
      <w:r w:rsidRPr="609C0EA5">
        <w:rPr>
          <w:rFonts w:asciiTheme="minorHAnsi" w:eastAsiaTheme="minorEastAsia" w:hAnsiTheme="minorHAnsi" w:cstheme="minorBidi"/>
          <w:color w:val="000000" w:themeColor="text1"/>
        </w:rPr>
        <w:t>– A conversation between an applicant and a potential employer to determine if there is a match between the needs.</w:t>
      </w:r>
    </w:p>
    <w:p w14:paraId="180803EB" w14:textId="158D51EE" w:rsidR="003F0E27" w:rsidRDefault="003F0E27" w:rsidP="609C0EA5">
      <w:pPr>
        <w:rPr>
          <w:rFonts w:asciiTheme="minorHAnsi" w:eastAsiaTheme="minorEastAsia" w:hAnsiTheme="minorHAnsi" w:cstheme="minorBidi"/>
          <w:color w:val="000000" w:themeColor="text1"/>
        </w:rPr>
      </w:pPr>
    </w:p>
    <w:p w14:paraId="39B59A15" w14:textId="71636CFB"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Letter of Recommendation</w:t>
      </w:r>
      <w:r w:rsidRPr="609C0EA5">
        <w:rPr>
          <w:rFonts w:asciiTheme="minorHAnsi" w:eastAsiaTheme="minorEastAsia" w:hAnsiTheme="minorHAnsi" w:cstheme="minorBidi"/>
          <w:color w:val="000000" w:themeColor="text1"/>
        </w:rPr>
        <w:t xml:space="preserve"> – Statements written on a job applicant’s behalf by former employers and other professionals.</w:t>
      </w:r>
    </w:p>
    <w:p w14:paraId="3CBE339D" w14:textId="1B7AADFF" w:rsidR="003F0E27" w:rsidRDefault="003F0E27" w:rsidP="609C0EA5">
      <w:pPr>
        <w:rPr>
          <w:rFonts w:asciiTheme="minorHAnsi" w:eastAsiaTheme="minorEastAsia" w:hAnsiTheme="minorHAnsi" w:cstheme="minorBidi"/>
          <w:color w:val="000000" w:themeColor="text1"/>
        </w:rPr>
      </w:pPr>
    </w:p>
    <w:p w14:paraId="2213BDD9" w14:textId="29860F87"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Managed Care</w:t>
      </w:r>
      <w:r w:rsidRPr="609C0EA5">
        <w:rPr>
          <w:rFonts w:asciiTheme="minorHAnsi" w:eastAsiaTheme="minorEastAsia" w:hAnsiTheme="minorHAnsi" w:cstheme="minorBidi"/>
          <w:color w:val="000000" w:themeColor="text1"/>
        </w:rPr>
        <w:t xml:space="preserve"> – A variety of methods of financing and organizing the delivery of healthcare in which costs are contained.</w:t>
      </w:r>
    </w:p>
    <w:p w14:paraId="2DF19519" w14:textId="4C09C0FE" w:rsidR="003F0E27" w:rsidRDefault="003F0E27" w:rsidP="609C0EA5">
      <w:pPr>
        <w:rPr>
          <w:rFonts w:asciiTheme="minorHAnsi" w:eastAsiaTheme="minorEastAsia" w:hAnsiTheme="minorHAnsi" w:cstheme="minorBidi"/>
          <w:color w:val="000000" w:themeColor="text1"/>
        </w:rPr>
      </w:pPr>
    </w:p>
    <w:p w14:paraId="4CF8DF33" w14:textId="443A8E43"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Mentor</w:t>
      </w:r>
      <w:r w:rsidRPr="609C0EA5">
        <w:rPr>
          <w:rFonts w:asciiTheme="minorHAnsi" w:eastAsiaTheme="minorEastAsia" w:hAnsiTheme="minorHAnsi" w:cstheme="minorBidi"/>
          <w:color w:val="000000" w:themeColor="text1"/>
        </w:rPr>
        <w:t xml:space="preserve"> – A person who serves as a combination coach and advisor.</w:t>
      </w:r>
    </w:p>
    <w:p w14:paraId="09BF3BA9" w14:textId="7C2C9EE8" w:rsidR="003F0E27" w:rsidRDefault="003F0E27" w:rsidP="609C0EA5">
      <w:pPr>
        <w:rPr>
          <w:rFonts w:asciiTheme="minorHAnsi" w:eastAsiaTheme="minorEastAsia" w:hAnsiTheme="minorHAnsi" w:cstheme="minorBidi"/>
          <w:color w:val="000000" w:themeColor="text1"/>
        </w:rPr>
      </w:pPr>
    </w:p>
    <w:p w14:paraId="0C5DE1FF" w14:textId="321E0A9B"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Osteopathy</w:t>
      </w:r>
      <w:r w:rsidRPr="609C0EA5">
        <w:rPr>
          <w:rFonts w:asciiTheme="minorHAnsi" w:eastAsiaTheme="minorEastAsia" w:hAnsiTheme="minorHAnsi" w:cstheme="minorBidi"/>
          <w:color w:val="000000" w:themeColor="text1"/>
        </w:rPr>
        <w:t xml:space="preserve"> – based on the belief that the body can protect itself against a disease of the musculoskeletal system is in good order. </w:t>
      </w:r>
    </w:p>
    <w:p w14:paraId="055B6718" w14:textId="1DD5FF0B" w:rsidR="003F0E27" w:rsidRDefault="003F0E27" w:rsidP="609C0EA5">
      <w:pPr>
        <w:rPr>
          <w:rFonts w:asciiTheme="minorHAnsi" w:eastAsiaTheme="minorEastAsia" w:hAnsiTheme="minorHAnsi" w:cstheme="minorBidi"/>
          <w:color w:val="000000" w:themeColor="text1"/>
        </w:rPr>
      </w:pPr>
    </w:p>
    <w:p w14:paraId="305AE6E9" w14:textId="195B786D" w:rsidR="003F0E27" w:rsidRDefault="6A5A3FAD" w:rsidP="609C0EA5">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Performance Evaluation</w:t>
      </w:r>
      <w:r w:rsidRPr="089186CD">
        <w:rPr>
          <w:rFonts w:asciiTheme="minorHAnsi" w:eastAsiaTheme="minorEastAsia" w:hAnsiTheme="minorHAnsi" w:cstheme="minorBidi"/>
          <w:color w:val="000000" w:themeColor="text1"/>
        </w:rPr>
        <w:t>– An evaluation and rating of an employee’s performance.</w:t>
      </w:r>
    </w:p>
    <w:p w14:paraId="2C7E3D38" w14:textId="6D8C61D2" w:rsidR="003F0E27" w:rsidRDefault="003F0E27" w:rsidP="609C0EA5">
      <w:pPr>
        <w:rPr>
          <w:rFonts w:asciiTheme="minorHAnsi" w:eastAsiaTheme="minorEastAsia" w:hAnsiTheme="minorHAnsi" w:cstheme="minorBidi"/>
          <w:color w:val="000000" w:themeColor="text1"/>
        </w:rPr>
      </w:pPr>
    </w:p>
    <w:p w14:paraId="3CE0A9B6" w14:textId="015CC2EC"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Policy</w:t>
      </w:r>
      <w:r w:rsidRPr="609C0EA5">
        <w:rPr>
          <w:rFonts w:asciiTheme="minorHAnsi" w:eastAsiaTheme="minorEastAsia" w:hAnsiTheme="minorHAnsi" w:cstheme="minorBidi"/>
          <w:color w:val="000000" w:themeColor="text1"/>
        </w:rPr>
        <w:t xml:space="preserve"> – A rule established and followed by an organization.</w:t>
      </w:r>
    </w:p>
    <w:p w14:paraId="68B51498" w14:textId="234D3C9F" w:rsidR="003F0E27" w:rsidRDefault="003F0E27" w:rsidP="609C0EA5">
      <w:pPr>
        <w:rPr>
          <w:rFonts w:asciiTheme="minorHAnsi" w:eastAsiaTheme="minorEastAsia" w:hAnsiTheme="minorHAnsi" w:cstheme="minorBidi"/>
          <w:color w:val="000000" w:themeColor="text1"/>
        </w:rPr>
      </w:pPr>
    </w:p>
    <w:p w14:paraId="5FCC8EC9" w14:textId="25907D0F"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Portfolio</w:t>
      </w:r>
      <w:r w:rsidRPr="609C0EA5">
        <w:rPr>
          <w:rFonts w:asciiTheme="minorHAnsi" w:eastAsiaTheme="minorEastAsia" w:hAnsiTheme="minorHAnsi" w:cstheme="minorBidi"/>
          <w:color w:val="000000" w:themeColor="text1"/>
        </w:rPr>
        <w:t xml:space="preserve"> – An organized collection of written documents that can be shown to employers to support the applicant’s qualification.</w:t>
      </w:r>
    </w:p>
    <w:p w14:paraId="0D18E40C" w14:textId="08EE4B1D" w:rsidR="003F0E27" w:rsidRDefault="003F0E27" w:rsidP="609C0EA5">
      <w:pPr>
        <w:rPr>
          <w:rFonts w:asciiTheme="minorHAnsi" w:eastAsiaTheme="minorEastAsia" w:hAnsiTheme="minorHAnsi" w:cstheme="minorBidi"/>
          <w:color w:val="000000" w:themeColor="text1"/>
        </w:rPr>
      </w:pPr>
    </w:p>
    <w:p w14:paraId="288A7674" w14:textId="4A0959CF" w:rsidR="003F0E27" w:rsidRDefault="6A5A3FAD" w:rsidP="609C0EA5">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Preauthorization</w:t>
      </w:r>
      <w:r w:rsidRPr="089186CD">
        <w:rPr>
          <w:rFonts w:asciiTheme="minorHAnsi" w:eastAsiaTheme="minorEastAsia" w:hAnsiTheme="minorHAnsi" w:cstheme="minorBidi"/>
          <w:color w:val="000000" w:themeColor="text1"/>
        </w:rPr>
        <w:t xml:space="preserve"> – Approval from an insurance company prior to certain health care services.</w:t>
      </w:r>
    </w:p>
    <w:p w14:paraId="4A4352C5" w14:textId="303024E6" w:rsidR="003F0E27" w:rsidRDefault="003F0E27" w:rsidP="609C0EA5">
      <w:pPr>
        <w:rPr>
          <w:rFonts w:asciiTheme="minorHAnsi" w:eastAsiaTheme="minorEastAsia" w:hAnsiTheme="minorHAnsi" w:cstheme="minorBidi"/>
          <w:color w:val="000000" w:themeColor="text1"/>
        </w:rPr>
      </w:pPr>
    </w:p>
    <w:p w14:paraId="324B324A" w14:textId="4F42646B" w:rsidR="003F0E27" w:rsidRDefault="6A5A3FAD" w:rsidP="609C0EA5">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Prepaid Plan</w:t>
      </w:r>
      <w:r w:rsidRPr="089186CD">
        <w:rPr>
          <w:rFonts w:asciiTheme="minorHAnsi" w:eastAsiaTheme="minorEastAsia" w:hAnsiTheme="minorHAnsi" w:cstheme="minorBidi"/>
          <w:color w:val="000000" w:themeColor="text1"/>
        </w:rPr>
        <w:t>– A contracted type of insurance plan in which health care providers are paid a specific amount to provide health care.</w:t>
      </w:r>
    </w:p>
    <w:p w14:paraId="383DCCDD" w14:textId="1E78E9C2" w:rsidR="003F0E27" w:rsidRDefault="003F0E27" w:rsidP="609C0EA5">
      <w:pPr>
        <w:rPr>
          <w:rFonts w:asciiTheme="minorHAnsi" w:eastAsiaTheme="minorEastAsia" w:hAnsiTheme="minorHAnsi" w:cstheme="minorBidi"/>
          <w:color w:val="000000" w:themeColor="text1"/>
        </w:rPr>
      </w:pPr>
    </w:p>
    <w:p w14:paraId="3237A0A5" w14:textId="0CA572C2" w:rsidR="003F0E27" w:rsidRDefault="6A5A3FAD" w:rsidP="3C1D8774">
      <w:pPr>
        <w:rPr>
          <w:ins w:id="66" w:author="Andersen Sibley, Diane M" w:date="2025-05-22T14:12:00Z" w16du:dateUtc="2025-05-22T14:12:10Z"/>
          <w:rFonts w:ascii="Calibri" w:eastAsia="Calibri" w:hAnsi="Calibri" w:cs="Calibri"/>
          <w:color w:val="000000" w:themeColor="text1"/>
        </w:rPr>
      </w:pPr>
      <w:commentRangeStart w:id="67"/>
      <w:r w:rsidRPr="089186CD">
        <w:rPr>
          <w:rFonts w:asciiTheme="minorHAnsi" w:eastAsiaTheme="minorEastAsia" w:hAnsiTheme="minorHAnsi" w:cstheme="minorBidi"/>
          <w:b/>
          <w:bCs/>
          <w:color w:val="000000" w:themeColor="text1"/>
        </w:rPr>
        <w:t>Primary Care Provider</w:t>
      </w:r>
      <w:r w:rsidRPr="089186CD">
        <w:rPr>
          <w:rFonts w:asciiTheme="minorHAnsi" w:eastAsiaTheme="minorEastAsia" w:hAnsiTheme="minorHAnsi" w:cstheme="minorBidi"/>
          <w:color w:val="000000" w:themeColor="text1"/>
        </w:rPr>
        <w:t xml:space="preserve">– </w:t>
      </w:r>
      <w:commentRangeEnd w:id="67"/>
      <w:r w:rsidR="3FC8AF24">
        <w:rPr>
          <w:rStyle w:val="CommentReference"/>
        </w:rPr>
        <w:commentReference w:id="67"/>
      </w:r>
      <w:r w:rsidR="2585A6B2" w:rsidRPr="089186CD">
        <w:rPr>
          <w:rFonts w:ascii="Calibri" w:eastAsia="Calibri" w:hAnsi="Calibri" w:cs="Calibri"/>
          <w:color w:val="000000" w:themeColor="text1"/>
        </w:rPr>
        <w:t xml:space="preserve"> A physician (M.D. – Medical Doctor or D.O. – Doctor of Osteopathic Medicine), nurse practitioner, clinical nurse specialist or physician assistant, as allowed under state law, who provides, coordinates or helps a patient access a range of health care services.</w:t>
      </w:r>
    </w:p>
    <w:p w14:paraId="4362C19C" w14:textId="512FD46E" w:rsidR="089186CD" w:rsidRDefault="089186CD" w:rsidP="089186CD">
      <w:pPr>
        <w:rPr>
          <w:rFonts w:ascii="Calibri" w:eastAsia="Calibri" w:hAnsi="Calibri" w:cs="Calibri"/>
          <w:color w:val="000000" w:themeColor="text1"/>
        </w:rPr>
      </w:pPr>
    </w:p>
    <w:p w14:paraId="28DB968E" w14:textId="3F6E4CB1" w:rsidR="003F0E27" w:rsidRDefault="6A5A3FAD" w:rsidP="089186CD">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Probationary Period</w:t>
      </w:r>
      <w:r w:rsidRPr="089186CD">
        <w:rPr>
          <w:rFonts w:asciiTheme="minorHAnsi" w:eastAsiaTheme="minorEastAsia" w:hAnsiTheme="minorHAnsi" w:cstheme="minorBidi"/>
          <w:color w:val="000000" w:themeColor="text1"/>
        </w:rPr>
        <w:t xml:space="preserve"> – Typically the first 60 to </w:t>
      </w:r>
      <w:bookmarkStart w:id="68" w:name="_Int_2AmfVWpc"/>
      <w:r w:rsidRPr="089186CD">
        <w:rPr>
          <w:rFonts w:asciiTheme="minorHAnsi" w:eastAsiaTheme="minorEastAsia" w:hAnsiTheme="minorHAnsi" w:cstheme="minorBidi"/>
          <w:color w:val="000000" w:themeColor="text1"/>
        </w:rPr>
        <w:t>90 days</w:t>
      </w:r>
      <w:bookmarkEnd w:id="68"/>
      <w:r w:rsidRPr="089186CD">
        <w:rPr>
          <w:rFonts w:asciiTheme="minorHAnsi" w:eastAsiaTheme="minorEastAsia" w:hAnsiTheme="minorHAnsi" w:cstheme="minorBidi"/>
          <w:color w:val="000000" w:themeColor="text1"/>
        </w:rPr>
        <w:t xml:space="preserve"> of employment that provides an opportunity for the employer and employee to access one another.</w:t>
      </w:r>
    </w:p>
    <w:p w14:paraId="19E62CD3" w14:textId="3FAE24AD" w:rsidR="4068AAED" w:rsidRDefault="4068AAED" w:rsidP="609C0EA5">
      <w:pPr>
        <w:rPr>
          <w:rFonts w:asciiTheme="minorHAnsi" w:eastAsiaTheme="minorEastAsia" w:hAnsiTheme="minorHAnsi" w:cstheme="minorBidi"/>
          <w:color w:val="000000" w:themeColor="text1"/>
        </w:rPr>
      </w:pPr>
    </w:p>
    <w:p w14:paraId="2C900C0C" w14:textId="770AC14A" w:rsidR="003F0E27" w:rsidRDefault="637CCAE4" w:rsidP="609C0EA5">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Problem Solving Process</w:t>
      </w:r>
      <w:ins w:id="69" w:author="Werner-Dempsey, Anne M" w:date="2024-07-30T19:29:00Z">
        <w:r w:rsidR="162B9C2F" w:rsidRPr="089186CD">
          <w:rPr>
            <w:rFonts w:asciiTheme="minorHAnsi" w:eastAsiaTheme="minorEastAsia" w:hAnsiTheme="minorHAnsi" w:cstheme="minorBidi"/>
            <w:b/>
            <w:bCs/>
            <w:color w:val="000000" w:themeColor="text1"/>
          </w:rPr>
          <w:t>-</w:t>
        </w:r>
      </w:ins>
      <w:del w:id="70" w:author="Werner-Dempsey, Anne M" w:date="2024-07-30T19:29:00Z">
        <w:r w:rsidR="448B5AF7" w:rsidRPr="089186CD" w:rsidDel="637CCAE4">
          <w:rPr>
            <w:rFonts w:asciiTheme="minorHAnsi" w:eastAsiaTheme="minorEastAsia" w:hAnsiTheme="minorHAnsi" w:cstheme="minorBidi"/>
            <w:color w:val="000000" w:themeColor="text1"/>
          </w:rPr>
          <w:delText>:</w:delText>
        </w:r>
      </w:del>
      <w:r w:rsidRPr="089186CD">
        <w:rPr>
          <w:rFonts w:asciiTheme="minorHAnsi" w:eastAsiaTheme="minorEastAsia" w:hAnsiTheme="minorHAnsi" w:cstheme="minorBidi"/>
          <w:color w:val="000000" w:themeColor="text1"/>
        </w:rPr>
        <w:t xml:space="preserve"> A sequence of organized steps to be followed to help make good decisions.</w:t>
      </w:r>
    </w:p>
    <w:p w14:paraId="16CE0E25" w14:textId="71FA4D0A" w:rsidR="003F0E27" w:rsidRDefault="003F0E27" w:rsidP="609C0EA5">
      <w:pPr>
        <w:rPr>
          <w:rFonts w:asciiTheme="minorHAnsi" w:eastAsiaTheme="minorEastAsia" w:hAnsiTheme="minorHAnsi" w:cstheme="minorBidi"/>
          <w:color w:val="000000" w:themeColor="text1"/>
        </w:rPr>
      </w:pPr>
    </w:p>
    <w:p w14:paraId="03B29610" w14:textId="6EEC8382"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Procedure</w:t>
      </w:r>
      <w:r w:rsidRPr="609C0EA5">
        <w:rPr>
          <w:rFonts w:asciiTheme="minorHAnsi" w:eastAsiaTheme="minorEastAsia" w:hAnsiTheme="minorHAnsi" w:cstheme="minorBidi"/>
          <w:color w:val="000000" w:themeColor="text1"/>
        </w:rPr>
        <w:t xml:space="preserve"> – Specific steps taken to perform a task.</w:t>
      </w:r>
    </w:p>
    <w:p w14:paraId="04F705EE" w14:textId="0F0DA321" w:rsidR="003F0E27" w:rsidRDefault="003F0E27" w:rsidP="609C0EA5">
      <w:pPr>
        <w:rPr>
          <w:rFonts w:asciiTheme="minorHAnsi" w:eastAsiaTheme="minorEastAsia" w:hAnsiTheme="minorHAnsi" w:cstheme="minorBidi"/>
          <w:color w:val="000000" w:themeColor="text1"/>
        </w:rPr>
      </w:pPr>
    </w:p>
    <w:p w14:paraId="4A9A90E2" w14:textId="567C0851"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Psychiatric/Mental Health Facility</w:t>
      </w:r>
      <w:r w:rsidRPr="609C0EA5">
        <w:rPr>
          <w:rFonts w:asciiTheme="minorHAnsi" w:eastAsiaTheme="minorEastAsia" w:hAnsiTheme="minorHAnsi" w:cstheme="minorBidi"/>
          <w:color w:val="000000" w:themeColor="text1"/>
        </w:rPr>
        <w:t xml:space="preserve">– Offers treatments to individuals with psychiatric/mental health and behavioral </w:t>
      </w:r>
      <w:r w:rsidR="3398ADB0" w:rsidRPr="609C0EA5">
        <w:rPr>
          <w:rFonts w:asciiTheme="minorHAnsi" w:eastAsiaTheme="minorEastAsia" w:hAnsiTheme="minorHAnsi" w:cstheme="minorBidi"/>
          <w:color w:val="000000" w:themeColor="text1"/>
        </w:rPr>
        <w:t>disorders</w:t>
      </w:r>
      <w:r w:rsidRPr="609C0EA5">
        <w:rPr>
          <w:rFonts w:asciiTheme="minorHAnsi" w:eastAsiaTheme="minorEastAsia" w:hAnsiTheme="minorHAnsi" w:cstheme="minorBidi"/>
          <w:color w:val="000000" w:themeColor="text1"/>
        </w:rPr>
        <w:t>.</w:t>
      </w:r>
    </w:p>
    <w:p w14:paraId="5FC183C9" w14:textId="7532522F" w:rsidR="003F0E27" w:rsidRDefault="003F0E27" w:rsidP="609C0EA5">
      <w:pPr>
        <w:rPr>
          <w:rFonts w:asciiTheme="minorHAnsi" w:eastAsiaTheme="minorEastAsia" w:hAnsiTheme="minorHAnsi" w:cstheme="minorBidi"/>
          <w:color w:val="000000" w:themeColor="text1"/>
        </w:rPr>
      </w:pPr>
    </w:p>
    <w:p w14:paraId="4688D6C5" w14:textId="6E75FDEE"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Reference</w:t>
      </w:r>
      <w:r w:rsidRPr="609C0EA5">
        <w:rPr>
          <w:rFonts w:asciiTheme="minorHAnsi" w:eastAsiaTheme="minorEastAsia" w:hAnsiTheme="minorHAnsi" w:cstheme="minorBidi"/>
          <w:color w:val="000000" w:themeColor="text1"/>
        </w:rPr>
        <w:t>– People who will vouch for your qualification and character.</w:t>
      </w:r>
    </w:p>
    <w:p w14:paraId="081C4D21" w14:textId="455140BC" w:rsidR="003F0E27" w:rsidRDefault="003F0E27" w:rsidP="609C0EA5">
      <w:pPr>
        <w:rPr>
          <w:rFonts w:asciiTheme="minorHAnsi" w:eastAsiaTheme="minorEastAsia" w:hAnsiTheme="minorHAnsi" w:cstheme="minorBidi"/>
          <w:color w:val="000000" w:themeColor="text1"/>
        </w:rPr>
      </w:pPr>
    </w:p>
    <w:p w14:paraId="40D60719" w14:textId="31805735"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Regulation</w:t>
      </w:r>
      <w:r w:rsidRPr="609C0EA5">
        <w:rPr>
          <w:rFonts w:asciiTheme="minorHAnsi" w:eastAsiaTheme="minorEastAsia" w:hAnsiTheme="minorHAnsi" w:cstheme="minorBidi"/>
          <w:color w:val="000000" w:themeColor="text1"/>
        </w:rPr>
        <w:t xml:space="preserve"> – The condition of being controlled or directed.</w:t>
      </w:r>
    </w:p>
    <w:p w14:paraId="03C63FE6" w14:textId="5393814E" w:rsidR="003F0E27" w:rsidRDefault="003F0E27" w:rsidP="609C0EA5">
      <w:pPr>
        <w:rPr>
          <w:rFonts w:asciiTheme="minorHAnsi" w:eastAsiaTheme="minorEastAsia" w:hAnsiTheme="minorHAnsi" w:cstheme="minorBidi"/>
          <w:color w:val="000000" w:themeColor="text1"/>
        </w:rPr>
      </w:pPr>
    </w:p>
    <w:p w14:paraId="7B6AF243" w14:textId="3CAFFDBD"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lastRenderedPageBreak/>
        <w:t>Role Model</w:t>
      </w:r>
      <w:r w:rsidRPr="609C0EA5">
        <w:rPr>
          <w:rFonts w:asciiTheme="minorHAnsi" w:eastAsiaTheme="minorEastAsia" w:hAnsiTheme="minorHAnsi" w:cstheme="minorBidi"/>
          <w:color w:val="000000" w:themeColor="text1"/>
        </w:rPr>
        <w:t xml:space="preserve"> – A person who serves as a positive example.</w:t>
      </w:r>
    </w:p>
    <w:p w14:paraId="140BF827" w14:textId="67AC3A11" w:rsidR="003F0E27" w:rsidRDefault="003F0E27" w:rsidP="609C0EA5">
      <w:pPr>
        <w:rPr>
          <w:rFonts w:asciiTheme="minorHAnsi" w:eastAsiaTheme="minorEastAsia" w:hAnsiTheme="minorHAnsi" w:cstheme="minorBidi"/>
          <w:color w:val="000000" w:themeColor="text1"/>
        </w:rPr>
      </w:pPr>
    </w:p>
    <w:p w14:paraId="5190145B" w14:textId="3CD2EBD0" w:rsidR="003F0E27" w:rsidRDefault="6A5A3FAD" w:rsidP="609C0EA5">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Skilled Nursing Facility</w:t>
      </w:r>
      <w:r w:rsidRPr="089186CD">
        <w:rPr>
          <w:rFonts w:asciiTheme="minorHAnsi" w:eastAsiaTheme="minorEastAsia" w:hAnsiTheme="minorHAnsi" w:cstheme="minorBidi"/>
          <w:color w:val="000000" w:themeColor="text1"/>
        </w:rPr>
        <w:t xml:space="preserve">– Provides nursing care and rehabilitation services for individuals with long-term illnesses or recovering from illness, injury or surgery. </w:t>
      </w:r>
    </w:p>
    <w:p w14:paraId="0780FA2F" w14:textId="4DF6EA2D" w:rsidR="003F0E27" w:rsidRDefault="003F0E27" w:rsidP="609C0EA5">
      <w:pPr>
        <w:rPr>
          <w:rFonts w:asciiTheme="minorHAnsi" w:eastAsiaTheme="minorEastAsia" w:hAnsiTheme="minorHAnsi" w:cstheme="minorBidi"/>
          <w:color w:val="000000" w:themeColor="text1"/>
        </w:rPr>
      </w:pPr>
    </w:p>
    <w:p w14:paraId="476881D7" w14:textId="44666B6A"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b/>
          <w:bCs/>
          <w:color w:val="000000" w:themeColor="text1"/>
        </w:rPr>
        <w:t>Team</w:t>
      </w:r>
      <w:r w:rsidRPr="609C0EA5">
        <w:rPr>
          <w:rFonts w:asciiTheme="minorHAnsi" w:eastAsiaTheme="minorEastAsia" w:hAnsiTheme="minorHAnsi" w:cstheme="minorBidi"/>
          <w:color w:val="000000" w:themeColor="text1"/>
        </w:rPr>
        <w:t xml:space="preserve"> – A group of people working together in a coordinated effort to achieve a common goal or set of goals.</w:t>
      </w:r>
    </w:p>
    <w:p w14:paraId="33C812EB" w14:textId="0CE36B0B" w:rsidR="003F0E27" w:rsidRDefault="003F0E27" w:rsidP="609C0EA5">
      <w:pPr>
        <w:rPr>
          <w:rFonts w:asciiTheme="minorHAnsi" w:eastAsiaTheme="minorEastAsia" w:hAnsiTheme="minorHAnsi" w:cstheme="minorBidi"/>
          <w:color w:val="000000" w:themeColor="text1"/>
        </w:rPr>
      </w:pPr>
    </w:p>
    <w:p w14:paraId="5A1F87B4" w14:textId="1F463DB0" w:rsidR="003F0E27" w:rsidRDefault="6A5A3FAD" w:rsidP="609C0EA5">
      <w:pPr>
        <w:rPr>
          <w:rFonts w:asciiTheme="minorHAnsi" w:eastAsiaTheme="minorEastAsia" w:hAnsiTheme="minorHAnsi" w:cstheme="minorBidi"/>
          <w:color w:val="000000" w:themeColor="text1"/>
        </w:rPr>
      </w:pPr>
      <w:r w:rsidRPr="089186CD">
        <w:rPr>
          <w:rFonts w:asciiTheme="minorHAnsi" w:eastAsiaTheme="minorEastAsia" w:hAnsiTheme="minorHAnsi" w:cstheme="minorBidi"/>
          <w:b/>
          <w:bCs/>
          <w:color w:val="000000" w:themeColor="text1"/>
        </w:rPr>
        <w:t>Wellness</w:t>
      </w:r>
      <w:r w:rsidRPr="089186CD">
        <w:rPr>
          <w:rFonts w:asciiTheme="minorHAnsi" w:eastAsiaTheme="minorEastAsia" w:hAnsiTheme="minorHAnsi" w:cstheme="minorBidi"/>
          <w:color w:val="000000" w:themeColor="text1"/>
        </w:rPr>
        <w:t xml:space="preserve"> – Promotion of health through preventive measures and practices of good health habits.</w:t>
      </w:r>
    </w:p>
    <w:p w14:paraId="61C70235" w14:textId="7F9A33D8" w:rsidR="003F0E27" w:rsidRDefault="003F0E27" w:rsidP="609C0EA5">
      <w:pPr>
        <w:rPr>
          <w:rFonts w:asciiTheme="minorHAnsi" w:eastAsiaTheme="minorEastAsia" w:hAnsiTheme="minorHAnsi" w:cstheme="minorBidi"/>
          <w:color w:val="000000" w:themeColor="text1"/>
        </w:rPr>
      </w:pPr>
    </w:p>
    <w:p w14:paraId="06C7BB4C" w14:textId="0D608CDC" w:rsidR="003F0E27" w:rsidRDefault="3FC8AF24" w:rsidP="609C0EA5">
      <w:pPr>
        <w:rPr>
          <w:rFonts w:asciiTheme="minorHAnsi" w:eastAsiaTheme="minorEastAsia" w:hAnsiTheme="minorHAnsi" w:cstheme="minorBidi"/>
          <w:color w:val="000000" w:themeColor="text1"/>
        </w:rPr>
      </w:pPr>
      <w:r w:rsidRPr="609C0EA5">
        <w:rPr>
          <w:rFonts w:asciiTheme="minorHAnsi" w:eastAsiaTheme="minorEastAsia" w:hAnsiTheme="minorHAnsi" w:cstheme="minorBidi"/>
          <w:color w:val="000000" w:themeColor="text1"/>
        </w:rPr>
        <w:t xml:space="preserve"> </w:t>
      </w:r>
    </w:p>
    <w:p w14:paraId="60083B83" w14:textId="18DBF6D5" w:rsidR="003F0E27" w:rsidRDefault="003F0E27" w:rsidP="609C0EA5">
      <w:pPr>
        <w:rPr>
          <w:rFonts w:asciiTheme="minorHAnsi" w:eastAsiaTheme="minorEastAsia" w:hAnsiTheme="minorHAnsi" w:cstheme="minorBidi"/>
          <w:color w:val="000000" w:themeColor="text1"/>
        </w:rPr>
      </w:pPr>
    </w:p>
    <w:p w14:paraId="74EDA642" w14:textId="3E149957" w:rsidR="003F0E27" w:rsidRDefault="003F0E27" w:rsidP="609C0EA5">
      <w:pPr>
        <w:rPr>
          <w:rFonts w:asciiTheme="minorHAnsi" w:eastAsiaTheme="minorEastAsia" w:hAnsiTheme="minorHAnsi" w:cstheme="minorBidi"/>
        </w:rPr>
        <w:sectPr w:rsidR="003F0E27" w:rsidSect="00D852B3">
          <w:headerReference w:type="even" r:id="rId17"/>
          <w:headerReference w:type="default" r:id="rId18"/>
          <w:footerReference w:type="even" r:id="rId19"/>
          <w:footerReference w:type="default" r:id="rId20"/>
          <w:headerReference w:type="first" r:id="rId21"/>
          <w:footerReference w:type="first" r:id="rId22"/>
          <w:pgSz w:w="12240" w:h="15840" w:code="1"/>
          <w:pgMar w:top="1440" w:right="864" w:bottom="1440" w:left="1440" w:header="720" w:footer="720" w:gutter="0"/>
          <w:cols w:space="720"/>
          <w:titlePg/>
          <w:docGrid w:linePitch="360"/>
        </w:sectPr>
      </w:pPr>
      <w:bookmarkStart w:id="75" w:name="_Toc390704356"/>
      <w:bookmarkStart w:id="76" w:name="_Toc391555022"/>
      <w:bookmarkStart w:id="77" w:name="_Toc391896716"/>
      <w:bookmarkStart w:id="78" w:name="_Toc383024367"/>
    </w:p>
    <w:p w14:paraId="456D4CE1" w14:textId="44E3DEF8" w:rsidR="00AF7D1E" w:rsidRPr="00C44443" w:rsidRDefault="00055555" w:rsidP="00B40AF0">
      <w:pPr>
        <w:pStyle w:val="Heading1"/>
      </w:pPr>
      <w:r w:rsidRPr="00C44443">
        <w:lastRenderedPageBreak/>
        <w:t>Module Competencies and Instructor Notes</w:t>
      </w:r>
      <w:bookmarkEnd w:id="75"/>
      <w:bookmarkEnd w:id="76"/>
      <w:bookmarkEnd w:id="77"/>
      <w:bookmarkEnd w:id="78"/>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25"/>
        <w:gridCol w:w="2029"/>
        <w:gridCol w:w="3465"/>
        <w:gridCol w:w="2652"/>
        <w:gridCol w:w="2789"/>
      </w:tblGrid>
      <w:tr w:rsidR="00055555" w:rsidRPr="00C44443" w14:paraId="6F0DCA3B" w14:textId="77777777" w:rsidTr="089186CD">
        <w:trPr>
          <w:trHeight w:val="300"/>
          <w:tblHeader/>
        </w:trPr>
        <w:tc>
          <w:tcPr>
            <w:tcW w:w="2025" w:type="dxa"/>
            <w:shd w:val="clear" w:color="auto" w:fill="F2F2F2" w:themeFill="background1" w:themeFillShade="F2"/>
            <w:tcMar>
              <w:top w:w="144" w:type="dxa"/>
              <w:left w:w="144" w:type="dxa"/>
              <w:bottom w:w="144" w:type="dxa"/>
              <w:right w:w="144" w:type="dxa"/>
            </w:tcMar>
          </w:tcPr>
          <w:p w14:paraId="0D2B1E4C" w14:textId="77777777" w:rsidR="00055555" w:rsidRPr="00866582" w:rsidRDefault="00055555" w:rsidP="00866582">
            <w:pPr>
              <w:pStyle w:val="Heading3"/>
            </w:pPr>
            <w:r w:rsidRPr="00866582">
              <w:t>MODULE</w:t>
            </w:r>
          </w:p>
          <w:p w14:paraId="4A35F2D2" w14:textId="77777777" w:rsidR="00055555" w:rsidRPr="00866582" w:rsidRDefault="00055555" w:rsidP="00866582">
            <w:pPr>
              <w:pStyle w:val="Heading3"/>
            </w:pPr>
            <w:r w:rsidRPr="00866582">
              <w:t>COMPETENCY</w:t>
            </w:r>
          </w:p>
        </w:tc>
        <w:tc>
          <w:tcPr>
            <w:tcW w:w="2029" w:type="dxa"/>
            <w:shd w:val="clear" w:color="auto" w:fill="F2F2F2" w:themeFill="background1" w:themeFillShade="F2"/>
            <w:tcMar>
              <w:top w:w="144" w:type="dxa"/>
              <w:left w:w="144" w:type="dxa"/>
              <w:bottom w:w="144" w:type="dxa"/>
              <w:right w:w="144" w:type="dxa"/>
            </w:tcMar>
          </w:tcPr>
          <w:p w14:paraId="12B13862" w14:textId="77777777" w:rsidR="00055555" w:rsidRPr="00866582" w:rsidRDefault="00055555" w:rsidP="00866582">
            <w:pPr>
              <w:pStyle w:val="Heading3"/>
            </w:pPr>
            <w:r w:rsidRPr="00866582">
              <w:t>UNIT</w:t>
            </w:r>
          </w:p>
          <w:p w14:paraId="33CCD621" w14:textId="77777777" w:rsidR="00055555" w:rsidRPr="00866582" w:rsidRDefault="00055555" w:rsidP="00866582">
            <w:pPr>
              <w:pStyle w:val="Heading3"/>
            </w:pPr>
            <w:r w:rsidRPr="00866582">
              <w:t>COMPETENCY</w:t>
            </w:r>
          </w:p>
        </w:tc>
        <w:tc>
          <w:tcPr>
            <w:tcW w:w="3465" w:type="dxa"/>
            <w:shd w:val="clear" w:color="auto" w:fill="F2F2F2" w:themeFill="background1" w:themeFillShade="F2"/>
            <w:tcMar>
              <w:top w:w="144" w:type="dxa"/>
              <w:left w:w="144" w:type="dxa"/>
              <w:bottom w:w="144" w:type="dxa"/>
              <w:right w:w="144" w:type="dxa"/>
            </w:tcMar>
          </w:tcPr>
          <w:p w14:paraId="543F7140" w14:textId="77777777" w:rsidR="00055555" w:rsidRPr="00866582" w:rsidRDefault="00055555" w:rsidP="00866582">
            <w:pPr>
              <w:pStyle w:val="Heading3"/>
            </w:pPr>
            <w:r w:rsidRPr="00866582">
              <w:t>RECOMMENDED</w:t>
            </w:r>
          </w:p>
          <w:p w14:paraId="20E8861C" w14:textId="77777777" w:rsidR="00055555" w:rsidRPr="00866582" w:rsidRDefault="00055555" w:rsidP="00866582">
            <w:pPr>
              <w:pStyle w:val="Heading3"/>
            </w:pPr>
            <w:r w:rsidRPr="00866582">
              <w:t>MODULE CONTENT</w:t>
            </w:r>
          </w:p>
        </w:tc>
        <w:tc>
          <w:tcPr>
            <w:tcW w:w="2652" w:type="dxa"/>
            <w:shd w:val="clear" w:color="auto" w:fill="F2F2F2" w:themeFill="background1" w:themeFillShade="F2"/>
            <w:tcMar>
              <w:top w:w="144" w:type="dxa"/>
              <w:left w:w="144" w:type="dxa"/>
              <w:bottom w:w="144" w:type="dxa"/>
              <w:right w:w="144" w:type="dxa"/>
            </w:tcMar>
          </w:tcPr>
          <w:p w14:paraId="136D9C31" w14:textId="77777777" w:rsidR="00055555" w:rsidRPr="00866582" w:rsidRDefault="00055555" w:rsidP="00866582">
            <w:pPr>
              <w:pStyle w:val="Heading3"/>
            </w:pPr>
            <w:r w:rsidRPr="00866582">
              <w:t>INSTRUCTOR NOTES</w:t>
            </w:r>
          </w:p>
        </w:tc>
        <w:tc>
          <w:tcPr>
            <w:tcW w:w="2789" w:type="dxa"/>
            <w:shd w:val="clear" w:color="auto" w:fill="F2F2F2" w:themeFill="background1" w:themeFillShade="F2"/>
            <w:tcMar>
              <w:top w:w="144" w:type="dxa"/>
              <w:left w:w="144" w:type="dxa"/>
              <w:bottom w:w="144" w:type="dxa"/>
              <w:right w:w="144" w:type="dxa"/>
            </w:tcMar>
          </w:tcPr>
          <w:p w14:paraId="731D5D13" w14:textId="381D3201" w:rsidR="755DB106" w:rsidRDefault="755DB106" w:rsidP="33467D73">
            <w:pPr>
              <w:pStyle w:val="Heading3"/>
            </w:pPr>
            <w:r>
              <w:t>LEARNING ACTIVITIES</w:t>
            </w:r>
          </w:p>
        </w:tc>
      </w:tr>
      <w:tr w:rsidR="00055555" w:rsidRPr="00C44443" w14:paraId="6E8E77E0" w14:textId="77777777" w:rsidTr="089186CD">
        <w:trPr>
          <w:trHeight w:val="300"/>
        </w:trPr>
        <w:tc>
          <w:tcPr>
            <w:tcW w:w="2025" w:type="dxa"/>
            <w:tcMar>
              <w:top w:w="144" w:type="dxa"/>
              <w:left w:w="144" w:type="dxa"/>
              <w:bottom w:w="144" w:type="dxa"/>
              <w:right w:w="144" w:type="dxa"/>
            </w:tcMar>
          </w:tcPr>
          <w:p w14:paraId="7F142FBE" w14:textId="102ABD8E" w:rsidR="00055555" w:rsidRPr="00C44443" w:rsidRDefault="00055555" w:rsidP="00055555">
            <w:pPr>
              <w:rPr>
                <w:rFonts w:ascii="Calibri" w:hAnsi="Calibri" w:cs="Calibri"/>
                <w:sz w:val="20"/>
              </w:rPr>
            </w:pPr>
            <w:r w:rsidRPr="00C44443">
              <w:rPr>
                <w:rFonts w:ascii="Calibri" w:hAnsi="Calibri" w:cs="Calibri"/>
                <w:sz w:val="20"/>
              </w:rPr>
              <w:t>1. Discuss healthcare fields and the types of workers needed.</w:t>
            </w:r>
          </w:p>
          <w:p w14:paraId="44788508" w14:textId="77777777" w:rsidR="00055555" w:rsidRPr="00C44443" w:rsidRDefault="00055555" w:rsidP="00055555">
            <w:pPr>
              <w:rPr>
                <w:rFonts w:ascii="Calibri" w:hAnsi="Calibri" w:cs="Calibri"/>
                <w:sz w:val="20"/>
              </w:rPr>
            </w:pPr>
          </w:p>
        </w:tc>
        <w:tc>
          <w:tcPr>
            <w:tcW w:w="2029" w:type="dxa"/>
            <w:tcMar>
              <w:top w:w="144" w:type="dxa"/>
              <w:left w:w="144" w:type="dxa"/>
              <w:bottom w:w="144" w:type="dxa"/>
              <w:right w:w="144" w:type="dxa"/>
            </w:tcMar>
          </w:tcPr>
          <w:p w14:paraId="5E946B3B" w14:textId="77777777" w:rsidR="00055555" w:rsidRPr="00C44443" w:rsidRDefault="00055555" w:rsidP="00055555">
            <w:pPr>
              <w:ind w:left="221" w:hanging="221"/>
              <w:rPr>
                <w:rFonts w:ascii="Calibri" w:hAnsi="Calibri" w:cs="Calibri"/>
                <w:sz w:val="20"/>
              </w:rPr>
            </w:pPr>
            <w:r w:rsidRPr="00C44443">
              <w:rPr>
                <w:rFonts w:ascii="Calibri" w:hAnsi="Calibri" w:cs="Calibri"/>
                <w:sz w:val="20"/>
              </w:rPr>
              <w:t>1A. Identify a variety of healthcare workers, their scope of work, education and licensure/credential requirements.</w:t>
            </w:r>
          </w:p>
          <w:p w14:paraId="7EE2A2C7" w14:textId="77777777" w:rsidR="00055555" w:rsidRPr="00C44443" w:rsidRDefault="00055555" w:rsidP="00055555">
            <w:pPr>
              <w:rPr>
                <w:rFonts w:ascii="Calibri" w:hAnsi="Calibri" w:cs="Calibri"/>
                <w:sz w:val="20"/>
              </w:rPr>
            </w:pPr>
          </w:p>
        </w:tc>
        <w:tc>
          <w:tcPr>
            <w:tcW w:w="3465" w:type="dxa"/>
            <w:tcMar>
              <w:top w:w="144" w:type="dxa"/>
              <w:left w:w="144" w:type="dxa"/>
              <w:bottom w:w="144" w:type="dxa"/>
              <w:right w:w="144" w:type="dxa"/>
            </w:tcMar>
          </w:tcPr>
          <w:p w14:paraId="578B9F28" w14:textId="77777777" w:rsidR="00055555" w:rsidRPr="00C44443" w:rsidRDefault="00055555" w:rsidP="00C756CA">
            <w:pPr>
              <w:ind w:left="329" w:hanging="329"/>
              <w:rPr>
                <w:rFonts w:ascii="Calibri" w:hAnsi="Calibri" w:cs="Calibri"/>
                <w:sz w:val="20"/>
                <w:szCs w:val="20"/>
              </w:rPr>
            </w:pPr>
            <w:r w:rsidRPr="00C44443">
              <w:rPr>
                <w:rFonts w:ascii="Calibri" w:hAnsi="Calibri" w:cs="Calibri"/>
                <w:sz w:val="20"/>
                <w:szCs w:val="20"/>
              </w:rPr>
              <w:t>1A. List several occupations and the requirements.</w:t>
            </w:r>
          </w:p>
        </w:tc>
        <w:tc>
          <w:tcPr>
            <w:tcW w:w="2652" w:type="dxa"/>
            <w:tcMar>
              <w:top w:w="144" w:type="dxa"/>
              <w:left w:w="144" w:type="dxa"/>
              <w:bottom w:w="144" w:type="dxa"/>
              <w:right w:w="144" w:type="dxa"/>
            </w:tcMar>
          </w:tcPr>
          <w:p w14:paraId="31A6FEEC" w14:textId="2F40734E" w:rsidR="00055555" w:rsidRPr="00C44443" w:rsidRDefault="00055555" w:rsidP="00055555">
            <w:pPr>
              <w:rPr>
                <w:rFonts w:ascii="Calibri" w:hAnsi="Calibri" w:cs="Calibri"/>
                <w:sz w:val="20"/>
                <w:szCs w:val="20"/>
              </w:rPr>
            </w:pPr>
            <w:r w:rsidRPr="609C0EA5">
              <w:rPr>
                <w:rFonts w:ascii="Calibri" w:hAnsi="Calibri" w:cs="Calibri"/>
                <w:sz w:val="20"/>
                <w:szCs w:val="20"/>
              </w:rPr>
              <w:t>Students research health occupations and their requirements to present in class in</w:t>
            </w:r>
            <w:r w:rsidR="00735933" w:rsidRPr="609C0EA5">
              <w:rPr>
                <w:rFonts w:ascii="Calibri" w:hAnsi="Calibri" w:cs="Calibri"/>
                <w:sz w:val="20"/>
                <w:szCs w:val="20"/>
              </w:rPr>
              <w:t xml:space="preserve"> </w:t>
            </w:r>
            <w:bookmarkStart w:id="79" w:name="_Int_VXsZWfS9"/>
            <w:r w:rsidR="00735933" w:rsidRPr="609C0EA5">
              <w:rPr>
                <w:rFonts w:ascii="Calibri" w:hAnsi="Calibri" w:cs="Calibri"/>
                <w:sz w:val="20"/>
                <w:szCs w:val="20"/>
              </w:rPr>
              <w:t>an</w:t>
            </w:r>
            <w:bookmarkEnd w:id="79"/>
            <w:r w:rsidRPr="609C0EA5">
              <w:rPr>
                <w:rFonts w:ascii="Calibri" w:hAnsi="Calibri" w:cs="Calibri"/>
                <w:sz w:val="20"/>
                <w:szCs w:val="20"/>
              </w:rPr>
              <w:t xml:space="preserve"> </w:t>
            </w:r>
            <w:r w:rsidRPr="609C0EA5">
              <w:rPr>
                <w:rFonts w:ascii="Calibri" w:hAnsi="Calibri" w:cs="Calibri"/>
                <w:noProof/>
                <w:sz w:val="20"/>
                <w:szCs w:val="20"/>
              </w:rPr>
              <w:t>open</w:t>
            </w:r>
            <w:r w:rsidRPr="609C0EA5">
              <w:rPr>
                <w:rFonts w:ascii="Calibri" w:hAnsi="Calibri" w:cs="Calibri"/>
                <w:sz w:val="20"/>
                <w:szCs w:val="20"/>
              </w:rPr>
              <w:t xml:space="preserve"> forum</w:t>
            </w:r>
          </w:p>
        </w:tc>
        <w:tc>
          <w:tcPr>
            <w:tcW w:w="2789" w:type="dxa"/>
            <w:tcMar>
              <w:top w:w="144" w:type="dxa"/>
              <w:left w:w="144" w:type="dxa"/>
              <w:bottom w:w="144" w:type="dxa"/>
              <w:right w:w="144" w:type="dxa"/>
            </w:tcMar>
          </w:tcPr>
          <w:p w14:paraId="740ABC49" w14:textId="2C4D3D75" w:rsidR="1137D0C9" w:rsidRDefault="1137D0C9" w:rsidP="33467D73">
            <w:pPr>
              <w:rPr>
                <w:rFonts w:ascii="Calibri" w:eastAsia="Calibri" w:hAnsi="Calibri" w:cs="Calibri"/>
                <w:sz w:val="20"/>
                <w:szCs w:val="20"/>
              </w:rPr>
            </w:pPr>
            <w:hyperlink r:id="rId23" w:history="1">
              <w:r w:rsidRPr="33467D73">
                <w:rPr>
                  <w:rStyle w:val="Hyperlink"/>
                  <w:rFonts w:ascii="Helvetica" w:eastAsia="Helvetica" w:hAnsi="Helvetica" w:cs="Helvetica"/>
                  <w:sz w:val="27"/>
                  <w:szCs w:val="27"/>
                </w:rPr>
                <w:t>BFS Competency 1</w:t>
              </w:r>
            </w:hyperlink>
            <w:r w:rsidRPr="33467D73">
              <w:rPr>
                <w:rFonts w:asciiTheme="minorHAnsi" w:eastAsiaTheme="minorEastAsia" w:hAnsiTheme="minorHAnsi" w:cstheme="minorBidi"/>
                <w:color w:val="333333"/>
                <w:sz w:val="27"/>
                <w:szCs w:val="27"/>
              </w:rPr>
              <w:t xml:space="preserve">: </w:t>
            </w:r>
            <w:r w:rsidRPr="33467D73">
              <w:rPr>
                <w:rFonts w:ascii="Segoe UI" w:eastAsia="Segoe UI" w:hAnsi="Segoe UI" w:cs="Segoe UI"/>
                <w:color w:val="333333"/>
                <w:sz w:val="27"/>
                <w:szCs w:val="27"/>
              </w:rPr>
              <w:t>Career Exploration</w:t>
            </w:r>
          </w:p>
        </w:tc>
      </w:tr>
      <w:tr w:rsidR="00055555" w:rsidRPr="00C44443" w14:paraId="4DD26358" w14:textId="77777777" w:rsidTr="089186CD">
        <w:trPr>
          <w:trHeight w:val="300"/>
        </w:trPr>
        <w:tc>
          <w:tcPr>
            <w:tcW w:w="2025" w:type="dxa"/>
            <w:tcMar>
              <w:top w:w="144" w:type="dxa"/>
              <w:left w:w="144" w:type="dxa"/>
              <w:bottom w:w="144" w:type="dxa"/>
              <w:right w:w="144" w:type="dxa"/>
            </w:tcMar>
          </w:tcPr>
          <w:p w14:paraId="6A99CBE7" w14:textId="77777777" w:rsidR="00055555" w:rsidRPr="00C44443" w:rsidRDefault="00055555" w:rsidP="00055555">
            <w:pPr>
              <w:rPr>
                <w:rFonts w:ascii="Calibri" w:hAnsi="Calibri" w:cs="Calibri"/>
                <w:sz w:val="20"/>
                <w:szCs w:val="20"/>
              </w:rPr>
            </w:pPr>
          </w:p>
        </w:tc>
        <w:tc>
          <w:tcPr>
            <w:tcW w:w="2029" w:type="dxa"/>
            <w:tcMar>
              <w:top w:w="144" w:type="dxa"/>
              <w:left w:w="144" w:type="dxa"/>
              <w:bottom w:w="144" w:type="dxa"/>
              <w:right w:w="144" w:type="dxa"/>
            </w:tcMar>
          </w:tcPr>
          <w:p w14:paraId="29303CC1" w14:textId="77777777" w:rsidR="00055555" w:rsidRPr="00C44443" w:rsidRDefault="00055555" w:rsidP="00C756CA">
            <w:pPr>
              <w:ind w:left="311" w:hanging="311"/>
              <w:rPr>
                <w:rFonts w:ascii="Calibri" w:hAnsi="Calibri" w:cs="Calibri"/>
                <w:sz w:val="20"/>
              </w:rPr>
            </w:pPr>
            <w:r w:rsidRPr="00C44443">
              <w:rPr>
                <w:rFonts w:ascii="Calibri" w:hAnsi="Calibri" w:cs="Calibri"/>
                <w:sz w:val="20"/>
              </w:rPr>
              <w:t>1B. Identify eligibility requirements for healthcare employment, including criminal background checks and child labor laws.</w:t>
            </w:r>
          </w:p>
          <w:p w14:paraId="3A9777CE" w14:textId="77777777" w:rsidR="00055555" w:rsidRPr="00C44443" w:rsidRDefault="00055555" w:rsidP="00055555">
            <w:pPr>
              <w:ind w:left="217"/>
              <w:rPr>
                <w:rFonts w:ascii="Calibri" w:hAnsi="Calibri" w:cs="Calibri"/>
                <w:sz w:val="20"/>
              </w:rPr>
            </w:pPr>
          </w:p>
        </w:tc>
        <w:tc>
          <w:tcPr>
            <w:tcW w:w="3465" w:type="dxa"/>
            <w:tcMar>
              <w:top w:w="144" w:type="dxa"/>
              <w:left w:w="144" w:type="dxa"/>
              <w:bottom w:w="144" w:type="dxa"/>
              <w:right w:w="144" w:type="dxa"/>
            </w:tcMar>
          </w:tcPr>
          <w:p w14:paraId="10A4ED9D" w14:textId="1C871C3C" w:rsidR="00055555" w:rsidRPr="00C44443" w:rsidRDefault="00055555" w:rsidP="00C756CA">
            <w:pPr>
              <w:ind w:left="329" w:hanging="329"/>
              <w:rPr>
                <w:rFonts w:ascii="Calibri" w:hAnsi="Calibri" w:cs="Calibri"/>
                <w:b/>
                <w:sz w:val="20"/>
                <w:szCs w:val="20"/>
              </w:rPr>
            </w:pPr>
            <w:r w:rsidRPr="00C44443">
              <w:rPr>
                <w:rFonts w:ascii="Calibri" w:hAnsi="Calibri" w:cs="Calibri"/>
                <w:sz w:val="20"/>
                <w:szCs w:val="20"/>
              </w:rPr>
              <w:t>1B. Eligibility requirements</w:t>
            </w:r>
            <w:r w:rsidR="00C756CA" w:rsidRPr="00C44443">
              <w:rPr>
                <w:rFonts w:ascii="Calibri" w:hAnsi="Calibri" w:cs="Calibri"/>
                <w:sz w:val="20"/>
                <w:szCs w:val="20"/>
              </w:rPr>
              <w:t xml:space="preserve"> </w:t>
            </w:r>
            <w:r w:rsidRPr="00C44443">
              <w:rPr>
                <w:rFonts w:ascii="Calibri" w:hAnsi="Calibri" w:cs="Calibri"/>
                <w:sz w:val="20"/>
                <w:szCs w:val="20"/>
              </w:rPr>
              <w:t>Criminal Background studies</w:t>
            </w:r>
          </w:p>
          <w:p w14:paraId="223C5E9A" w14:textId="77777777" w:rsidR="00055555" w:rsidRPr="00C44443" w:rsidRDefault="00055555" w:rsidP="004D5CBD">
            <w:pPr>
              <w:numPr>
                <w:ilvl w:val="0"/>
                <w:numId w:val="14"/>
              </w:numPr>
              <w:rPr>
                <w:rFonts w:ascii="Calibri" w:hAnsi="Calibri" w:cs="Calibri"/>
                <w:sz w:val="20"/>
                <w:szCs w:val="20"/>
              </w:rPr>
            </w:pPr>
            <w:r w:rsidRPr="00C44443">
              <w:rPr>
                <w:rFonts w:ascii="Calibri" w:hAnsi="Calibri" w:cs="Calibri"/>
                <w:sz w:val="20"/>
                <w:szCs w:val="20"/>
              </w:rPr>
              <w:t>Required when giving direct patient care</w:t>
            </w:r>
          </w:p>
          <w:p w14:paraId="01060720" w14:textId="77777777" w:rsidR="00055555" w:rsidRPr="00C44443" w:rsidRDefault="00055555" w:rsidP="00055555">
            <w:pPr>
              <w:rPr>
                <w:rFonts w:ascii="Calibri" w:hAnsi="Calibri" w:cs="Calibri"/>
                <w:sz w:val="20"/>
                <w:szCs w:val="20"/>
              </w:rPr>
            </w:pPr>
          </w:p>
          <w:p w14:paraId="5F4C0D8C"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 xml:space="preserve">Child Labor Laws </w:t>
            </w:r>
          </w:p>
          <w:p w14:paraId="03B0932C" w14:textId="77777777" w:rsidR="00055555" w:rsidRPr="00C44443" w:rsidRDefault="00055555" w:rsidP="004D5CBD">
            <w:pPr>
              <w:numPr>
                <w:ilvl w:val="0"/>
                <w:numId w:val="15"/>
              </w:numPr>
              <w:ind w:left="720"/>
              <w:rPr>
                <w:rFonts w:ascii="Calibri" w:hAnsi="Calibri" w:cs="Calibri"/>
                <w:sz w:val="20"/>
                <w:szCs w:val="20"/>
              </w:rPr>
            </w:pPr>
            <w:r w:rsidRPr="00C44443">
              <w:rPr>
                <w:rFonts w:ascii="Calibri" w:hAnsi="Calibri" w:cs="Calibri"/>
                <w:sz w:val="20"/>
                <w:szCs w:val="20"/>
              </w:rPr>
              <w:t>May not be employed under age 16</w:t>
            </w:r>
          </w:p>
          <w:p w14:paraId="280ABFB9" w14:textId="77777777" w:rsidR="00055555" w:rsidRPr="00C44443" w:rsidRDefault="00055555" w:rsidP="00055555">
            <w:pPr>
              <w:ind w:left="360"/>
              <w:rPr>
                <w:rFonts w:ascii="Calibri" w:hAnsi="Calibri" w:cs="Calibri"/>
                <w:b/>
                <w:sz w:val="20"/>
                <w:szCs w:val="20"/>
              </w:rPr>
            </w:pPr>
          </w:p>
        </w:tc>
        <w:tc>
          <w:tcPr>
            <w:tcW w:w="2652" w:type="dxa"/>
            <w:tcMar>
              <w:top w:w="144" w:type="dxa"/>
              <w:left w:w="144" w:type="dxa"/>
              <w:bottom w:w="144" w:type="dxa"/>
              <w:right w:w="144" w:type="dxa"/>
            </w:tcMar>
          </w:tcPr>
          <w:p w14:paraId="3F69F3A6"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 xml:space="preserve">Students access Department of Human Services website and gather information regarding background studies </w:t>
            </w:r>
          </w:p>
          <w:p w14:paraId="5EB5002B" w14:textId="77777777" w:rsidR="00055555" w:rsidRPr="00C44443" w:rsidRDefault="00055555" w:rsidP="00055555">
            <w:pPr>
              <w:rPr>
                <w:rFonts w:ascii="Calibri" w:hAnsi="Calibri" w:cs="Calibri"/>
                <w:sz w:val="20"/>
                <w:szCs w:val="20"/>
              </w:rPr>
            </w:pPr>
          </w:p>
          <w:p w14:paraId="1B561DF8"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Research Child Labor Laws</w:t>
            </w:r>
          </w:p>
          <w:p w14:paraId="51C871A8" w14:textId="77777777" w:rsidR="00452EC5" w:rsidRPr="00C44443" w:rsidRDefault="00452EC5" w:rsidP="00055555">
            <w:pPr>
              <w:rPr>
                <w:rFonts w:ascii="Calibri" w:hAnsi="Calibri" w:cs="Calibri"/>
                <w:sz w:val="20"/>
                <w:szCs w:val="20"/>
              </w:rPr>
            </w:pPr>
          </w:p>
          <w:p w14:paraId="218A1754" w14:textId="2A44A1DC" w:rsidR="00452EC5" w:rsidRPr="00C44443" w:rsidRDefault="00452EC5" w:rsidP="00055555">
            <w:pPr>
              <w:rPr>
                <w:rFonts w:ascii="Calibri" w:hAnsi="Calibri" w:cs="Calibri"/>
                <w:sz w:val="20"/>
                <w:szCs w:val="20"/>
              </w:rPr>
            </w:pPr>
          </w:p>
          <w:p w14:paraId="26714C82" w14:textId="77777777" w:rsidR="00452EC5" w:rsidRPr="00C44443" w:rsidRDefault="00452EC5" w:rsidP="00055555">
            <w:pPr>
              <w:rPr>
                <w:rFonts w:ascii="Calibri" w:hAnsi="Calibri" w:cs="Calibri"/>
                <w:sz w:val="20"/>
                <w:szCs w:val="20"/>
              </w:rPr>
            </w:pPr>
          </w:p>
          <w:p w14:paraId="60D45BCB" w14:textId="2A99562A" w:rsidR="00452EC5" w:rsidRPr="00C44443" w:rsidRDefault="00452EC5" w:rsidP="00055555">
            <w:pPr>
              <w:rPr>
                <w:rFonts w:ascii="Calibri" w:hAnsi="Calibri" w:cs="Calibri"/>
                <w:sz w:val="20"/>
                <w:szCs w:val="20"/>
              </w:rPr>
            </w:pPr>
          </w:p>
        </w:tc>
        <w:tc>
          <w:tcPr>
            <w:tcW w:w="2789" w:type="dxa"/>
            <w:tcMar>
              <w:top w:w="144" w:type="dxa"/>
              <w:left w:w="144" w:type="dxa"/>
              <w:bottom w:w="144" w:type="dxa"/>
              <w:right w:w="144" w:type="dxa"/>
            </w:tcMar>
          </w:tcPr>
          <w:p w14:paraId="3D5A7491" w14:textId="37FF3009" w:rsidR="33467D73" w:rsidRDefault="33467D73" w:rsidP="33467D73">
            <w:pPr>
              <w:rPr>
                <w:rFonts w:ascii="Calibri" w:hAnsi="Calibri" w:cs="Calibri"/>
                <w:sz w:val="20"/>
                <w:szCs w:val="20"/>
              </w:rPr>
            </w:pPr>
          </w:p>
        </w:tc>
      </w:tr>
      <w:tr w:rsidR="00055555" w:rsidRPr="00C44443" w14:paraId="0C101A3D" w14:textId="77777777" w:rsidTr="089186CD">
        <w:trPr>
          <w:trHeight w:val="300"/>
        </w:trPr>
        <w:tc>
          <w:tcPr>
            <w:tcW w:w="2025" w:type="dxa"/>
            <w:tcMar>
              <w:top w:w="144" w:type="dxa"/>
              <w:left w:w="144" w:type="dxa"/>
              <w:bottom w:w="144" w:type="dxa"/>
              <w:right w:w="144" w:type="dxa"/>
            </w:tcMar>
          </w:tcPr>
          <w:p w14:paraId="1B3A16B0" w14:textId="77777777" w:rsidR="00055555" w:rsidRPr="00C44443" w:rsidRDefault="00055555" w:rsidP="00055555">
            <w:pPr>
              <w:rPr>
                <w:rFonts w:ascii="Calibri" w:hAnsi="Calibri" w:cs="Calibri"/>
                <w:sz w:val="20"/>
              </w:rPr>
            </w:pPr>
          </w:p>
        </w:tc>
        <w:tc>
          <w:tcPr>
            <w:tcW w:w="2029" w:type="dxa"/>
            <w:tcMar>
              <w:top w:w="144" w:type="dxa"/>
              <w:left w:w="144" w:type="dxa"/>
              <w:bottom w:w="144" w:type="dxa"/>
              <w:right w:w="144" w:type="dxa"/>
            </w:tcMar>
          </w:tcPr>
          <w:p w14:paraId="1E85311C" w14:textId="77777777" w:rsidR="00055555" w:rsidRPr="00C44443" w:rsidRDefault="00055555" w:rsidP="00C756CA">
            <w:pPr>
              <w:ind w:left="221" w:hanging="221"/>
              <w:rPr>
                <w:rFonts w:ascii="Calibri" w:hAnsi="Calibri" w:cs="Calibri"/>
                <w:sz w:val="20"/>
              </w:rPr>
            </w:pPr>
            <w:r w:rsidRPr="00C44443">
              <w:rPr>
                <w:rFonts w:ascii="Calibri" w:hAnsi="Calibri" w:cs="Calibri"/>
                <w:sz w:val="20"/>
              </w:rPr>
              <w:t xml:space="preserve">1C. Identify the ways (educational and entry requirements) in which individuals can enter and advance within a healthcare career. </w:t>
            </w:r>
          </w:p>
        </w:tc>
        <w:tc>
          <w:tcPr>
            <w:tcW w:w="3465" w:type="dxa"/>
            <w:tcMar>
              <w:top w:w="144" w:type="dxa"/>
              <w:left w:w="144" w:type="dxa"/>
              <w:bottom w:w="144" w:type="dxa"/>
              <w:right w:w="144" w:type="dxa"/>
            </w:tcMar>
          </w:tcPr>
          <w:p w14:paraId="76B9CA79" w14:textId="5CCD60C8" w:rsidR="00055555" w:rsidRPr="00C44443" w:rsidRDefault="31FBDB17" w:rsidP="00C756CA">
            <w:pPr>
              <w:ind w:left="329" w:hanging="329"/>
              <w:rPr>
                <w:rFonts w:ascii="Calibri" w:hAnsi="Calibri" w:cs="Calibri"/>
                <w:sz w:val="20"/>
                <w:szCs w:val="20"/>
              </w:rPr>
            </w:pPr>
            <w:r w:rsidRPr="089186CD">
              <w:rPr>
                <w:rFonts w:ascii="Calibri" w:hAnsi="Calibri" w:cs="Calibri"/>
                <w:sz w:val="20"/>
                <w:szCs w:val="20"/>
              </w:rPr>
              <w:t>1C. Educational healthcare careers</w:t>
            </w:r>
            <w:ins w:id="80" w:author="Andersen Sibley, Diane M" w:date="2025-05-22T16:15:00Z">
              <w:r w:rsidR="5E121A82" w:rsidRPr="089186CD">
                <w:rPr>
                  <w:rFonts w:ascii="Calibri" w:hAnsi="Calibri" w:cs="Calibri"/>
                  <w:sz w:val="20"/>
                  <w:szCs w:val="20"/>
                </w:rPr>
                <w:t xml:space="preserve"> (Career Laddering)</w:t>
              </w:r>
            </w:ins>
          </w:p>
          <w:p w14:paraId="509972DA" w14:textId="77777777" w:rsidR="00055555" w:rsidRPr="00C44443" w:rsidRDefault="00055555" w:rsidP="004D5CBD">
            <w:pPr>
              <w:numPr>
                <w:ilvl w:val="0"/>
                <w:numId w:val="16"/>
              </w:numPr>
              <w:rPr>
                <w:rFonts w:ascii="Calibri" w:hAnsi="Calibri" w:cs="Calibri"/>
                <w:sz w:val="20"/>
                <w:szCs w:val="20"/>
              </w:rPr>
            </w:pPr>
            <w:r w:rsidRPr="00C44443">
              <w:rPr>
                <w:rFonts w:ascii="Calibri" w:hAnsi="Calibri" w:cs="Calibri"/>
                <w:sz w:val="20"/>
                <w:szCs w:val="20"/>
              </w:rPr>
              <w:t>Nurse</w:t>
            </w:r>
          </w:p>
          <w:p w14:paraId="29D7E871" w14:textId="77777777" w:rsidR="00055555" w:rsidRPr="00C44443" w:rsidRDefault="00055555" w:rsidP="004D5CBD">
            <w:pPr>
              <w:numPr>
                <w:ilvl w:val="0"/>
                <w:numId w:val="17"/>
              </w:numPr>
              <w:rPr>
                <w:rFonts w:ascii="Calibri" w:hAnsi="Calibri" w:cs="Calibri"/>
                <w:sz w:val="20"/>
                <w:szCs w:val="20"/>
              </w:rPr>
            </w:pPr>
            <w:r w:rsidRPr="00C44443">
              <w:rPr>
                <w:rFonts w:ascii="Calibri" w:hAnsi="Calibri" w:cs="Calibri"/>
                <w:sz w:val="20"/>
                <w:szCs w:val="20"/>
              </w:rPr>
              <w:t>RN to BSN to</w:t>
            </w:r>
          </w:p>
          <w:p w14:paraId="5AFD0952" w14:textId="514E575C" w:rsidR="00055555" w:rsidRPr="00C44443" w:rsidRDefault="00055555" w:rsidP="004D5CBD">
            <w:pPr>
              <w:numPr>
                <w:ilvl w:val="0"/>
                <w:numId w:val="17"/>
              </w:numPr>
              <w:rPr>
                <w:rFonts w:ascii="Calibri" w:hAnsi="Calibri" w:cs="Calibri"/>
                <w:sz w:val="20"/>
                <w:szCs w:val="20"/>
              </w:rPr>
            </w:pPr>
            <w:r w:rsidRPr="00C44443">
              <w:rPr>
                <w:rFonts w:ascii="Calibri" w:hAnsi="Calibri" w:cs="Calibri"/>
                <w:sz w:val="20"/>
                <w:szCs w:val="20"/>
              </w:rPr>
              <w:t xml:space="preserve">Master’s to </w:t>
            </w:r>
            <w:r w:rsidRPr="00EF381B">
              <w:rPr>
                <w:rFonts w:ascii="Calibri" w:hAnsi="Calibri" w:cs="Calibri"/>
                <w:noProof/>
                <w:sz w:val="20"/>
                <w:szCs w:val="20"/>
              </w:rPr>
              <w:t>P</w:t>
            </w:r>
            <w:r w:rsidR="00EF381B">
              <w:rPr>
                <w:rFonts w:ascii="Calibri" w:hAnsi="Calibri" w:cs="Calibri"/>
                <w:noProof/>
                <w:sz w:val="20"/>
                <w:szCs w:val="20"/>
              </w:rPr>
              <w:t>h</w:t>
            </w:r>
            <w:r w:rsidRPr="00EF381B">
              <w:rPr>
                <w:rFonts w:ascii="Calibri" w:hAnsi="Calibri" w:cs="Calibri"/>
                <w:noProof/>
                <w:sz w:val="20"/>
                <w:szCs w:val="20"/>
              </w:rPr>
              <w:t>D</w:t>
            </w:r>
          </w:p>
          <w:p w14:paraId="385B7990" w14:textId="77777777" w:rsidR="00055555" w:rsidRPr="00C44443" w:rsidRDefault="00055555" w:rsidP="004D5CBD">
            <w:pPr>
              <w:numPr>
                <w:ilvl w:val="0"/>
                <w:numId w:val="16"/>
              </w:numPr>
              <w:rPr>
                <w:rFonts w:ascii="Calibri" w:hAnsi="Calibri" w:cs="Calibri"/>
                <w:sz w:val="20"/>
                <w:szCs w:val="20"/>
              </w:rPr>
            </w:pPr>
            <w:r w:rsidRPr="00C44443">
              <w:rPr>
                <w:rFonts w:ascii="Calibri" w:hAnsi="Calibri" w:cs="Calibri"/>
                <w:sz w:val="20"/>
                <w:szCs w:val="20"/>
              </w:rPr>
              <w:t>Nursing Assistant</w:t>
            </w:r>
          </w:p>
          <w:p w14:paraId="28535CEF" w14:textId="77777777" w:rsidR="00055555" w:rsidRPr="00C44443" w:rsidRDefault="00055555" w:rsidP="004D5CBD">
            <w:pPr>
              <w:numPr>
                <w:ilvl w:val="0"/>
                <w:numId w:val="18"/>
              </w:numPr>
              <w:rPr>
                <w:rFonts w:ascii="Calibri" w:hAnsi="Calibri" w:cs="Calibri"/>
                <w:sz w:val="20"/>
                <w:szCs w:val="20"/>
              </w:rPr>
            </w:pPr>
            <w:r w:rsidRPr="00C44443">
              <w:rPr>
                <w:rFonts w:ascii="Calibri" w:hAnsi="Calibri" w:cs="Calibri"/>
                <w:sz w:val="20"/>
                <w:szCs w:val="20"/>
              </w:rPr>
              <w:t>NA to Nurse</w:t>
            </w:r>
          </w:p>
          <w:p w14:paraId="21210B93" w14:textId="77777777" w:rsidR="00055555" w:rsidRPr="00C44443" w:rsidRDefault="00055555" w:rsidP="004D5CBD">
            <w:pPr>
              <w:numPr>
                <w:ilvl w:val="0"/>
                <w:numId w:val="18"/>
              </w:numPr>
              <w:rPr>
                <w:rFonts w:ascii="Calibri" w:hAnsi="Calibri" w:cs="Calibri"/>
                <w:sz w:val="20"/>
                <w:szCs w:val="20"/>
              </w:rPr>
            </w:pPr>
            <w:r w:rsidRPr="00C44443">
              <w:rPr>
                <w:rFonts w:ascii="Calibri" w:hAnsi="Calibri" w:cs="Calibri"/>
                <w:sz w:val="20"/>
                <w:szCs w:val="20"/>
              </w:rPr>
              <w:t>NA to Health Unit Coordinator</w:t>
            </w:r>
          </w:p>
          <w:p w14:paraId="0BC5DC93" w14:textId="77777777" w:rsidR="00055555" w:rsidRPr="00C44443" w:rsidRDefault="00055555" w:rsidP="004D5CBD">
            <w:pPr>
              <w:numPr>
                <w:ilvl w:val="0"/>
                <w:numId w:val="16"/>
              </w:numPr>
              <w:rPr>
                <w:rFonts w:ascii="Calibri" w:hAnsi="Calibri" w:cs="Calibri"/>
                <w:sz w:val="20"/>
                <w:szCs w:val="20"/>
              </w:rPr>
            </w:pPr>
            <w:r w:rsidRPr="00C44443">
              <w:rPr>
                <w:rFonts w:ascii="Calibri" w:hAnsi="Calibri" w:cs="Calibri"/>
                <w:sz w:val="20"/>
                <w:szCs w:val="20"/>
              </w:rPr>
              <w:t>Dental Assistant</w:t>
            </w:r>
          </w:p>
          <w:p w14:paraId="40ABA288" w14:textId="77777777" w:rsidR="00055555" w:rsidRPr="00C44443" w:rsidRDefault="00055555" w:rsidP="004D5CBD">
            <w:pPr>
              <w:numPr>
                <w:ilvl w:val="1"/>
                <w:numId w:val="16"/>
              </w:numPr>
              <w:ind w:left="1046"/>
              <w:rPr>
                <w:rFonts w:ascii="Calibri" w:hAnsi="Calibri" w:cs="Calibri"/>
                <w:sz w:val="20"/>
                <w:szCs w:val="20"/>
              </w:rPr>
            </w:pPr>
            <w:r w:rsidRPr="00C44443">
              <w:rPr>
                <w:rFonts w:ascii="Calibri" w:hAnsi="Calibri" w:cs="Calibri"/>
                <w:sz w:val="20"/>
                <w:szCs w:val="20"/>
              </w:rPr>
              <w:t>Dental Hygienist</w:t>
            </w:r>
          </w:p>
          <w:p w14:paraId="13871EEA" w14:textId="77777777" w:rsidR="00055555" w:rsidRPr="00C44443" w:rsidRDefault="00055555" w:rsidP="004D5CBD">
            <w:pPr>
              <w:numPr>
                <w:ilvl w:val="0"/>
                <w:numId w:val="16"/>
              </w:numPr>
              <w:rPr>
                <w:rFonts w:ascii="Calibri" w:hAnsi="Calibri" w:cs="Calibri"/>
                <w:sz w:val="20"/>
                <w:szCs w:val="20"/>
              </w:rPr>
            </w:pPr>
            <w:r w:rsidRPr="00C44443">
              <w:rPr>
                <w:rFonts w:ascii="Calibri" w:hAnsi="Calibri" w:cs="Calibri"/>
                <w:sz w:val="20"/>
                <w:szCs w:val="20"/>
              </w:rPr>
              <w:t>Lab Technician</w:t>
            </w:r>
          </w:p>
        </w:tc>
        <w:tc>
          <w:tcPr>
            <w:tcW w:w="2652" w:type="dxa"/>
            <w:tcMar>
              <w:top w:w="144" w:type="dxa"/>
              <w:left w:w="144" w:type="dxa"/>
              <w:bottom w:w="144" w:type="dxa"/>
              <w:right w:w="144" w:type="dxa"/>
            </w:tcMar>
          </w:tcPr>
          <w:p w14:paraId="41B9B2E0" w14:textId="7F102C81" w:rsidR="00055555" w:rsidRPr="00C44443" w:rsidRDefault="00055555" w:rsidP="00055555">
            <w:pPr>
              <w:rPr>
                <w:rFonts w:ascii="Calibri" w:hAnsi="Calibri" w:cs="Calibri"/>
                <w:sz w:val="20"/>
                <w:szCs w:val="20"/>
              </w:rPr>
            </w:pPr>
          </w:p>
        </w:tc>
        <w:tc>
          <w:tcPr>
            <w:tcW w:w="2789" w:type="dxa"/>
            <w:tcMar>
              <w:top w:w="144" w:type="dxa"/>
              <w:left w:w="144" w:type="dxa"/>
              <w:bottom w:w="144" w:type="dxa"/>
              <w:right w:w="144" w:type="dxa"/>
            </w:tcMar>
          </w:tcPr>
          <w:p w14:paraId="3FE905C6" w14:textId="5ED6AF68" w:rsidR="32F541F0" w:rsidRDefault="32F541F0" w:rsidP="33467D73">
            <w:pPr>
              <w:rPr>
                <w:rFonts w:ascii="Calibri" w:eastAsia="Calibri" w:hAnsi="Calibri" w:cs="Calibri"/>
                <w:sz w:val="20"/>
                <w:szCs w:val="20"/>
              </w:rPr>
            </w:pPr>
            <w:r>
              <w:fldChar w:fldCharType="begin"/>
            </w:r>
            <w:r>
              <w:instrText xml:space="preserve">HYPERLINK "https://healthforceminnesota.org/hccc/files/BFS-Competency-1-Healthcare-Career-Training2.docx" </w:instrText>
            </w:r>
            <w:r>
              <w:fldChar w:fldCharType="separate"/>
            </w:r>
            <w:r w:rsidRPr="33467D73">
              <w:rPr>
                <w:rStyle w:val="Hyperlink"/>
                <w:rFonts w:ascii="Helvetica" w:eastAsia="Helvetica" w:hAnsi="Helvetica" w:cs="Helvetica"/>
                <w:sz w:val="27"/>
                <w:szCs w:val="27"/>
              </w:rPr>
              <w:t>BFS Competency 1</w:t>
            </w:r>
            <w:ins w:id="81" w:author="Hemmerling, Sabrina L" w:date="2024-09-23T20:34:00Z">
              <w:r>
                <w:fldChar w:fldCharType="end"/>
              </w:r>
            </w:ins>
            <w:r w:rsidRPr="33467D73">
              <w:rPr>
                <w:rFonts w:ascii="Helvetica" w:eastAsia="Helvetica" w:hAnsi="Helvetica" w:cs="Helvetica"/>
                <w:color w:val="333333"/>
                <w:sz w:val="27"/>
                <w:szCs w:val="27"/>
              </w:rPr>
              <w:t>: Healthcare Career Training</w:t>
            </w:r>
          </w:p>
        </w:tc>
      </w:tr>
      <w:tr w:rsidR="00055555" w:rsidRPr="00C44443" w14:paraId="2A3F780D" w14:textId="77777777" w:rsidTr="089186CD">
        <w:trPr>
          <w:trHeight w:val="300"/>
        </w:trPr>
        <w:tc>
          <w:tcPr>
            <w:tcW w:w="2025" w:type="dxa"/>
            <w:tcMar>
              <w:top w:w="144" w:type="dxa"/>
              <w:left w:w="144" w:type="dxa"/>
              <w:bottom w:w="144" w:type="dxa"/>
              <w:right w:w="144" w:type="dxa"/>
            </w:tcMar>
          </w:tcPr>
          <w:p w14:paraId="60CB47FC" w14:textId="77777777" w:rsidR="00055555" w:rsidRPr="00C44443" w:rsidRDefault="00055555" w:rsidP="00C756CA">
            <w:pPr>
              <w:ind w:left="211" w:hanging="211"/>
              <w:rPr>
                <w:rFonts w:ascii="Calibri" w:hAnsi="Calibri" w:cs="Calibri"/>
                <w:sz w:val="20"/>
                <w:szCs w:val="20"/>
              </w:rPr>
            </w:pPr>
            <w:r w:rsidRPr="00C44443">
              <w:rPr>
                <w:rFonts w:ascii="Calibri" w:hAnsi="Calibri" w:cs="Calibri"/>
                <w:sz w:val="20"/>
                <w:szCs w:val="20"/>
              </w:rPr>
              <w:lastRenderedPageBreak/>
              <w:t xml:space="preserve">2. Discuss ways healthcare personal can balance their work and personal life to maintain personal </w:t>
            </w:r>
            <w:r w:rsidR="009F22D4" w:rsidRPr="00C44443">
              <w:rPr>
                <w:rFonts w:ascii="Calibri" w:hAnsi="Calibri" w:cs="Calibri"/>
                <w:sz w:val="20"/>
                <w:szCs w:val="20"/>
              </w:rPr>
              <w:t>wellness</w:t>
            </w:r>
          </w:p>
          <w:p w14:paraId="719586BB" w14:textId="77777777" w:rsidR="00055555" w:rsidRPr="00C44443" w:rsidRDefault="00055555" w:rsidP="00055555">
            <w:pPr>
              <w:ind w:left="270" w:hanging="270"/>
              <w:rPr>
                <w:rFonts w:ascii="Calibri" w:hAnsi="Calibri" w:cs="Calibri"/>
                <w:sz w:val="20"/>
                <w:szCs w:val="20"/>
              </w:rPr>
            </w:pPr>
          </w:p>
        </w:tc>
        <w:tc>
          <w:tcPr>
            <w:tcW w:w="2029" w:type="dxa"/>
            <w:tcMar>
              <w:top w:w="144" w:type="dxa"/>
              <w:left w:w="144" w:type="dxa"/>
              <w:bottom w:w="144" w:type="dxa"/>
              <w:right w:w="144" w:type="dxa"/>
            </w:tcMar>
          </w:tcPr>
          <w:p w14:paraId="105E9B43"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2A. Discuss dimensions of wellness and a wellness lifestyle.</w:t>
            </w:r>
          </w:p>
          <w:p w14:paraId="18771F67" w14:textId="77777777" w:rsidR="00055555" w:rsidRPr="00C44443" w:rsidRDefault="00055555" w:rsidP="00055555">
            <w:pPr>
              <w:rPr>
                <w:rFonts w:ascii="Calibri" w:hAnsi="Calibri" w:cs="Calibri"/>
                <w:sz w:val="20"/>
                <w:szCs w:val="20"/>
              </w:rPr>
            </w:pPr>
          </w:p>
        </w:tc>
        <w:tc>
          <w:tcPr>
            <w:tcW w:w="3465" w:type="dxa"/>
            <w:tcMar>
              <w:top w:w="144" w:type="dxa"/>
              <w:left w:w="144" w:type="dxa"/>
              <w:bottom w:w="144" w:type="dxa"/>
              <w:right w:w="144" w:type="dxa"/>
            </w:tcMar>
          </w:tcPr>
          <w:p w14:paraId="2CFC5F87"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2A. Dimensions of wellness</w:t>
            </w:r>
          </w:p>
          <w:p w14:paraId="68E97EDB" w14:textId="3E51683A" w:rsidR="00055555" w:rsidRPr="00C44443" w:rsidRDefault="0077645C" w:rsidP="004D5CBD">
            <w:pPr>
              <w:numPr>
                <w:ilvl w:val="0"/>
                <w:numId w:val="19"/>
              </w:numPr>
              <w:rPr>
                <w:rFonts w:ascii="Calibri" w:hAnsi="Calibri" w:cs="Calibri"/>
                <w:sz w:val="20"/>
                <w:szCs w:val="20"/>
              </w:rPr>
            </w:pPr>
            <w:r w:rsidRPr="00C44443">
              <w:rPr>
                <w:rFonts w:ascii="Calibri" w:hAnsi="Calibri" w:cs="Calibri"/>
                <w:sz w:val="20"/>
                <w:szCs w:val="20"/>
              </w:rPr>
              <w:t>Nutrition,</w:t>
            </w:r>
            <w:r w:rsidR="00055555" w:rsidRPr="00C44443">
              <w:rPr>
                <w:rFonts w:ascii="Calibri" w:hAnsi="Calibri" w:cs="Calibri"/>
                <w:sz w:val="20"/>
                <w:szCs w:val="20"/>
              </w:rPr>
              <w:t xml:space="preserve"> </w:t>
            </w:r>
            <w:r w:rsidR="00EF381B">
              <w:rPr>
                <w:rFonts w:ascii="Calibri" w:hAnsi="Calibri" w:cs="Calibri"/>
                <w:sz w:val="20"/>
                <w:szCs w:val="20"/>
              </w:rPr>
              <w:t>f</w:t>
            </w:r>
            <w:r w:rsidR="00055555" w:rsidRPr="00C44443">
              <w:rPr>
                <w:rFonts w:ascii="Calibri" w:hAnsi="Calibri" w:cs="Calibri"/>
                <w:sz w:val="20"/>
                <w:szCs w:val="20"/>
              </w:rPr>
              <w:t xml:space="preserve">ood, </w:t>
            </w:r>
            <w:r w:rsidR="00EF381B">
              <w:rPr>
                <w:rFonts w:ascii="Calibri" w:hAnsi="Calibri" w:cs="Calibri"/>
                <w:sz w:val="20"/>
                <w:szCs w:val="20"/>
              </w:rPr>
              <w:t>w</w:t>
            </w:r>
            <w:r w:rsidR="00055555" w:rsidRPr="00C44443">
              <w:rPr>
                <w:rFonts w:ascii="Calibri" w:hAnsi="Calibri" w:cs="Calibri"/>
                <w:sz w:val="20"/>
                <w:szCs w:val="20"/>
              </w:rPr>
              <w:t>ater</w:t>
            </w:r>
            <w:r w:rsidR="00EF381B">
              <w:rPr>
                <w:rFonts w:ascii="Calibri" w:hAnsi="Calibri" w:cs="Calibri"/>
                <w:sz w:val="20"/>
                <w:szCs w:val="20"/>
              </w:rPr>
              <w:t>,</w:t>
            </w:r>
            <w:r w:rsidR="00055555" w:rsidRPr="00C44443">
              <w:rPr>
                <w:rFonts w:ascii="Calibri" w:hAnsi="Calibri" w:cs="Calibri"/>
                <w:sz w:val="20"/>
                <w:szCs w:val="20"/>
              </w:rPr>
              <w:t xml:space="preserve"> </w:t>
            </w:r>
            <w:r w:rsidR="00055555" w:rsidRPr="00EF381B">
              <w:rPr>
                <w:rFonts w:ascii="Calibri" w:hAnsi="Calibri" w:cs="Calibri"/>
                <w:noProof/>
                <w:sz w:val="20"/>
                <w:szCs w:val="20"/>
              </w:rPr>
              <w:t>and</w:t>
            </w:r>
            <w:r w:rsidR="00055555" w:rsidRPr="00C44443">
              <w:rPr>
                <w:rFonts w:ascii="Calibri" w:hAnsi="Calibri" w:cs="Calibri"/>
                <w:sz w:val="20"/>
                <w:szCs w:val="20"/>
              </w:rPr>
              <w:t xml:space="preserve"> electrolytes</w:t>
            </w:r>
          </w:p>
          <w:p w14:paraId="60B475F7" w14:textId="79A4AF5D" w:rsidR="00055555" w:rsidRPr="00C44443" w:rsidRDefault="0077645C" w:rsidP="004D5CBD">
            <w:pPr>
              <w:numPr>
                <w:ilvl w:val="0"/>
                <w:numId w:val="19"/>
              </w:numPr>
              <w:rPr>
                <w:rFonts w:ascii="Calibri" w:hAnsi="Calibri" w:cs="Calibri"/>
                <w:sz w:val="20"/>
                <w:szCs w:val="20"/>
              </w:rPr>
            </w:pPr>
            <w:r w:rsidRPr="00C44443">
              <w:rPr>
                <w:rFonts w:ascii="Calibri" w:hAnsi="Calibri" w:cs="Calibri"/>
                <w:sz w:val="20"/>
                <w:szCs w:val="20"/>
              </w:rPr>
              <w:t>Exercise,</w:t>
            </w:r>
            <w:r w:rsidR="00055555" w:rsidRPr="00C44443">
              <w:rPr>
                <w:rFonts w:ascii="Calibri" w:hAnsi="Calibri" w:cs="Calibri"/>
                <w:sz w:val="20"/>
                <w:szCs w:val="20"/>
              </w:rPr>
              <w:t xml:space="preserve"> </w:t>
            </w:r>
            <w:r w:rsidR="00EF381B">
              <w:rPr>
                <w:rFonts w:ascii="Calibri" w:hAnsi="Calibri" w:cs="Calibri"/>
                <w:sz w:val="20"/>
                <w:szCs w:val="20"/>
              </w:rPr>
              <w:t>p</w:t>
            </w:r>
            <w:r w:rsidR="00055555" w:rsidRPr="00C44443">
              <w:rPr>
                <w:rFonts w:ascii="Calibri" w:hAnsi="Calibri" w:cs="Calibri"/>
                <w:sz w:val="20"/>
                <w:szCs w:val="20"/>
              </w:rPr>
              <w:t xml:space="preserve">hysical benefits, </w:t>
            </w:r>
            <w:r w:rsidR="00EF381B">
              <w:rPr>
                <w:rFonts w:ascii="Calibri" w:hAnsi="Calibri" w:cs="Calibri"/>
                <w:sz w:val="20"/>
                <w:szCs w:val="20"/>
              </w:rPr>
              <w:t>p</w:t>
            </w:r>
            <w:r w:rsidR="00055555" w:rsidRPr="00C44443">
              <w:rPr>
                <w:rFonts w:ascii="Calibri" w:hAnsi="Calibri" w:cs="Calibri"/>
                <w:sz w:val="20"/>
                <w:szCs w:val="20"/>
              </w:rPr>
              <w:t>sychological benefits</w:t>
            </w:r>
          </w:p>
          <w:p w14:paraId="061E7FD7" w14:textId="77777777" w:rsidR="00055555" w:rsidRPr="00C44443" w:rsidRDefault="00055555" w:rsidP="004D5CBD">
            <w:pPr>
              <w:numPr>
                <w:ilvl w:val="0"/>
                <w:numId w:val="19"/>
              </w:numPr>
              <w:rPr>
                <w:rFonts w:ascii="Calibri" w:hAnsi="Calibri" w:cs="Calibri"/>
                <w:sz w:val="20"/>
                <w:szCs w:val="20"/>
              </w:rPr>
            </w:pPr>
            <w:r w:rsidRPr="00C44443">
              <w:rPr>
                <w:rFonts w:ascii="Calibri" w:hAnsi="Calibri" w:cs="Calibri"/>
                <w:sz w:val="20"/>
                <w:szCs w:val="20"/>
              </w:rPr>
              <w:t>Emotional</w:t>
            </w:r>
          </w:p>
          <w:p w14:paraId="5B1B1F4A" w14:textId="77777777" w:rsidR="00055555" w:rsidRPr="00C44443" w:rsidRDefault="00055555" w:rsidP="004D5CBD">
            <w:pPr>
              <w:numPr>
                <w:ilvl w:val="0"/>
                <w:numId w:val="19"/>
              </w:numPr>
              <w:rPr>
                <w:rFonts w:ascii="Calibri" w:hAnsi="Calibri" w:cs="Calibri"/>
                <w:sz w:val="20"/>
                <w:szCs w:val="20"/>
              </w:rPr>
            </w:pPr>
            <w:r w:rsidRPr="00C44443">
              <w:rPr>
                <w:rFonts w:ascii="Calibri" w:hAnsi="Calibri" w:cs="Calibri"/>
                <w:sz w:val="20"/>
                <w:szCs w:val="20"/>
              </w:rPr>
              <w:t>Intellectual</w:t>
            </w:r>
          </w:p>
          <w:p w14:paraId="3A8C3EF6" w14:textId="77777777" w:rsidR="00055555" w:rsidRPr="00C44443" w:rsidRDefault="00055555" w:rsidP="004D5CBD">
            <w:pPr>
              <w:numPr>
                <w:ilvl w:val="0"/>
                <w:numId w:val="19"/>
              </w:numPr>
              <w:rPr>
                <w:rFonts w:ascii="Calibri" w:hAnsi="Calibri" w:cs="Calibri"/>
                <w:sz w:val="20"/>
                <w:szCs w:val="20"/>
              </w:rPr>
            </w:pPr>
            <w:r w:rsidRPr="00C44443">
              <w:rPr>
                <w:rFonts w:ascii="Calibri" w:hAnsi="Calibri" w:cs="Calibri"/>
                <w:sz w:val="20"/>
                <w:szCs w:val="20"/>
              </w:rPr>
              <w:t>Spiritual</w:t>
            </w:r>
          </w:p>
          <w:p w14:paraId="31583E7B" w14:textId="77777777" w:rsidR="00055555" w:rsidRPr="00C44443" w:rsidRDefault="00055555" w:rsidP="004D5CBD">
            <w:pPr>
              <w:numPr>
                <w:ilvl w:val="0"/>
                <w:numId w:val="19"/>
              </w:numPr>
              <w:rPr>
                <w:rFonts w:ascii="Calibri" w:hAnsi="Calibri" w:cs="Calibri"/>
                <w:sz w:val="20"/>
                <w:szCs w:val="20"/>
              </w:rPr>
            </w:pPr>
            <w:r w:rsidRPr="00C44443">
              <w:rPr>
                <w:rFonts w:ascii="Calibri" w:hAnsi="Calibri" w:cs="Calibri"/>
                <w:sz w:val="20"/>
                <w:szCs w:val="20"/>
              </w:rPr>
              <w:t>Interpersonal</w:t>
            </w:r>
          </w:p>
          <w:p w14:paraId="2161C9BB" w14:textId="77777777" w:rsidR="00055555" w:rsidRPr="00C44443" w:rsidRDefault="00055555" w:rsidP="004D5CBD">
            <w:pPr>
              <w:numPr>
                <w:ilvl w:val="0"/>
                <w:numId w:val="19"/>
              </w:numPr>
              <w:rPr>
                <w:rFonts w:ascii="Calibri" w:hAnsi="Calibri" w:cs="Calibri"/>
                <w:sz w:val="20"/>
                <w:szCs w:val="20"/>
              </w:rPr>
            </w:pPr>
            <w:r w:rsidRPr="00C44443">
              <w:rPr>
                <w:rFonts w:ascii="Calibri" w:hAnsi="Calibri" w:cs="Calibri"/>
                <w:sz w:val="20"/>
                <w:szCs w:val="20"/>
              </w:rPr>
              <w:t>Environment</w:t>
            </w:r>
          </w:p>
          <w:p w14:paraId="3F84C4A1" w14:textId="77777777" w:rsidR="00055555" w:rsidRPr="00C44443" w:rsidRDefault="00055555" w:rsidP="004D5CBD">
            <w:pPr>
              <w:numPr>
                <w:ilvl w:val="0"/>
                <w:numId w:val="19"/>
              </w:numPr>
              <w:rPr>
                <w:ins w:id="82" w:author="Andersen Sibley, Diane M" w:date="2024-10-10T19:56:00Z" w16du:dateUtc="2024-10-10T19:56:48Z"/>
                <w:rFonts w:ascii="Calibri" w:hAnsi="Calibri" w:cs="Calibri"/>
                <w:sz w:val="20"/>
                <w:szCs w:val="20"/>
              </w:rPr>
            </w:pPr>
            <w:r w:rsidRPr="04864865">
              <w:rPr>
                <w:rFonts w:ascii="Calibri" w:hAnsi="Calibri" w:cs="Calibri"/>
                <w:sz w:val="20"/>
                <w:szCs w:val="20"/>
              </w:rPr>
              <w:t>Stress Management</w:t>
            </w:r>
          </w:p>
          <w:p w14:paraId="0771B827" w14:textId="23E769BC" w:rsidR="03A91A4A" w:rsidRDefault="44D2FCF7" w:rsidP="04864865">
            <w:pPr>
              <w:numPr>
                <w:ilvl w:val="0"/>
                <w:numId w:val="19"/>
              </w:numPr>
              <w:rPr>
                <w:rFonts w:ascii="Calibri" w:hAnsi="Calibri" w:cs="Calibri"/>
                <w:sz w:val="20"/>
                <w:szCs w:val="20"/>
              </w:rPr>
            </w:pPr>
            <w:r w:rsidRPr="3C1D8774">
              <w:rPr>
                <w:rFonts w:ascii="Calibri" w:hAnsi="Calibri" w:cs="Calibri"/>
                <w:sz w:val="20"/>
                <w:szCs w:val="20"/>
              </w:rPr>
              <w:t>Sleep / Rest</w:t>
            </w:r>
          </w:p>
          <w:p w14:paraId="63782915" w14:textId="77777777" w:rsidR="00055555" w:rsidRPr="00C44443" w:rsidRDefault="00055555" w:rsidP="00055555">
            <w:pPr>
              <w:rPr>
                <w:rFonts w:ascii="Calibri" w:hAnsi="Calibri" w:cs="Calibri"/>
                <w:sz w:val="20"/>
                <w:szCs w:val="20"/>
              </w:rPr>
            </w:pPr>
          </w:p>
          <w:p w14:paraId="13CCE73E" w14:textId="1D1568BA" w:rsidR="00055555" w:rsidRPr="00C44443" w:rsidRDefault="00055555" w:rsidP="00055555">
            <w:pPr>
              <w:rPr>
                <w:rFonts w:ascii="Calibri" w:hAnsi="Calibri" w:cs="Calibri"/>
                <w:sz w:val="20"/>
                <w:szCs w:val="20"/>
              </w:rPr>
            </w:pPr>
            <w:r w:rsidRPr="00C44443">
              <w:rPr>
                <w:rFonts w:ascii="Calibri" w:hAnsi="Calibri" w:cs="Calibri"/>
                <w:sz w:val="20"/>
                <w:szCs w:val="20"/>
              </w:rPr>
              <w:t xml:space="preserve">Wellness </w:t>
            </w:r>
            <w:r w:rsidRPr="00EF381B">
              <w:rPr>
                <w:rFonts w:ascii="Calibri" w:hAnsi="Calibri" w:cs="Calibri"/>
                <w:noProof/>
                <w:sz w:val="20"/>
                <w:szCs w:val="20"/>
              </w:rPr>
              <w:t>LifeStyle</w:t>
            </w:r>
          </w:p>
          <w:p w14:paraId="36CFFC7B" w14:textId="77777777" w:rsidR="00055555" w:rsidRPr="00C44443" w:rsidRDefault="00055555" w:rsidP="00055555">
            <w:pPr>
              <w:rPr>
                <w:rFonts w:ascii="Calibri" w:hAnsi="Calibri" w:cs="Calibri"/>
                <w:sz w:val="20"/>
                <w:szCs w:val="20"/>
              </w:rPr>
            </w:pPr>
          </w:p>
          <w:p w14:paraId="6415D50C" w14:textId="58C6DD2E" w:rsidR="00055555" w:rsidRPr="00C44443" w:rsidRDefault="3B7CDD7B" w:rsidP="00055555">
            <w:pPr>
              <w:rPr>
                <w:rFonts w:ascii="Calibri" w:hAnsi="Calibri" w:cs="Calibri"/>
                <w:sz w:val="20"/>
                <w:szCs w:val="20"/>
              </w:rPr>
            </w:pPr>
            <w:r w:rsidRPr="609C0EA5">
              <w:rPr>
                <w:rFonts w:ascii="Calibri" w:hAnsi="Calibri" w:cs="Calibri"/>
                <w:sz w:val="20"/>
                <w:szCs w:val="20"/>
              </w:rPr>
              <w:t>Lifelong</w:t>
            </w:r>
            <w:r w:rsidR="00055555" w:rsidRPr="609C0EA5">
              <w:rPr>
                <w:rFonts w:ascii="Calibri" w:hAnsi="Calibri" w:cs="Calibri"/>
                <w:sz w:val="20"/>
                <w:szCs w:val="20"/>
              </w:rPr>
              <w:t xml:space="preserve"> Learning</w:t>
            </w:r>
          </w:p>
          <w:p w14:paraId="349B0973" w14:textId="77777777" w:rsidR="00055555" w:rsidRPr="00C44443" w:rsidRDefault="00055555" w:rsidP="00055555">
            <w:pPr>
              <w:rPr>
                <w:rFonts w:ascii="Calibri" w:hAnsi="Calibri" w:cs="Calibri"/>
                <w:sz w:val="20"/>
                <w:szCs w:val="20"/>
              </w:rPr>
            </w:pPr>
          </w:p>
          <w:p w14:paraId="3AC63D52"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Personal decision making</w:t>
            </w:r>
          </w:p>
          <w:p w14:paraId="622B43A3" w14:textId="77777777" w:rsidR="00055555" w:rsidRPr="00C44443" w:rsidRDefault="00055555" w:rsidP="004D5CBD">
            <w:pPr>
              <w:numPr>
                <w:ilvl w:val="0"/>
                <w:numId w:val="20"/>
              </w:numPr>
              <w:rPr>
                <w:rFonts w:ascii="Calibri" w:hAnsi="Calibri" w:cs="Calibri"/>
                <w:sz w:val="20"/>
                <w:szCs w:val="20"/>
              </w:rPr>
            </w:pPr>
            <w:r w:rsidRPr="00C44443">
              <w:rPr>
                <w:rFonts w:ascii="Calibri" w:hAnsi="Calibri" w:cs="Calibri"/>
                <w:sz w:val="20"/>
                <w:szCs w:val="20"/>
              </w:rPr>
              <w:t>Take responsibility</w:t>
            </w:r>
          </w:p>
          <w:p w14:paraId="30CE9DAE" w14:textId="77777777" w:rsidR="00055555" w:rsidRPr="00C44443" w:rsidRDefault="00055555" w:rsidP="004D5CBD">
            <w:pPr>
              <w:numPr>
                <w:ilvl w:val="0"/>
                <w:numId w:val="20"/>
              </w:numPr>
              <w:rPr>
                <w:rFonts w:ascii="Calibri" w:hAnsi="Calibri" w:cs="Calibri"/>
                <w:sz w:val="20"/>
                <w:szCs w:val="20"/>
              </w:rPr>
            </w:pPr>
            <w:r w:rsidRPr="00C44443">
              <w:rPr>
                <w:rFonts w:ascii="Calibri" w:hAnsi="Calibri" w:cs="Calibri"/>
                <w:sz w:val="20"/>
                <w:szCs w:val="20"/>
              </w:rPr>
              <w:t>Change behavior</w:t>
            </w:r>
          </w:p>
        </w:tc>
        <w:tc>
          <w:tcPr>
            <w:tcW w:w="2652" w:type="dxa"/>
            <w:tcMar>
              <w:top w:w="144" w:type="dxa"/>
              <w:left w:w="144" w:type="dxa"/>
              <w:bottom w:w="144" w:type="dxa"/>
              <w:right w:w="144" w:type="dxa"/>
            </w:tcMar>
          </w:tcPr>
          <w:p w14:paraId="0183F169"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Online/Class Discussion</w:t>
            </w:r>
          </w:p>
          <w:p w14:paraId="3DD0EA6A" w14:textId="77777777" w:rsidR="00055555" w:rsidRPr="00C44443" w:rsidRDefault="00055555" w:rsidP="00055555">
            <w:pPr>
              <w:rPr>
                <w:rFonts w:ascii="Calibri" w:hAnsi="Calibri" w:cs="Calibri"/>
                <w:sz w:val="20"/>
                <w:szCs w:val="20"/>
              </w:rPr>
            </w:pPr>
          </w:p>
          <w:p w14:paraId="12BDB0DD" w14:textId="681B7B59" w:rsidR="00055555" w:rsidRPr="00C44443" w:rsidRDefault="00055555" w:rsidP="00055555">
            <w:pPr>
              <w:rPr>
                <w:rFonts w:ascii="Calibri" w:hAnsi="Calibri" w:cs="Calibri"/>
                <w:sz w:val="20"/>
                <w:szCs w:val="20"/>
              </w:rPr>
            </w:pPr>
            <w:r w:rsidRPr="00C44443">
              <w:rPr>
                <w:rFonts w:ascii="Calibri" w:hAnsi="Calibri" w:cs="Calibri"/>
                <w:sz w:val="20"/>
                <w:szCs w:val="20"/>
              </w:rPr>
              <w:t xml:space="preserve">Wellness/wellness </w:t>
            </w:r>
            <w:r w:rsidRPr="00EF381B">
              <w:rPr>
                <w:rFonts w:ascii="Calibri" w:hAnsi="Calibri" w:cs="Calibri"/>
                <w:noProof/>
                <w:sz w:val="20"/>
                <w:szCs w:val="20"/>
              </w:rPr>
              <w:t>lifestyle</w:t>
            </w:r>
          </w:p>
          <w:p w14:paraId="1236D0C0" w14:textId="77777777" w:rsidR="00055555" w:rsidRPr="00C44443" w:rsidRDefault="00055555" w:rsidP="00055555">
            <w:pPr>
              <w:rPr>
                <w:rFonts w:ascii="Calibri" w:hAnsi="Calibri" w:cs="Calibri"/>
                <w:sz w:val="20"/>
                <w:szCs w:val="20"/>
              </w:rPr>
            </w:pPr>
          </w:p>
          <w:p w14:paraId="5BF30DA5" w14:textId="7F234B9F" w:rsidR="00055555" w:rsidRPr="00C44443" w:rsidRDefault="00055555" w:rsidP="00055555">
            <w:pPr>
              <w:rPr>
                <w:rFonts w:ascii="Calibri" w:hAnsi="Calibri" w:cs="Calibri"/>
                <w:sz w:val="20"/>
                <w:szCs w:val="20"/>
              </w:rPr>
            </w:pPr>
            <w:r w:rsidRPr="00C44443">
              <w:rPr>
                <w:rFonts w:ascii="Calibri" w:hAnsi="Calibri" w:cs="Calibri"/>
                <w:sz w:val="20"/>
                <w:szCs w:val="20"/>
              </w:rPr>
              <w:t xml:space="preserve">Create a </w:t>
            </w:r>
            <w:r w:rsidR="0077645C" w:rsidRPr="00C44443">
              <w:rPr>
                <w:rFonts w:ascii="Calibri" w:hAnsi="Calibri" w:cs="Calibri"/>
                <w:sz w:val="20"/>
                <w:szCs w:val="20"/>
              </w:rPr>
              <w:t xml:space="preserve">lifestyle inventory </w:t>
            </w:r>
            <w:r w:rsidR="0077645C" w:rsidRPr="00EF381B">
              <w:rPr>
                <w:rFonts w:ascii="Calibri" w:hAnsi="Calibri" w:cs="Calibri"/>
                <w:noProof/>
                <w:sz w:val="20"/>
                <w:szCs w:val="20"/>
              </w:rPr>
              <w:t>checklist</w:t>
            </w:r>
            <w:r w:rsidR="0077645C" w:rsidRPr="00C44443">
              <w:rPr>
                <w:rFonts w:ascii="Calibri" w:hAnsi="Calibri" w:cs="Calibri"/>
                <w:sz w:val="20"/>
                <w:szCs w:val="20"/>
              </w:rPr>
              <w:t>.</w:t>
            </w:r>
            <w:r w:rsidRPr="00C44443">
              <w:rPr>
                <w:rFonts w:ascii="Calibri" w:hAnsi="Calibri" w:cs="Calibri"/>
                <w:sz w:val="20"/>
                <w:szCs w:val="20"/>
              </w:rPr>
              <w:t xml:space="preserve"> Review your own current habits</w:t>
            </w:r>
          </w:p>
          <w:p w14:paraId="165F601D" w14:textId="77777777" w:rsidR="00055555" w:rsidRPr="00C44443" w:rsidRDefault="00055555" w:rsidP="00055555">
            <w:pPr>
              <w:rPr>
                <w:rFonts w:ascii="Calibri" w:hAnsi="Calibri" w:cs="Calibri"/>
                <w:sz w:val="20"/>
                <w:szCs w:val="20"/>
              </w:rPr>
            </w:pPr>
          </w:p>
          <w:p w14:paraId="63F704F6" w14:textId="77777777" w:rsidR="00055555" w:rsidRPr="00C44443" w:rsidRDefault="00055555" w:rsidP="00055555">
            <w:pPr>
              <w:rPr>
                <w:rFonts w:ascii="Calibri" w:hAnsi="Calibri" w:cs="Calibri"/>
                <w:sz w:val="20"/>
                <w:szCs w:val="20"/>
              </w:rPr>
            </w:pPr>
          </w:p>
          <w:p w14:paraId="168635B3" w14:textId="77777777" w:rsidR="00055555" w:rsidRPr="00C44443" w:rsidRDefault="00055555" w:rsidP="00055555">
            <w:pPr>
              <w:rPr>
                <w:rFonts w:ascii="Calibri" w:hAnsi="Calibri" w:cs="Calibri"/>
                <w:sz w:val="20"/>
                <w:szCs w:val="20"/>
              </w:rPr>
            </w:pPr>
          </w:p>
          <w:p w14:paraId="35C6CFD2" w14:textId="77777777" w:rsidR="00055555" w:rsidRPr="00C44443" w:rsidRDefault="00055555" w:rsidP="00055555">
            <w:pPr>
              <w:rPr>
                <w:rFonts w:ascii="Calibri" w:hAnsi="Calibri" w:cs="Calibri"/>
                <w:sz w:val="20"/>
                <w:szCs w:val="20"/>
              </w:rPr>
            </w:pPr>
          </w:p>
          <w:p w14:paraId="271F832F" w14:textId="77777777" w:rsidR="00055555" w:rsidRPr="00C44443" w:rsidRDefault="00055555" w:rsidP="00055555">
            <w:pPr>
              <w:rPr>
                <w:rFonts w:ascii="Calibri" w:hAnsi="Calibri" w:cs="Calibri"/>
                <w:sz w:val="20"/>
                <w:szCs w:val="20"/>
              </w:rPr>
            </w:pPr>
          </w:p>
          <w:p w14:paraId="7EF85805" w14:textId="77777777" w:rsidR="00055555" w:rsidRPr="00C44443" w:rsidRDefault="00055555" w:rsidP="00055555">
            <w:pPr>
              <w:rPr>
                <w:rFonts w:ascii="Calibri" w:hAnsi="Calibri" w:cs="Calibri"/>
                <w:sz w:val="20"/>
                <w:szCs w:val="20"/>
              </w:rPr>
            </w:pPr>
          </w:p>
          <w:p w14:paraId="1855AFA1" w14:textId="77777777" w:rsidR="00055555" w:rsidRPr="00C44443" w:rsidRDefault="00055555" w:rsidP="00055555">
            <w:pPr>
              <w:rPr>
                <w:rFonts w:ascii="Calibri" w:hAnsi="Calibri" w:cs="Calibri"/>
                <w:sz w:val="20"/>
                <w:szCs w:val="20"/>
              </w:rPr>
            </w:pPr>
          </w:p>
        </w:tc>
        <w:tc>
          <w:tcPr>
            <w:tcW w:w="2789" w:type="dxa"/>
            <w:tcMar>
              <w:top w:w="144" w:type="dxa"/>
              <w:left w:w="144" w:type="dxa"/>
              <w:bottom w:w="144" w:type="dxa"/>
              <w:right w:w="144" w:type="dxa"/>
            </w:tcMar>
          </w:tcPr>
          <w:p w14:paraId="1FF14E1B" w14:textId="0A1735CD" w:rsidR="33467D73" w:rsidRDefault="33467D73" w:rsidP="385D7AE8">
            <w:pPr>
              <w:rPr>
                <w:rFonts w:ascii="Helvetica" w:eastAsia="Helvetica" w:hAnsi="Helvetica" w:cs="Helvetica"/>
                <w:color w:val="333333"/>
                <w:sz w:val="27"/>
                <w:szCs w:val="27"/>
              </w:rPr>
            </w:pPr>
            <w:r>
              <w:fldChar w:fldCharType="begin"/>
            </w:r>
            <w:r>
              <w:instrText xml:space="preserve">HYPERLINK "https://healthforceminnesota.org/hccc/files/BFS-Competency-2-Healthy-Living.docx" </w:instrText>
            </w:r>
            <w:r>
              <w:fldChar w:fldCharType="separate"/>
            </w:r>
            <w:r w:rsidR="0A1411E1" w:rsidRPr="385D7AE8">
              <w:rPr>
                <w:rStyle w:val="Hyperlink"/>
                <w:rFonts w:ascii="Helvetica" w:eastAsia="Helvetica" w:hAnsi="Helvetica" w:cs="Helvetica"/>
                <w:sz w:val="27"/>
                <w:szCs w:val="27"/>
              </w:rPr>
              <w:t>BFS Competency 2</w:t>
            </w:r>
            <w:ins w:id="83" w:author="Hemmerling, Sabrina L" w:date="2024-09-23T20:45:00Z">
              <w:r>
                <w:fldChar w:fldCharType="end"/>
              </w:r>
            </w:ins>
            <w:r w:rsidR="0A1411E1" w:rsidRPr="385D7AE8">
              <w:rPr>
                <w:rFonts w:ascii="Helvetica" w:eastAsia="Helvetica" w:hAnsi="Helvetica" w:cs="Helvetica"/>
                <w:color w:val="333333"/>
                <w:sz w:val="27"/>
                <w:szCs w:val="27"/>
              </w:rPr>
              <w:t>: Healthy Living</w:t>
            </w:r>
          </w:p>
          <w:p w14:paraId="717BA621" w14:textId="7C6D1469" w:rsidR="33467D73" w:rsidRDefault="33467D73" w:rsidP="385D7AE8">
            <w:pPr>
              <w:rPr>
                <w:rFonts w:ascii="Helvetica" w:eastAsia="Helvetica" w:hAnsi="Helvetica" w:cs="Helvetica"/>
                <w:color w:val="333333"/>
                <w:sz w:val="27"/>
                <w:szCs w:val="27"/>
              </w:rPr>
            </w:pPr>
          </w:p>
          <w:p w14:paraId="6AB12E4E" w14:textId="0E93E6F3" w:rsidR="33467D73" w:rsidRDefault="33467D73" w:rsidP="385D7AE8">
            <w:pPr>
              <w:rPr>
                <w:rFonts w:ascii="Helvetica" w:eastAsia="Helvetica" w:hAnsi="Helvetica" w:cs="Helvetica"/>
                <w:color w:val="333333"/>
                <w:sz w:val="27"/>
                <w:szCs w:val="27"/>
              </w:rPr>
            </w:pPr>
            <w:r>
              <w:fldChar w:fldCharType="begin"/>
            </w:r>
            <w:r>
              <w:instrText xml:space="preserve">HYPERLINK "https://healthforceminnesota.org/hccc/files/BFS-Competency-2-Professional-and-Personal-Health-Behaviors2.docx" </w:instrText>
            </w:r>
            <w:r>
              <w:fldChar w:fldCharType="separate"/>
            </w:r>
            <w:r w:rsidR="0A1411E1" w:rsidRPr="385D7AE8">
              <w:rPr>
                <w:rStyle w:val="Hyperlink"/>
                <w:rFonts w:ascii="Helvetica" w:eastAsia="Helvetica" w:hAnsi="Helvetica" w:cs="Helvetica"/>
                <w:sz w:val="27"/>
                <w:szCs w:val="27"/>
              </w:rPr>
              <w:t>BFS Competency 2</w:t>
            </w:r>
            <w:ins w:id="84" w:author="Hemmerling, Sabrina L" w:date="2024-09-23T20:45:00Z">
              <w:r>
                <w:fldChar w:fldCharType="end"/>
              </w:r>
            </w:ins>
            <w:r w:rsidR="0A1411E1" w:rsidRPr="385D7AE8">
              <w:rPr>
                <w:rFonts w:ascii="Helvetica" w:eastAsia="Helvetica" w:hAnsi="Helvetica" w:cs="Helvetica"/>
                <w:color w:val="333333"/>
                <w:sz w:val="27"/>
                <w:szCs w:val="27"/>
              </w:rPr>
              <w:t>: Professional and Personal Health Behaviors</w:t>
            </w:r>
          </w:p>
          <w:p w14:paraId="4E6D8B52" w14:textId="3BABF1A6" w:rsidR="33467D73" w:rsidRDefault="33467D73" w:rsidP="0E3C8CA7">
            <w:pPr>
              <w:rPr>
                <w:del w:id="85" w:author="Hemmerling, Sabrina L" w:date="2024-09-23T21:19:00Z" w16du:dateUtc="2024-09-23T21:19:10Z"/>
                <w:rFonts w:ascii="Helvetica" w:eastAsia="Helvetica" w:hAnsi="Helvetica" w:cs="Helvetica"/>
                <w:color w:val="333333"/>
                <w:sz w:val="27"/>
                <w:szCs w:val="27"/>
              </w:rPr>
            </w:pPr>
          </w:p>
          <w:p w14:paraId="14305554" w14:textId="0117E8F3" w:rsidR="33467D73" w:rsidRDefault="33467D73">
            <w:pPr>
              <w:spacing w:line="259" w:lineRule="auto"/>
              <w:rPr>
                <w:ins w:id="86" w:author="Hemmerling, Sabrina L" w:date="2024-09-23T21:19:00Z" w16du:dateUtc="2024-09-23T21:19:15Z"/>
                <w:rFonts w:ascii="Helvetica" w:eastAsia="Helvetica" w:hAnsi="Helvetica" w:cs="Helvetica"/>
                <w:color w:val="333333"/>
                <w:sz w:val="27"/>
                <w:szCs w:val="27"/>
              </w:rPr>
              <w:pPrChange w:id="87" w:author="Hemmerling, Sabrina L" w:date="2024-09-23T21:19:00Z">
                <w:pPr/>
              </w:pPrChange>
            </w:pPr>
          </w:p>
          <w:p w14:paraId="5C310A08" w14:textId="69A0AD93" w:rsidR="33467D73" w:rsidRDefault="33467D73" w:rsidP="0E3C8CA7">
            <w:pPr>
              <w:spacing w:line="259" w:lineRule="auto"/>
              <w:rPr>
                <w:ins w:id="88" w:author="Hemmerling, Sabrina L" w:date="2024-09-23T21:19:00Z" w16du:dateUtc="2024-09-23T21:19:16Z"/>
                <w:rFonts w:ascii="Helvetica" w:eastAsia="Helvetica" w:hAnsi="Helvetica" w:cs="Helvetica"/>
                <w:color w:val="333333"/>
                <w:sz w:val="27"/>
                <w:szCs w:val="27"/>
              </w:rPr>
            </w:pPr>
          </w:p>
          <w:p w14:paraId="63604087" w14:textId="7E454336" w:rsidR="33467D73" w:rsidRDefault="33467D73" w:rsidP="0E3C8CA7">
            <w:pPr>
              <w:spacing w:line="259" w:lineRule="auto"/>
              <w:rPr>
                <w:ins w:id="89" w:author="Hemmerling, Sabrina L" w:date="2024-09-23T21:19:00Z" w16du:dateUtc="2024-09-23T21:19:16Z"/>
                <w:rFonts w:ascii="Helvetica" w:eastAsia="Helvetica" w:hAnsi="Helvetica" w:cs="Helvetica"/>
                <w:color w:val="333333"/>
                <w:sz w:val="27"/>
                <w:szCs w:val="27"/>
              </w:rPr>
            </w:pPr>
          </w:p>
          <w:p w14:paraId="680FBE96" w14:textId="4D60262D" w:rsidR="33467D73" w:rsidRDefault="33467D73" w:rsidP="1FDDE79A">
            <w:pPr>
              <w:spacing w:line="259" w:lineRule="auto"/>
              <w:rPr>
                <w:rFonts w:ascii="Helvetica" w:eastAsia="Helvetica" w:hAnsi="Helvetica" w:cs="Helvetica"/>
                <w:color w:val="333333"/>
                <w:sz w:val="27"/>
                <w:szCs w:val="27"/>
              </w:rPr>
            </w:pPr>
          </w:p>
          <w:p w14:paraId="3C03150F" w14:textId="6DA7136B" w:rsidR="33467D73" w:rsidRDefault="33467D73" w:rsidP="1FDDE79A">
            <w:pPr>
              <w:spacing w:line="259" w:lineRule="auto"/>
              <w:rPr>
                <w:rFonts w:ascii="Helvetica" w:eastAsia="Helvetica" w:hAnsi="Helvetica" w:cs="Helvetica"/>
                <w:color w:val="333333"/>
                <w:sz w:val="27"/>
                <w:szCs w:val="27"/>
              </w:rPr>
            </w:pPr>
          </w:p>
          <w:p w14:paraId="4B0D62BD" w14:textId="0B6D8A24" w:rsidR="33467D73" w:rsidRDefault="33467D73" w:rsidP="1FDDE79A">
            <w:pPr>
              <w:spacing w:line="259" w:lineRule="auto"/>
              <w:rPr>
                <w:rFonts w:ascii="Helvetica" w:eastAsia="Helvetica" w:hAnsi="Helvetica" w:cs="Helvetica"/>
                <w:color w:val="333333"/>
                <w:rPrChange w:id="90" w:author="Hemmerling, Sabrina L" w:date="2024-09-23T21:21:00Z">
                  <w:rPr>
                    <w:rFonts w:ascii="Helvetica" w:eastAsia="Helvetica" w:hAnsi="Helvetica" w:cs="Helvetica"/>
                    <w:color w:val="333333"/>
                    <w:sz w:val="27"/>
                    <w:szCs w:val="27"/>
                  </w:rPr>
                </w:rPrChange>
              </w:rPr>
            </w:pPr>
          </w:p>
        </w:tc>
      </w:tr>
      <w:tr w:rsidR="00055555" w:rsidRPr="00C44443" w14:paraId="0945F34E" w14:textId="77777777" w:rsidTr="089186CD">
        <w:trPr>
          <w:trHeight w:val="300"/>
        </w:trPr>
        <w:tc>
          <w:tcPr>
            <w:tcW w:w="2025" w:type="dxa"/>
            <w:tcMar>
              <w:top w:w="144" w:type="dxa"/>
              <w:left w:w="144" w:type="dxa"/>
              <w:bottom w:w="144" w:type="dxa"/>
              <w:right w:w="144" w:type="dxa"/>
            </w:tcMar>
          </w:tcPr>
          <w:p w14:paraId="5FED45EA" w14:textId="77777777" w:rsidR="00055555" w:rsidRPr="00C44443" w:rsidRDefault="00055555" w:rsidP="00055555">
            <w:pPr>
              <w:ind w:left="270" w:hanging="270"/>
              <w:rPr>
                <w:rFonts w:ascii="Calibri" w:hAnsi="Calibri" w:cs="Calibri"/>
                <w:sz w:val="20"/>
                <w:szCs w:val="20"/>
              </w:rPr>
            </w:pPr>
          </w:p>
        </w:tc>
        <w:tc>
          <w:tcPr>
            <w:tcW w:w="2029" w:type="dxa"/>
            <w:tcMar>
              <w:top w:w="144" w:type="dxa"/>
              <w:left w:w="144" w:type="dxa"/>
              <w:bottom w:w="144" w:type="dxa"/>
              <w:right w:w="144" w:type="dxa"/>
            </w:tcMar>
          </w:tcPr>
          <w:p w14:paraId="2CA00EE1" w14:textId="14D63579" w:rsidR="00055555" w:rsidRPr="00C44443" w:rsidRDefault="00055555" w:rsidP="00055555">
            <w:pPr>
              <w:ind w:left="317" w:hanging="317"/>
              <w:rPr>
                <w:rFonts w:ascii="Calibri" w:hAnsi="Calibri" w:cs="Calibri"/>
                <w:sz w:val="20"/>
                <w:szCs w:val="20"/>
              </w:rPr>
            </w:pPr>
            <w:r w:rsidRPr="00C44443">
              <w:rPr>
                <w:rFonts w:ascii="Calibri" w:hAnsi="Calibri" w:cs="Calibri"/>
                <w:sz w:val="20"/>
                <w:szCs w:val="20"/>
              </w:rPr>
              <w:t xml:space="preserve">2B. Discuss behaviors that promote health and wellness. </w:t>
            </w:r>
          </w:p>
          <w:p w14:paraId="1367A4A8" w14:textId="77777777" w:rsidR="00055555" w:rsidRPr="00C44443" w:rsidRDefault="00055555" w:rsidP="00055555">
            <w:pPr>
              <w:ind w:left="227" w:hanging="227"/>
              <w:rPr>
                <w:rFonts w:ascii="Calibri" w:hAnsi="Calibri" w:cs="Calibri"/>
                <w:sz w:val="20"/>
                <w:szCs w:val="20"/>
              </w:rPr>
            </w:pPr>
          </w:p>
        </w:tc>
        <w:tc>
          <w:tcPr>
            <w:tcW w:w="3465" w:type="dxa"/>
            <w:tcMar>
              <w:top w:w="144" w:type="dxa"/>
              <w:left w:w="144" w:type="dxa"/>
              <w:bottom w:w="144" w:type="dxa"/>
              <w:right w:w="144" w:type="dxa"/>
            </w:tcMar>
          </w:tcPr>
          <w:p w14:paraId="0A248F7C" w14:textId="77777777" w:rsidR="00055555" w:rsidRPr="00C44443" w:rsidRDefault="00055555" w:rsidP="00C756CA">
            <w:pPr>
              <w:ind w:left="304" w:hanging="304"/>
              <w:rPr>
                <w:rFonts w:ascii="Calibri" w:hAnsi="Calibri" w:cs="Calibri"/>
                <w:sz w:val="20"/>
                <w:szCs w:val="20"/>
              </w:rPr>
            </w:pPr>
            <w:r w:rsidRPr="00C44443">
              <w:rPr>
                <w:rFonts w:ascii="Calibri" w:hAnsi="Calibri" w:cs="Calibri"/>
                <w:sz w:val="20"/>
                <w:szCs w:val="20"/>
              </w:rPr>
              <w:t>2B. Behaviors that promote health and wellness</w:t>
            </w:r>
          </w:p>
          <w:p w14:paraId="37A14258" w14:textId="77777777" w:rsidR="00055555" w:rsidRPr="00C44443" w:rsidRDefault="00055555" w:rsidP="00055555">
            <w:pPr>
              <w:rPr>
                <w:rFonts w:ascii="Calibri" w:hAnsi="Calibri" w:cs="Calibri"/>
                <w:sz w:val="20"/>
                <w:szCs w:val="20"/>
              </w:rPr>
            </w:pPr>
          </w:p>
          <w:p w14:paraId="407AE995" w14:textId="2FEAA5F1" w:rsidR="00055555" w:rsidRPr="00C44443" w:rsidRDefault="101E4FC0" w:rsidP="00055555">
            <w:pPr>
              <w:rPr>
                <w:rFonts w:ascii="Calibri" w:hAnsi="Calibri" w:cs="Calibri"/>
                <w:sz w:val="20"/>
                <w:szCs w:val="20"/>
              </w:rPr>
            </w:pPr>
            <w:r w:rsidRPr="609C0EA5">
              <w:rPr>
                <w:rFonts w:ascii="Calibri" w:hAnsi="Calibri" w:cs="Calibri"/>
                <w:sz w:val="20"/>
                <w:szCs w:val="20"/>
              </w:rPr>
              <w:t>Open mind</w:t>
            </w:r>
            <w:r w:rsidR="00055555" w:rsidRPr="609C0EA5">
              <w:rPr>
                <w:rFonts w:ascii="Calibri" w:hAnsi="Calibri" w:cs="Calibri"/>
                <w:sz w:val="20"/>
                <w:szCs w:val="20"/>
              </w:rPr>
              <w:t>/willingness to learn</w:t>
            </w:r>
          </w:p>
          <w:p w14:paraId="465FDB23" w14:textId="77777777" w:rsidR="00055555" w:rsidRPr="00C44443" w:rsidRDefault="00055555" w:rsidP="004D5CBD">
            <w:pPr>
              <w:numPr>
                <w:ilvl w:val="0"/>
                <w:numId w:val="21"/>
              </w:numPr>
              <w:rPr>
                <w:rFonts w:ascii="Calibri" w:hAnsi="Calibri" w:cs="Calibri"/>
                <w:sz w:val="20"/>
                <w:szCs w:val="20"/>
              </w:rPr>
            </w:pPr>
            <w:r w:rsidRPr="00C44443">
              <w:rPr>
                <w:rFonts w:ascii="Calibri" w:hAnsi="Calibri" w:cs="Calibri"/>
                <w:sz w:val="20"/>
                <w:szCs w:val="20"/>
              </w:rPr>
              <w:t>Self-assessment of health issues</w:t>
            </w:r>
          </w:p>
          <w:p w14:paraId="666697AB" w14:textId="77777777" w:rsidR="00055555" w:rsidRPr="00C44443" w:rsidRDefault="00055555" w:rsidP="004D5CBD">
            <w:pPr>
              <w:numPr>
                <w:ilvl w:val="0"/>
                <w:numId w:val="21"/>
              </w:numPr>
              <w:rPr>
                <w:rFonts w:ascii="Calibri" w:hAnsi="Calibri" w:cs="Calibri"/>
                <w:sz w:val="20"/>
                <w:szCs w:val="20"/>
              </w:rPr>
            </w:pPr>
            <w:r w:rsidRPr="00C44443">
              <w:rPr>
                <w:rFonts w:ascii="Calibri" w:hAnsi="Calibri" w:cs="Calibri"/>
                <w:sz w:val="20"/>
                <w:szCs w:val="20"/>
              </w:rPr>
              <w:t>Determination</w:t>
            </w:r>
          </w:p>
          <w:p w14:paraId="08D55FAE" w14:textId="77777777" w:rsidR="00055555" w:rsidRPr="00C44443" w:rsidRDefault="00055555" w:rsidP="004D5CBD">
            <w:pPr>
              <w:numPr>
                <w:ilvl w:val="0"/>
                <w:numId w:val="21"/>
              </w:numPr>
              <w:rPr>
                <w:rFonts w:ascii="Calibri" w:hAnsi="Calibri" w:cs="Calibri"/>
                <w:sz w:val="20"/>
                <w:szCs w:val="20"/>
              </w:rPr>
            </w:pPr>
            <w:r w:rsidRPr="00C44443">
              <w:rPr>
                <w:rFonts w:ascii="Calibri" w:hAnsi="Calibri" w:cs="Calibri"/>
                <w:sz w:val="20"/>
                <w:szCs w:val="20"/>
              </w:rPr>
              <w:t>Patience</w:t>
            </w:r>
          </w:p>
          <w:p w14:paraId="7CC4408B" w14:textId="77777777" w:rsidR="00055555" w:rsidRPr="00C44443" w:rsidRDefault="00055555" w:rsidP="004D5CBD">
            <w:pPr>
              <w:numPr>
                <w:ilvl w:val="0"/>
                <w:numId w:val="21"/>
              </w:numPr>
              <w:rPr>
                <w:rFonts w:ascii="Calibri" w:hAnsi="Calibri" w:cs="Calibri"/>
                <w:sz w:val="20"/>
                <w:szCs w:val="20"/>
              </w:rPr>
            </w:pPr>
            <w:r w:rsidRPr="00C44443">
              <w:rPr>
                <w:rFonts w:ascii="Calibri" w:hAnsi="Calibri" w:cs="Calibri"/>
                <w:sz w:val="20"/>
                <w:szCs w:val="20"/>
              </w:rPr>
              <w:t>Peaceful demeanor</w:t>
            </w:r>
          </w:p>
          <w:p w14:paraId="0FED0664" w14:textId="77777777" w:rsidR="00055555" w:rsidRPr="00C44443" w:rsidRDefault="00055555" w:rsidP="004D5CBD">
            <w:pPr>
              <w:numPr>
                <w:ilvl w:val="0"/>
                <w:numId w:val="21"/>
              </w:numPr>
              <w:rPr>
                <w:rFonts w:ascii="Calibri" w:hAnsi="Calibri" w:cs="Calibri"/>
                <w:sz w:val="20"/>
                <w:szCs w:val="20"/>
              </w:rPr>
            </w:pPr>
            <w:r w:rsidRPr="00C44443">
              <w:rPr>
                <w:rFonts w:ascii="Calibri" w:hAnsi="Calibri" w:cs="Calibri"/>
                <w:sz w:val="20"/>
                <w:szCs w:val="20"/>
              </w:rPr>
              <w:t>Learn from previous mistakes</w:t>
            </w:r>
          </w:p>
        </w:tc>
        <w:tc>
          <w:tcPr>
            <w:tcW w:w="2652" w:type="dxa"/>
            <w:tcMar>
              <w:top w:w="144" w:type="dxa"/>
              <w:left w:w="144" w:type="dxa"/>
              <w:bottom w:w="144" w:type="dxa"/>
              <w:right w:w="144" w:type="dxa"/>
            </w:tcMar>
          </w:tcPr>
          <w:p w14:paraId="131AE167" w14:textId="25F1A87D" w:rsidR="00055555" w:rsidRPr="00C44443" w:rsidRDefault="00055555">
            <w:pPr>
              <w:spacing w:line="278" w:lineRule="auto"/>
              <w:ind w:left="180"/>
              <w:rPr>
                <w:rFonts w:asciiTheme="minorHAnsi" w:eastAsiaTheme="minorEastAsia" w:hAnsiTheme="minorHAnsi" w:cstheme="minorBidi"/>
                <w:color w:val="000000" w:themeColor="text1"/>
                <w:sz w:val="20"/>
                <w:szCs w:val="20"/>
              </w:rPr>
              <w:pPrChange w:id="91" w:author="Hemmerling, Sabrina L" w:date="2024-09-23T21:09:00Z">
                <w:pPr/>
              </w:pPrChange>
            </w:pPr>
          </w:p>
        </w:tc>
        <w:tc>
          <w:tcPr>
            <w:tcW w:w="2789" w:type="dxa"/>
            <w:tcMar>
              <w:top w:w="144" w:type="dxa"/>
              <w:left w:w="144" w:type="dxa"/>
              <w:bottom w:w="144" w:type="dxa"/>
              <w:right w:w="144" w:type="dxa"/>
            </w:tcMar>
          </w:tcPr>
          <w:p w14:paraId="1CF210E4" w14:textId="32AE7454" w:rsidR="0E3C8CA7" w:rsidRDefault="0E3C8CA7">
            <w:pPr>
              <w:spacing w:line="278" w:lineRule="auto"/>
              <w:ind w:left="180"/>
              <w:rPr>
                <w:rFonts w:asciiTheme="minorHAnsi" w:eastAsiaTheme="minorEastAsia" w:hAnsiTheme="minorHAnsi" w:cstheme="minorBidi"/>
                <w:color w:val="000000" w:themeColor="text1"/>
              </w:rPr>
              <w:pPrChange w:id="92" w:author="Hemmerling, Sabrina L" w:date="2024-09-24T15:25:00Z">
                <w:pPr>
                  <w:pStyle w:val="ListParagraph"/>
                  <w:spacing w:line="278" w:lineRule="auto"/>
                  <w:ind w:left="180"/>
                </w:pPr>
              </w:pPrChange>
            </w:pPr>
          </w:p>
          <w:p w14:paraId="4C8A321F" w14:textId="588538C7" w:rsidR="0E3C8CA7" w:rsidRDefault="0E3C8CA7" w:rsidP="0E3C8CA7">
            <w:pPr>
              <w:rPr>
                <w:rFonts w:ascii="Helvetica" w:eastAsia="Helvetica" w:hAnsi="Helvetica" w:cs="Helvetica"/>
                <w:sz w:val="27"/>
                <w:szCs w:val="27"/>
              </w:rPr>
            </w:pPr>
          </w:p>
          <w:p w14:paraId="248CAB1E" w14:textId="164730B5" w:rsidR="33467D73" w:rsidRDefault="33467D73" w:rsidP="385D7AE8">
            <w:pPr>
              <w:rPr>
                <w:rFonts w:ascii="Helvetica" w:eastAsia="Helvetica" w:hAnsi="Helvetica" w:cs="Helvetica"/>
                <w:color w:val="333333"/>
                <w:sz w:val="27"/>
                <w:szCs w:val="27"/>
              </w:rPr>
            </w:pPr>
            <w:r>
              <w:fldChar w:fldCharType="begin"/>
            </w:r>
            <w:r>
              <w:instrText xml:space="preserve">HYPERLINK "https://healthforceminnesota.org/hccc/files/BFS-Competency-2-Stress-Management-Activity2.docx" </w:instrText>
            </w:r>
            <w:r>
              <w:fldChar w:fldCharType="separate"/>
            </w:r>
            <w:r w:rsidR="4CED9FAD" w:rsidRPr="385D7AE8">
              <w:rPr>
                <w:rStyle w:val="Hyperlink"/>
                <w:rFonts w:ascii="Helvetica" w:eastAsia="Helvetica" w:hAnsi="Helvetica" w:cs="Helvetica"/>
                <w:sz w:val="27"/>
                <w:szCs w:val="27"/>
              </w:rPr>
              <w:t>BFS Competency 2</w:t>
            </w:r>
            <w:ins w:id="93" w:author="Hemmerling, Sabrina L" w:date="2024-09-23T20:47:00Z">
              <w:r>
                <w:fldChar w:fldCharType="end"/>
              </w:r>
            </w:ins>
            <w:r w:rsidR="4CED9FAD" w:rsidRPr="385D7AE8">
              <w:rPr>
                <w:rFonts w:ascii="Helvetica" w:eastAsia="Helvetica" w:hAnsi="Helvetica" w:cs="Helvetica"/>
                <w:color w:val="333333"/>
                <w:sz w:val="27"/>
                <w:szCs w:val="27"/>
              </w:rPr>
              <w:t>: Stress Management Activity</w:t>
            </w:r>
          </w:p>
          <w:p w14:paraId="2592EC1E" w14:textId="51550434" w:rsidR="33467D73" w:rsidRDefault="33467D73" w:rsidP="385D7AE8">
            <w:pPr>
              <w:rPr>
                <w:rFonts w:ascii="Helvetica" w:eastAsia="Helvetica" w:hAnsi="Helvetica" w:cs="Helvetica"/>
                <w:color w:val="333333"/>
                <w:sz w:val="27"/>
                <w:szCs w:val="27"/>
              </w:rPr>
            </w:pPr>
          </w:p>
          <w:p w14:paraId="27927837" w14:textId="5ED35C81" w:rsidR="33467D73" w:rsidRDefault="33467D73" w:rsidP="385D7AE8">
            <w:pPr>
              <w:rPr>
                <w:rFonts w:ascii="Helvetica" w:eastAsia="Helvetica" w:hAnsi="Helvetica" w:cs="Helvetica"/>
                <w:sz w:val="27"/>
                <w:szCs w:val="27"/>
              </w:rPr>
            </w:pPr>
            <w:r>
              <w:fldChar w:fldCharType="begin"/>
            </w:r>
            <w:r>
              <w:instrText xml:space="preserve">HYPERLINK "https://healthforceminnesota.org/hccc/files/BFS-Competency-2-Choose-my-Plate-Personal-Plan2.docx" </w:instrText>
            </w:r>
            <w:r>
              <w:fldChar w:fldCharType="separate"/>
            </w:r>
            <w:r w:rsidR="21FE1E83" w:rsidRPr="385D7AE8">
              <w:rPr>
                <w:rStyle w:val="Hyperlink"/>
                <w:rFonts w:ascii="Helvetica" w:eastAsia="Helvetica" w:hAnsi="Helvetica" w:cs="Helvetica"/>
                <w:sz w:val="27"/>
                <w:szCs w:val="27"/>
              </w:rPr>
              <w:t>BFS Competency 2</w:t>
            </w:r>
            <w:ins w:id="94" w:author="Hemmerling, Sabrina L" w:date="2024-09-23T20:49:00Z">
              <w:r>
                <w:fldChar w:fldCharType="end"/>
              </w:r>
            </w:ins>
            <w:r w:rsidR="21FE1E83" w:rsidRPr="385D7AE8">
              <w:rPr>
                <w:rFonts w:ascii="Helvetica" w:eastAsia="Helvetica" w:hAnsi="Helvetica" w:cs="Helvetica"/>
                <w:color w:val="333333"/>
                <w:sz w:val="27"/>
                <w:szCs w:val="27"/>
              </w:rPr>
              <w:t>: Choose my Plate Personal Plan</w:t>
            </w:r>
          </w:p>
          <w:p w14:paraId="5A457F9C" w14:textId="695CFAA3" w:rsidR="33467D73" w:rsidRDefault="33467D73" w:rsidP="385D7AE8">
            <w:pPr>
              <w:rPr>
                <w:rFonts w:ascii="Helvetica" w:eastAsia="Helvetica" w:hAnsi="Helvetica" w:cs="Helvetica"/>
                <w:color w:val="333333"/>
                <w:sz w:val="27"/>
                <w:szCs w:val="27"/>
              </w:rPr>
            </w:pPr>
          </w:p>
          <w:p w14:paraId="463D57FF" w14:textId="1BE667BE" w:rsidR="33467D73" w:rsidRDefault="33467D73" w:rsidP="385D7AE8">
            <w:pPr>
              <w:rPr>
                <w:rFonts w:ascii="Helvetica" w:eastAsia="Helvetica" w:hAnsi="Helvetica" w:cs="Helvetica"/>
                <w:sz w:val="27"/>
                <w:szCs w:val="27"/>
              </w:rPr>
            </w:pPr>
            <w:r>
              <w:lastRenderedPageBreak/>
              <w:fldChar w:fldCharType="begin"/>
            </w:r>
            <w:r>
              <w:instrText xml:space="preserve">HYPERLINK "https://healthforceminnesota.org/hccc/files/BFS-Competency-2-Lab-Yogurt-Making2.docx" </w:instrText>
            </w:r>
            <w:r>
              <w:fldChar w:fldCharType="separate"/>
            </w:r>
            <w:r w:rsidR="4CED9FAD" w:rsidRPr="385D7AE8">
              <w:rPr>
                <w:rStyle w:val="Hyperlink"/>
                <w:rFonts w:ascii="Helvetica" w:eastAsia="Helvetica" w:hAnsi="Helvetica" w:cs="Helvetica"/>
                <w:sz w:val="27"/>
                <w:szCs w:val="27"/>
              </w:rPr>
              <w:t>BFS Competency 2</w:t>
            </w:r>
            <w:ins w:id="95" w:author="Hemmerling, Sabrina L" w:date="2024-09-23T20:47:00Z">
              <w:r>
                <w:fldChar w:fldCharType="end"/>
              </w:r>
            </w:ins>
            <w:r w:rsidR="4CED9FAD" w:rsidRPr="385D7AE8">
              <w:rPr>
                <w:rFonts w:ascii="Helvetica" w:eastAsia="Helvetica" w:hAnsi="Helvetica" w:cs="Helvetica"/>
                <w:color w:val="333333"/>
                <w:sz w:val="27"/>
                <w:szCs w:val="27"/>
              </w:rPr>
              <w:t>: Lab Yogurt Making</w:t>
            </w:r>
          </w:p>
        </w:tc>
      </w:tr>
      <w:tr w:rsidR="00055555" w:rsidRPr="00C44443" w14:paraId="559418C7" w14:textId="77777777" w:rsidTr="089186CD">
        <w:trPr>
          <w:trHeight w:val="300"/>
        </w:trPr>
        <w:tc>
          <w:tcPr>
            <w:tcW w:w="2025" w:type="dxa"/>
            <w:tcMar>
              <w:top w:w="144" w:type="dxa"/>
              <w:left w:w="144" w:type="dxa"/>
              <w:bottom w:w="144" w:type="dxa"/>
              <w:right w:w="144" w:type="dxa"/>
            </w:tcMar>
          </w:tcPr>
          <w:p w14:paraId="5B93A45E" w14:textId="77777777" w:rsidR="00055555" w:rsidRPr="00C44443" w:rsidRDefault="00055555" w:rsidP="00055555">
            <w:pPr>
              <w:ind w:left="270" w:hanging="270"/>
              <w:rPr>
                <w:rFonts w:ascii="Calibri" w:hAnsi="Calibri" w:cs="Calibri"/>
                <w:sz w:val="20"/>
                <w:szCs w:val="20"/>
              </w:rPr>
            </w:pPr>
          </w:p>
        </w:tc>
        <w:tc>
          <w:tcPr>
            <w:tcW w:w="2029" w:type="dxa"/>
            <w:tcMar>
              <w:top w:w="144" w:type="dxa"/>
              <w:left w:w="144" w:type="dxa"/>
              <w:bottom w:w="144" w:type="dxa"/>
              <w:right w:w="144" w:type="dxa"/>
            </w:tcMar>
          </w:tcPr>
          <w:p w14:paraId="4A158A5B" w14:textId="031120B4" w:rsidR="00055555" w:rsidRPr="00C44443" w:rsidRDefault="00055555" w:rsidP="00C756CA">
            <w:pPr>
              <w:ind w:left="221" w:hanging="221"/>
              <w:rPr>
                <w:rFonts w:ascii="Calibri" w:hAnsi="Calibri" w:cs="Calibri"/>
                <w:sz w:val="20"/>
                <w:szCs w:val="20"/>
              </w:rPr>
            </w:pPr>
            <w:r w:rsidRPr="00C44443">
              <w:rPr>
                <w:rFonts w:ascii="Calibri" w:hAnsi="Calibri" w:cs="Calibri"/>
                <w:sz w:val="20"/>
                <w:szCs w:val="20"/>
              </w:rPr>
              <w:t>2C. Describe strategies for the prevention of diseases including health practices, screenings</w:t>
            </w:r>
            <w:r w:rsidR="00B8407B">
              <w:rPr>
                <w:rFonts w:ascii="Calibri" w:hAnsi="Calibri" w:cs="Calibri"/>
                <w:sz w:val="20"/>
                <w:szCs w:val="20"/>
              </w:rPr>
              <w:t>,</w:t>
            </w:r>
            <w:r w:rsidRPr="00C44443">
              <w:rPr>
                <w:rFonts w:ascii="Calibri" w:hAnsi="Calibri" w:cs="Calibri"/>
                <w:sz w:val="20"/>
                <w:szCs w:val="20"/>
              </w:rPr>
              <w:t xml:space="preserve"> </w:t>
            </w:r>
            <w:r w:rsidRPr="00B8407B">
              <w:rPr>
                <w:rFonts w:ascii="Calibri" w:hAnsi="Calibri" w:cs="Calibri"/>
                <w:noProof/>
                <w:sz w:val="20"/>
                <w:szCs w:val="20"/>
              </w:rPr>
              <w:t>and</w:t>
            </w:r>
            <w:r w:rsidRPr="00C44443">
              <w:rPr>
                <w:rFonts w:ascii="Calibri" w:hAnsi="Calibri" w:cs="Calibri"/>
                <w:sz w:val="20"/>
                <w:szCs w:val="20"/>
              </w:rPr>
              <w:t xml:space="preserve"> examinations.</w:t>
            </w:r>
          </w:p>
        </w:tc>
        <w:tc>
          <w:tcPr>
            <w:tcW w:w="3465" w:type="dxa"/>
            <w:tcMar>
              <w:top w:w="144" w:type="dxa"/>
              <w:left w:w="144" w:type="dxa"/>
              <w:bottom w:w="144" w:type="dxa"/>
              <w:right w:w="144" w:type="dxa"/>
            </w:tcMar>
          </w:tcPr>
          <w:p w14:paraId="6FAD8D0D" w14:textId="1E02D54C" w:rsidR="00055555" w:rsidRPr="00C44443" w:rsidRDefault="31FBDB17" w:rsidP="089186CD">
            <w:pPr>
              <w:ind w:left="394" w:hanging="394"/>
              <w:rPr>
                <w:ins w:id="96" w:author="Andersen Sibley, Diane M" w:date="2025-05-22T16:24:00Z" w16du:dateUtc="2025-05-22T16:24:06Z"/>
                <w:rFonts w:ascii="Calibri" w:hAnsi="Calibri" w:cs="Calibri"/>
                <w:sz w:val="20"/>
                <w:szCs w:val="20"/>
              </w:rPr>
            </w:pPr>
            <w:r w:rsidRPr="089186CD">
              <w:rPr>
                <w:rFonts w:ascii="Calibri" w:hAnsi="Calibri" w:cs="Calibri"/>
                <w:sz w:val="20"/>
                <w:szCs w:val="20"/>
              </w:rPr>
              <w:t>2C. Strategies for preventing diseases.</w:t>
            </w:r>
          </w:p>
          <w:p w14:paraId="1D34F698" w14:textId="61BDBC7B" w:rsidR="00055555" w:rsidRPr="00C44443" w:rsidRDefault="0BCF88F2">
            <w:pPr>
              <w:numPr>
                <w:ilvl w:val="0"/>
                <w:numId w:val="5"/>
              </w:numPr>
              <w:ind w:left="394" w:hanging="394"/>
              <w:rPr>
                <w:ins w:id="97" w:author="Andersen Sibley, Diane M" w:date="2025-05-22T16:24:00Z" w16du:dateUtc="2025-05-22T16:24:36Z"/>
                <w:rFonts w:cs="Calibri"/>
                <w:sz w:val="20"/>
                <w:szCs w:val="20"/>
              </w:rPr>
              <w:pPrChange w:id="98" w:author="Andersen Sibley, Diane M" w:date="2025-05-22T16:24:00Z">
                <w:pPr>
                  <w:pStyle w:val="ListParagraph"/>
                  <w:numPr>
                    <w:numId w:val="5"/>
                  </w:numPr>
                  <w:ind w:hanging="360"/>
                </w:pPr>
              </w:pPrChange>
            </w:pPr>
            <w:ins w:id="99" w:author="Andersen Sibley, Diane M" w:date="2025-05-22T16:24:00Z">
              <w:r w:rsidRPr="089186CD">
                <w:rPr>
                  <w:rFonts w:ascii="Calibri" w:hAnsi="Calibri" w:cs="Calibri"/>
                  <w:sz w:val="20"/>
                  <w:szCs w:val="20"/>
                  <w:vertAlign w:val="superscript"/>
                </w:rPr>
                <w:t>Health practices</w:t>
              </w:r>
            </w:ins>
          </w:p>
          <w:p w14:paraId="14CBAF35" w14:textId="0389C945" w:rsidR="00055555" w:rsidRPr="00C44443" w:rsidRDefault="0BCF88F2">
            <w:pPr>
              <w:numPr>
                <w:ilvl w:val="0"/>
                <w:numId w:val="5"/>
              </w:numPr>
              <w:ind w:left="394" w:hanging="394"/>
              <w:rPr>
                <w:ins w:id="100" w:author="Andersen Sibley, Diane M" w:date="2025-05-22T16:24:00Z" w16du:dateUtc="2025-05-22T16:24:36Z"/>
                <w:rFonts w:cs="Calibri"/>
                <w:sz w:val="20"/>
                <w:szCs w:val="20"/>
              </w:rPr>
              <w:pPrChange w:id="101" w:author="Andersen Sibley, Diane M" w:date="2025-05-22T16:24:00Z">
                <w:pPr>
                  <w:pStyle w:val="ListParagraph"/>
                  <w:numPr>
                    <w:numId w:val="5"/>
                  </w:numPr>
                  <w:ind w:hanging="360"/>
                </w:pPr>
              </w:pPrChange>
            </w:pPr>
            <w:ins w:id="102" w:author="Andersen Sibley, Diane M" w:date="2025-05-22T16:24:00Z">
              <w:r w:rsidRPr="089186CD">
                <w:rPr>
                  <w:rFonts w:ascii="Calibri" w:hAnsi="Calibri" w:cs="Calibri"/>
                  <w:sz w:val="20"/>
                  <w:szCs w:val="20"/>
                  <w:vertAlign w:val="superscript"/>
                </w:rPr>
                <w:t xml:space="preserve">Routine health </w:t>
              </w:r>
            </w:ins>
            <w:ins w:id="103" w:author="Andersen Sibley, Diane M" w:date="2025-05-22T16:25:00Z">
              <w:r w:rsidRPr="089186CD">
                <w:rPr>
                  <w:rFonts w:ascii="Calibri" w:hAnsi="Calibri" w:cs="Calibri"/>
                  <w:sz w:val="20"/>
                  <w:szCs w:val="20"/>
                  <w:vertAlign w:val="superscript"/>
                </w:rPr>
                <w:t>s</w:t>
              </w:r>
            </w:ins>
            <w:ins w:id="104" w:author="Andersen Sibley, Diane M" w:date="2025-05-22T16:24:00Z">
              <w:r w:rsidRPr="089186CD">
                <w:rPr>
                  <w:rFonts w:ascii="Calibri" w:hAnsi="Calibri" w:cs="Calibri"/>
                  <w:sz w:val="20"/>
                  <w:szCs w:val="20"/>
                  <w:vertAlign w:val="superscript"/>
                </w:rPr>
                <w:t>creenings</w:t>
              </w:r>
            </w:ins>
          </w:p>
          <w:p w14:paraId="6548CE1D" w14:textId="4810715B" w:rsidR="00055555" w:rsidRPr="00C44443" w:rsidRDefault="0BCF88F2">
            <w:pPr>
              <w:numPr>
                <w:ilvl w:val="0"/>
                <w:numId w:val="5"/>
              </w:numPr>
              <w:ind w:left="394" w:hanging="394"/>
              <w:rPr>
                <w:ins w:id="105" w:author="Andersen Sibley, Diane M" w:date="2025-05-22T16:24:00Z" w16du:dateUtc="2025-05-22T16:24:36Z"/>
                <w:rFonts w:cs="Calibri"/>
                <w:sz w:val="20"/>
                <w:szCs w:val="20"/>
                <w:vertAlign w:val="superscript"/>
              </w:rPr>
              <w:pPrChange w:id="106" w:author="Andersen Sibley, Diane M" w:date="2025-05-22T16:24:00Z">
                <w:pPr>
                  <w:pStyle w:val="ListParagraph"/>
                  <w:numPr>
                    <w:numId w:val="5"/>
                  </w:numPr>
                  <w:ind w:hanging="360"/>
                </w:pPr>
              </w:pPrChange>
            </w:pPr>
            <w:ins w:id="107" w:author="Andersen Sibley, Diane M" w:date="2025-05-22T16:25:00Z">
              <w:r w:rsidRPr="089186CD">
                <w:rPr>
                  <w:rFonts w:ascii="Calibri" w:hAnsi="Calibri" w:cs="Calibri"/>
                  <w:sz w:val="20"/>
                  <w:szCs w:val="20"/>
                  <w:vertAlign w:val="superscript"/>
                </w:rPr>
                <w:t>Routine e</w:t>
              </w:r>
            </w:ins>
            <w:ins w:id="108" w:author="Andersen Sibley, Diane M" w:date="2025-05-22T16:24:00Z">
              <w:r w:rsidRPr="089186CD">
                <w:rPr>
                  <w:rFonts w:ascii="Calibri" w:hAnsi="Calibri" w:cs="Calibri"/>
                  <w:sz w:val="20"/>
                  <w:szCs w:val="20"/>
                  <w:vertAlign w:val="superscript"/>
                </w:rPr>
                <w:t>xaminations</w:t>
              </w:r>
            </w:ins>
            <w:ins w:id="109" w:author="Andersen Sibley, Diane M" w:date="2025-05-22T16:25:00Z">
              <w:r w:rsidRPr="089186CD">
                <w:rPr>
                  <w:rFonts w:ascii="Calibri" w:hAnsi="Calibri" w:cs="Calibri"/>
                  <w:sz w:val="20"/>
                  <w:szCs w:val="20"/>
                  <w:vertAlign w:val="superscript"/>
                </w:rPr>
                <w:t>/checkups</w:t>
              </w:r>
            </w:ins>
          </w:p>
          <w:p w14:paraId="3769A797" w14:textId="7ED72891" w:rsidR="00055555" w:rsidRPr="00C44443" w:rsidRDefault="00055555" w:rsidP="00C756CA">
            <w:pPr>
              <w:ind w:left="394" w:hanging="394"/>
              <w:rPr>
                <w:rFonts w:ascii="Calibri" w:hAnsi="Calibri" w:cs="Calibri"/>
                <w:sz w:val="20"/>
                <w:szCs w:val="20"/>
              </w:rPr>
            </w:pPr>
          </w:p>
        </w:tc>
        <w:tc>
          <w:tcPr>
            <w:tcW w:w="2652" w:type="dxa"/>
            <w:tcMar>
              <w:top w:w="144" w:type="dxa"/>
              <w:left w:w="144" w:type="dxa"/>
              <w:bottom w:w="144" w:type="dxa"/>
              <w:right w:w="144" w:type="dxa"/>
            </w:tcMar>
          </w:tcPr>
          <w:p w14:paraId="6B4F2039" w14:textId="77777777" w:rsidR="00055555" w:rsidRPr="00C44443" w:rsidRDefault="00055555" w:rsidP="00055555">
            <w:pPr>
              <w:rPr>
                <w:rFonts w:ascii="Calibri" w:hAnsi="Calibri" w:cs="Calibri"/>
                <w:sz w:val="20"/>
                <w:szCs w:val="20"/>
              </w:rPr>
            </w:pPr>
          </w:p>
        </w:tc>
        <w:tc>
          <w:tcPr>
            <w:tcW w:w="2789" w:type="dxa"/>
            <w:tcMar>
              <w:top w:w="144" w:type="dxa"/>
              <w:left w:w="144" w:type="dxa"/>
              <w:bottom w:w="144" w:type="dxa"/>
              <w:right w:w="144" w:type="dxa"/>
            </w:tcMar>
          </w:tcPr>
          <w:p w14:paraId="493426B6" w14:textId="280E43E7" w:rsidR="33467D73" w:rsidRDefault="33467D73" w:rsidP="385D7AE8">
            <w:pPr>
              <w:rPr>
                <w:rFonts w:ascii="Calibri" w:eastAsia="Calibri" w:hAnsi="Calibri" w:cs="Calibri"/>
                <w:sz w:val="20"/>
                <w:szCs w:val="20"/>
              </w:rPr>
            </w:pPr>
            <w:r>
              <w:fldChar w:fldCharType="begin"/>
            </w:r>
            <w:r>
              <w:instrText xml:space="preserve">HYPERLINK "https://healthforceminnesota.org/hccc/files/BFS-Competency-2-Heart-Health-1-Final.docx" </w:instrText>
            </w:r>
            <w:r>
              <w:fldChar w:fldCharType="separate"/>
            </w:r>
            <w:r w:rsidR="08568086" w:rsidRPr="385D7AE8">
              <w:rPr>
                <w:rStyle w:val="Hyperlink"/>
                <w:rFonts w:ascii="Helvetica" w:eastAsia="Helvetica" w:hAnsi="Helvetica" w:cs="Helvetica"/>
                <w:sz w:val="27"/>
                <w:szCs w:val="27"/>
              </w:rPr>
              <w:t>BFS Competency 2</w:t>
            </w:r>
            <w:ins w:id="110" w:author="Hemmerling, Sabrina L" w:date="2024-09-23T20:45:00Z">
              <w:r>
                <w:fldChar w:fldCharType="end"/>
              </w:r>
            </w:ins>
            <w:r w:rsidR="08568086" w:rsidRPr="385D7AE8">
              <w:rPr>
                <w:rFonts w:ascii="Helvetica" w:eastAsia="Helvetica" w:hAnsi="Helvetica" w:cs="Helvetica"/>
                <w:color w:val="333333"/>
                <w:sz w:val="27"/>
                <w:szCs w:val="27"/>
              </w:rPr>
              <w:t>: Heart Health</w:t>
            </w:r>
          </w:p>
        </w:tc>
      </w:tr>
      <w:tr w:rsidR="00055555" w:rsidRPr="00C44443" w14:paraId="39CDB865" w14:textId="77777777" w:rsidTr="089186CD">
        <w:trPr>
          <w:trHeight w:val="300"/>
        </w:trPr>
        <w:tc>
          <w:tcPr>
            <w:tcW w:w="2025" w:type="dxa"/>
            <w:tcMar>
              <w:top w:w="144" w:type="dxa"/>
              <w:left w:w="144" w:type="dxa"/>
              <w:bottom w:w="144" w:type="dxa"/>
              <w:right w:w="144" w:type="dxa"/>
            </w:tcMar>
          </w:tcPr>
          <w:p w14:paraId="2D875DB1" w14:textId="77777777" w:rsidR="00055555" w:rsidRPr="00C44443" w:rsidRDefault="00055555" w:rsidP="00055555">
            <w:pPr>
              <w:rPr>
                <w:rFonts w:ascii="Calibri" w:hAnsi="Calibri" w:cs="Calibri"/>
                <w:sz w:val="20"/>
                <w:szCs w:val="20"/>
              </w:rPr>
            </w:pPr>
          </w:p>
        </w:tc>
        <w:tc>
          <w:tcPr>
            <w:tcW w:w="2029" w:type="dxa"/>
            <w:tcMar>
              <w:top w:w="144" w:type="dxa"/>
              <w:left w:w="144" w:type="dxa"/>
              <w:bottom w:w="144" w:type="dxa"/>
              <w:right w:w="144" w:type="dxa"/>
            </w:tcMar>
          </w:tcPr>
          <w:p w14:paraId="3D220925" w14:textId="26DCFBC1"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2D</w:t>
            </w:r>
            <w:r w:rsidRPr="00B8407B">
              <w:rPr>
                <w:rFonts w:ascii="Calibri" w:hAnsi="Calibri" w:cs="Calibri"/>
                <w:noProof/>
                <w:sz w:val="20"/>
                <w:szCs w:val="20"/>
              </w:rPr>
              <w:t>.</w:t>
            </w:r>
            <w:r w:rsidR="00B8407B">
              <w:rPr>
                <w:rFonts w:ascii="Calibri" w:hAnsi="Calibri" w:cs="Calibri"/>
                <w:noProof/>
                <w:sz w:val="20"/>
                <w:szCs w:val="20"/>
              </w:rPr>
              <w:t xml:space="preserve"> </w:t>
            </w:r>
            <w:r w:rsidRPr="00B8407B">
              <w:rPr>
                <w:rFonts w:ascii="Calibri" w:hAnsi="Calibri" w:cs="Calibri"/>
                <w:noProof/>
                <w:sz w:val="20"/>
                <w:szCs w:val="20"/>
              </w:rPr>
              <w:t>Investigate</w:t>
            </w:r>
            <w:r w:rsidRPr="00C44443">
              <w:rPr>
                <w:rFonts w:ascii="Calibri" w:hAnsi="Calibri" w:cs="Calibri"/>
                <w:sz w:val="20"/>
                <w:szCs w:val="20"/>
              </w:rPr>
              <w:t xml:space="preserve"> complementary and alternative medicine (CAM) as it relates to wellness and disease prevention.</w:t>
            </w:r>
          </w:p>
        </w:tc>
        <w:tc>
          <w:tcPr>
            <w:tcW w:w="3465" w:type="dxa"/>
            <w:tcMar>
              <w:top w:w="144" w:type="dxa"/>
              <w:left w:w="144" w:type="dxa"/>
              <w:bottom w:w="144" w:type="dxa"/>
              <w:right w:w="144" w:type="dxa"/>
            </w:tcMar>
          </w:tcPr>
          <w:p w14:paraId="5DC5B2F8" w14:textId="77777777" w:rsidR="00055555" w:rsidRPr="00C44443" w:rsidRDefault="00055555" w:rsidP="00C756CA">
            <w:pPr>
              <w:ind w:left="304" w:hanging="304"/>
              <w:rPr>
                <w:rFonts w:ascii="Calibri" w:hAnsi="Calibri" w:cs="Calibri"/>
                <w:sz w:val="20"/>
                <w:szCs w:val="20"/>
              </w:rPr>
            </w:pPr>
            <w:r w:rsidRPr="00C44443">
              <w:rPr>
                <w:rFonts w:ascii="Calibri" w:hAnsi="Calibri" w:cs="Calibri"/>
                <w:sz w:val="20"/>
                <w:szCs w:val="20"/>
              </w:rPr>
              <w:t xml:space="preserve">2D. Complementary &amp; Alternative Medicine </w:t>
            </w:r>
          </w:p>
          <w:p w14:paraId="046FCED5" w14:textId="77777777" w:rsidR="00055555" w:rsidRPr="00C44443" w:rsidRDefault="00055555" w:rsidP="004D5CBD">
            <w:pPr>
              <w:numPr>
                <w:ilvl w:val="0"/>
                <w:numId w:val="22"/>
              </w:numPr>
              <w:rPr>
                <w:rFonts w:ascii="Calibri" w:hAnsi="Calibri" w:cs="Calibri"/>
                <w:sz w:val="20"/>
                <w:szCs w:val="20"/>
              </w:rPr>
            </w:pPr>
            <w:r w:rsidRPr="00C44443">
              <w:rPr>
                <w:rFonts w:ascii="Calibri" w:hAnsi="Calibri" w:cs="Calibri"/>
                <w:sz w:val="20"/>
                <w:szCs w:val="20"/>
              </w:rPr>
              <w:t>Herbalism</w:t>
            </w:r>
          </w:p>
          <w:p w14:paraId="505E62B9" w14:textId="77777777" w:rsidR="00055555" w:rsidRPr="00C44443" w:rsidRDefault="00055555" w:rsidP="004D5CBD">
            <w:pPr>
              <w:numPr>
                <w:ilvl w:val="0"/>
                <w:numId w:val="22"/>
              </w:numPr>
              <w:rPr>
                <w:rFonts w:ascii="Calibri" w:hAnsi="Calibri" w:cs="Calibri"/>
                <w:sz w:val="20"/>
                <w:szCs w:val="20"/>
              </w:rPr>
            </w:pPr>
            <w:r w:rsidRPr="00C44443">
              <w:rPr>
                <w:rFonts w:ascii="Calibri" w:hAnsi="Calibri" w:cs="Calibri"/>
                <w:sz w:val="20"/>
                <w:szCs w:val="20"/>
              </w:rPr>
              <w:t>Osteopathic</w:t>
            </w:r>
          </w:p>
          <w:p w14:paraId="4FFE2687" w14:textId="77777777" w:rsidR="00055555" w:rsidRPr="00C44443" w:rsidRDefault="00055555" w:rsidP="004D5CBD">
            <w:pPr>
              <w:numPr>
                <w:ilvl w:val="0"/>
                <w:numId w:val="22"/>
              </w:numPr>
              <w:rPr>
                <w:rFonts w:ascii="Calibri" w:hAnsi="Calibri" w:cs="Calibri"/>
                <w:sz w:val="20"/>
                <w:szCs w:val="20"/>
              </w:rPr>
            </w:pPr>
            <w:r w:rsidRPr="00C44443">
              <w:rPr>
                <w:rFonts w:ascii="Calibri" w:hAnsi="Calibri" w:cs="Calibri"/>
                <w:sz w:val="20"/>
                <w:szCs w:val="20"/>
              </w:rPr>
              <w:t>Chiropractic</w:t>
            </w:r>
          </w:p>
          <w:p w14:paraId="6418E248" w14:textId="77777777" w:rsidR="00055555" w:rsidRPr="00C44443" w:rsidRDefault="00055555" w:rsidP="004D5CBD">
            <w:pPr>
              <w:numPr>
                <w:ilvl w:val="0"/>
                <w:numId w:val="22"/>
              </w:numPr>
              <w:rPr>
                <w:rFonts w:ascii="Calibri" w:hAnsi="Calibri" w:cs="Calibri"/>
                <w:sz w:val="20"/>
                <w:szCs w:val="20"/>
              </w:rPr>
            </w:pPr>
            <w:r w:rsidRPr="00C44443">
              <w:rPr>
                <w:rFonts w:ascii="Calibri" w:hAnsi="Calibri" w:cs="Calibri"/>
                <w:sz w:val="20"/>
                <w:szCs w:val="20"/>
              </w:rPr>
              <w:t>Massage Therapy</w:t>
            </w:r>
          </w:p>
          <w:p w14:paraId="29ADCACF" w14:textId="77777777" w:rsidR="00055555" w:rsidRPr="00C44443" w:rsidRDefault="00055555" w:rsidP="004D5CBD">
            <w:pPr>
              <w:numPr>
                <w:ilvl w:val="0"/>
                <w:numId w:val="22"/>
              </w:numPr>
              <w:rPr>
                <w:rFonts w:ascii="Calibri" w:hAnsi="Calibri" w:cs="Calibri"/>
                <w:sz w:val="20"/>
                <w:szCs w:val="20"/>
              </w:rPr>
            </w:pPr>
            <w:r w:rsidRPr="00C44443">
              <w:rPr>
                <w:rFonts w:ascii="Calibri" w:hAnsi="Calibri" w:cs="Calibri"/>
                <w:sz w:val="20"/>
                <w:szCs w:val="20"/>
              </w:rPr>
              <w:t>Physical Therapy</w:t>
            </w:r>
          </w:p>
        </w:tc>
        <w:tc>
          <w:tcPr>
            <w:tcW w:w="2652" w:type="dxa"/>
            <w:tcMar>
              <w:top w:w="144" w:type="dxa"/>
              <w:left w:w="144" w:type="dxa"/>
              <w:bottom w:w="144" w:type="dxa"/>
              <w:right w:w="144" w:type="dxa"/>
            </w:tcMar>
          </w:tcPr>
          <w:p w14:paraId="0B4A3B33" w14:textId="77777777" w:rsidR="00055555" w:rsidRPr="00C44443" w:rsidRDefault="00055555" w:rsidP="00055555">
            <w:pPr>
              <w:rPr>
                <w:rFonts w:ascii="Calibri" w:hAnsi="Calibri" w:cs="Calibri"/>
                <w:sz w:val="20"/>
                <w:szCs w:val="20"/>
              </w:rPr>
            </w:pPr>
          </w:p>
        </w:tc>
        <w:tc>
          <w:tcPr>
            <w:tcW w:w="2789" w:type="dxa"/>
            <w:tcMar>
              <w:top w:w="144" w:type="dxa"/>
              <w:left w:w="144" w:type="dxa"/>
              <w:bottom w:w="144" w:type="dxa"/>
              <w:right w:w="144" w:type="dxa"/>
            </w:tcMar>
          </w:tcPr>
          <w:p w14:paraId="58E24A61" w14:textId="299E315B" w:rsidR="33467D73" w:rsidRDefault="33467D73" w:rsidP="385D7AE8">
            <w:pPr>
              <w:rPr>
                <w:ins w:id="111" w:author="Hemmerling, Sabrina L" w:date="2024-09-23T20:43:00Z" w16du:dateUtc="2024-09-23T20:43:43Z"/>
                <w:rFonts w:ascii="Calibri" w:eastAsia="Calibri" w:hAnsi="Calibri" w:cs="Calibri"/>
                <w:sz w:val="20"/>
                <w:szCs w:val="20"/>
              </w:rPr>
            </w:pPr>
            <w:r>
              <w:fldChar w:fldCharType="begin"/>
            </w:r>
            <w:r>
              <w:instrText xml:space="preserve">HYPERLINK "https://healthforceminnesota.org/hccc/files/BFS-Competency-2-Complementary-and-Alternative-Medicines2.docx" </w:instrText>
            </w:r>
            <w:r>
              <w:fldChar w:fldCharType="separate"/>
            </w:r>
            <w:r w:rsidR="6837CCD1" w:rsidRPr="385D7AE8">
              <w:rPr>
                <w:rStyle w:val="Hyperlink"/>
                <w:rFonts w:ascii="Helvetica" w:eastAsia="Helvetica" w:hAnsi="Helvetica" w:cs="Helvetica"/>
                <w:sz w:val="27"/>
                <w:szCs w:val="27"/>
              </w:rPr>
              <w:t>BFS Competency 2</w:t>
            </w:r>
            <w:ins w:id="112" w:author="Hemmerling, Sabrina L" w:date="2024-09-23T20:42:00Z">
              <w:r>
                <w:fldChar w:fldCharType="end"/>
              </w:r>
            </w:ins>
            <w:r w:rsidR="6837CCD1" w:rsidRPr="385D7AE8">
              <w:rPr>
                <w:rFonts w:ascii="Helvetica" w:eastAsia="Helvetica" w:hAnsi="Helvetica" w:cs="Helvetica"/>
                <w:color w:val="333333"/>
                <w:sz w:val="27"/>
                <w:szCs w:val="27"/>
              </w:rPr>
              <w:t>: Complementary and Alternative Medicines</w:t>
            </w:r>
          </w:p>
          <w:p w14:paraId="0D969D20" w14:textId="3ED2E62E" w:rsidR="33467D73" w:rsidRDefault="33467D73" w:rsidP="385D7AE8">
            <w:pPr>
              <w:rPr>
                <w:ins w:id="113" w:author="Hemmerling, Sabrina L" w:date="2024-09-23T20:43:00Z" w16du:dateUtc="2024-09-23T20:43:44Z"/>
                <w:rFonts w:ascii="Helvetica" w:eastAsia="Helvetica" w:hAnsi="Helvetica" w:cs="Helvetica"/>
                <w:color w:val="333333"/>
                <w:sz w:val="27"/>
                <w:szCs w:val="27"/>
              </w:rPr>
            </w:pPr>
          </w:p>
          <w:p w14:paraId="13666DCC" w14:textId="5B703789" w:rsidR="33467D73" w:rsidRDefault="33467D73" w:rsidP="385D7AE8">
            <w:pPr>
              <w:rPr>
                <w:rFonts w:ascii="Helvetica" w:eastAsia="Helvetica" w:hAnsi="Helvetica" w:cs="Helvetica"/>
                <w:sz w:val="27"/>
                <w:szCs w:val="27"/>
              </w:rPr>
            </w:pPr>
            <w:r>
              <w:fldChar w:fldCharType="begin"/>
            </w:r>
            <w:r>
              <w:instrText xml:space="preserve">HYPERLINK "https://healthforceminnesota.org/hccc/files/BFS-Competency-2-CAM-News-Items2.docx" </w:instrText>
            </w:r>
            <w:r>
              <w:fldChar w:fldCharType="separate"/>
            </w:r>
            <w:r w:rsidR="47161CB8" w:rsidRPr="385D7AE8">
              <w:rPr>
                <w:rStyle w:val="Hyperlink"/>
                <w:rFonts w:ascii="Helvetica" w:eastAsia="Helvetica" w:hAnsi="Helvetica" w:cs="Helvetica"/>
                <w:sz w:val="27"/>
                <w:szCs w:val="27"/>
              </w:rPr>
              <w:t>BFS Competency 2</w:t>
            </w:r>
            <w:ins w:id="114" w:author="Hemmerling, Sabrina L" w:date="2024-09-23T20:43:00Z">
              <w:r>
                <w:fldChar w:fldCharType="end"/>
              </w:r>
            </w:ins>
            <w:r w:rsidR="47161CB8" w:rsidRPr="385D7AE8">
              <w:rPr>
                <w:rFonts w:ascii="Helvetica" w:eastAsia="Helvetica" w:hAnsi="Helvetica" w:cs="Helvetica"/>
                <w:color w:val="333333"/>
                <w:sz w:val="27"/>
                <w:szCs w:val="27"/>
              </w:rPr>
              <w:t>: CAM News Items</w:t>
            </w:r>
          </w:p>
        </w:tc>
      </w:tr>
      <w:tr w:rsidR="00055555" w:rsidRPr="00C44443" w14:paraId="56F2D0B1" w14:textId="77777777" w:rsidTr="089186CD">
        <w:trPr>
          <w:trHeight w:val="300"/>
        </w:trPr>
        <w:tc>
          <w:tcPr>
            <w:tcW w:w="2025" w:type="dxa"/>
            <w:tcMar>
              <w:top w:w="144" w:type="dxa"/>
              <w:left w:w="144" w:type="dxa"/>
              <w:bottom w:w="144" w:type="dxa"/>
              <w:right w:w="144" w:type="dxa"/>
            </w:tcMar>
          </w:tcPr>
          <w:p w14:paraId="2427BC41" w14:textId="77777777" w:rsidR="00055555" w:rsidRPr="00C44443" w:rsidRDefault="00055555" w:rsidP="00C756CA">
            <w:pPr>
              <w:ind w:left="211" w:hanging="211"/>
              <w:rPr>
                <w:rFonts w:ascii="Calibri" w:hAnsi="Calibri" w:cs="Calibri"/>
                <w:sz w:val="20"/>
                <w:szCs w:val="20"/>
              </w:rPr>
            </w:pPr>
            <w:r w:rsidRPr="00C44443">
              <w:rPr>
                <w:rFonts w:ascii="Calibri" w:hAnsi="Calibri" w:cs="Calibri"/>
                <w:sz w:val="20"/>
                <w:szCs w:val="20"/>
              </w:rPr>
              <w:t>3. Describe the expectations employers have of healthcare person</w:t>
            </w:r>
            <w:r w:rsidR="009F22D4" w:rsidRPr="00C44443">
              <w:rPr>
                <w:rFonts w:ascii="Calibri" w:hAnsi="Calibri" w:cs="Calibri"/>
                <w:sz w:val="20"/>
                <w:szCs w:val="20"/>
              </w:rPr>
              <w:t>nel.</w:t>
            </w:r>
          </w:p>
        </w:tc>
        <w:tc>
          <w:tcPr>
            <w:tcW w:w="2029" w:type="dxa"/>
            <w:tcMar>
              <w:top w:w="144" w:type="dxa"/>
              <w:left w:w="144" w:type="dxa"/>
              <w:bottom w:w="144" w:type="dxa"/>
              <w:right w:w="144" w:type="dxa"/>
            </w:tcMar>
          </w:tcPr>
          <w:p w14:paraId="236DE0FB"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3A. Identify key components of a job application.</w:t>
            </w:r>
          </w:p>
          <w:p w14:paraId="495CCF14" w14:textId="77777777" w:rsidR="00055555" w:rsidRPr="00C44443" w:rsidRDefault="00055555" w:rsidP="00055555">
            <w:pPr>
              <w:rPr>
                <w:rFonts w:ascii="Calibri" w:hAnsi="Calibri" w:cs="Calibri"/>
                <w:sz w:val="20"/>
                <w:szCs w:val="20"/>
              </w:rPr>
            </w:pPr>
          </w:p>
          <w:p w14:paraId="08812090" w14:textId="77777777" w:rsidR="00055555" w:rsidRPr="00C44443" w:rsidRDefault="00055555" w:rsidP="00055555">
            <w:pPr>
              <w:rPr>
                <w:rFonts w:ascii="Calibri" w:hAnsi="Calibri" w:cs="Calibri"/>
                <w:sz w:val="20"/>
                <w:szCs w:val="20"/>
              </w:rPr>
            </w:pPr>
          </w:p>
          <w:p w14:paraId="5CCAF62C" w14:textId="080E4221"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3B</w:t>
            </w:r>
            <w:r w:rsidRPr="00B8407B">
              <w:rPr>
                <w:rFonts w:ascii="Calibri" w:hAnsi="Calibri" w:cs="Calibri"/>
                <w:noProof/>
                <w:sz w:val="20"/>
                <w:szCs w:val="20"/>
              </w:rPr>
              <w:t>.</w:t>
            </w:r>
            <w:r w:rsidR="00B8407B">
              <w:rPr>
                <w:rFonts w:ascii="Calibri" w:hAnsi="Calibri" w:cs="Calibri"/>
                <w:noProof/>
                <w:sz w:val="20"/>
                <w:szCs w:val="20"/>
              </w:rPr>
              <w:t xml:space="preserve"> </w:t>
            </w:r>
            <w:r w:rsidRPr="00B8407B">
              <w:rPr>
                <w:rFonts w:ascii="Calibri" w:hAnsi="Calibri" w:cs="Calibri"/>
                <w:noProof/>
                <w:sz w:val="20"/>
                <w:szCs w:val="20"/>
              </w:rPr>
              <w:t>Discuss</w:t>
            </w:r>
            <w:r w:rsidRPr="00C44443">
              <w:rPr>
                <w:rFonts w:ascii="Calibri" w:hAnsi="Calibri" w:cs="Calibri"/>
                <w:sz w:val="20"/>
                <w:szCs w:val="20"/>
              </w:rPr>
              <w:t xml:space="preserve"> ways to prepare for an interview.</w:t>
            </w:r>
          </w:p>
          <w:p w14:paraId="7152E939" w14:textId="77777777" w:rsidR="00055555" w:rsidRPr="00C44443" w:rsidRDefault="00055555" w:rsidP="00055555">
            <w:pPr>
              <w:ind w:left="227" w:hanging="227"/>
              <w:rPr>
                <w:rFonts w:ascii="Calibri" w:hAnsi="Calibri" w:cs="Calibri"/>
                <w:sz w:val="20"/>
                <w:szCs w:val="20"/>
              </w:rPr>
            </w:pPr>
          </w:p>
          <w:p w14:paraId="14CA177C" w14:textId="77777777" w:rsidR="00055555" w:rsidRPr="00C44443" w:rsidRDefault="00055555" w:rsidP="00055555">
            <w:pPr>
              <w:ind w:left="227" w:hanging="227"/>
              <w:rPr>
                <w:rFonts w:ascii="Calibri" w:hAnsi="Calibri" w:cs="Calibri"/>
                <w:sz w:val="20"/>
                <w:szCs w:val="20"/>
              </w:rPr>
            </w:pPr>
          </w:p>
          <w:p w14:paraId="27F3B98E" w14:textId="77777777" w:rsidR="00055555" w:rsidRPr="00C44443" w:rsidRDefault="00055555" w:rsidP="00055555">
            <w:pPr>
              <w:ind w:left="227" w:hanging="227"/>
              <w:rPr>
                <w:rFonts w:ascii="Calibri" w:hAnsi="Calibri" w:cs="Calibri"/>
                <w:sz w:val="20"/>
                <w:szCs w:val="20"/>
              </w:rPr>
            </w:pPr>
          </w:p>
          <w:p w14:paraId="4C223754" w14:textId="77777777" w:rsidR="00055555" w:rsidRPr="00C44443" w:rsidRDefault="00055555" w:rsidP="00055555">
            <w:pPr>
              <w:ind w:left="227" w:hanging="227"/>
              <w:rPr>
                <w:rFonts w:ascii="Calibri" w:hAnsi="Calibri" w:cs="Calibri"/>
                <w:sz w:val="20"/>
                <w:szCs w:val="20"/>
              </w:rPr>
            </w:pPr>
          </w:p>
          <w:p w14:paraId="57B17AF0" w14:textId="77777777" w:rsidR="00055555" w:rsidRPr="00C44443" w:rsidRDefault="00055555" w:rsidP="00055555">
            <w:pPr>
              <w:ind w:left="227" w:hanging="227"/>
              <w:rPr>
                <w:rFonts w:ascii="Calibri" w:hAnsi="Calibri" w:cs="Calibri"/>
                <w:sz w:val="20"/>
                <w:szCs w:val="20"/>
              </w:rPr>
            </w:pPr>
          </w:p>
          <w:p w14:paraId="4EC638D4" w14:textId="77777777" w:rsidR="00055555" w:rsidRPr="00C44443" w:rsidRDefault="00055555" w:rsidP="00055555">
            <w:pPr>
              <w:ind w:left="227" w:hanging="227"/>
              <w:rPr>
                <w:rFonts w:ascii="Calibri" w:hAnsi="Calibri" w:cs="Calibri"/>
                <w:sz w:val="20"/>
                <w:szCs w:val="20"/>
              </w:rPr>
            </w:pPr>
          </w:p>
          <w:p w14:paraId="257F0F95" w14:textId="77777777" w:rsidR="00055555" w:rsidRPr="00C44443" w:rsidRDefault="00055555" w:rsidP="00055555">
            <w:pPr>
              <w:ind w:left="227" w:hanging="227"/>
              <w:rPr>
                <w:rFonts w:ascii="Calibri" w:hAnsi="Calibri" w:cs="Calibri"/>
                <w:sz w:val="20"/>
                <w:szCs w:val="20"/>
              </w:rPr>
            </w:pPr>
          </w:p>
          <w:p w14:paraId="1685968E" w14:textId="77777777" w:rsidR="00055555" w:rsidRPr="00C44443" w:rsidRDefault="00055555" w:rsidP="00055555">
            <w:pPr>
              <w:ind w:left="227" w:hanging="227"/>
              <w:rPr>
                <w:rFonts w:ascii="Calibri" w:hAnsi="Calibri" w:cs="Calibri"/>
                <w:sz w:val="20"/>
                <w:szCs w:val="20"/>
              </w:rPr>
            </w:pPr>
          </w:p>
          <w:p w14:paraId="1DED8DBF" w14:textId="77777777" w:rsidR="00055555" w:rsidRPr="00C44443" w:rsidRDefault="00055555" w:rsidP="00055555">
            <w:pPr>
              <w:ind w:left="227" w:hanging="227"/>
              <w:rPr>
                <w:rFonts w:ascii="Calibri" w:hAnsi="Calibri" w:cs="Calibri"/>
                <w:sz w:val="20"/>
                <w:szCs w:val="20"/>
              </w:rPr>
            </w:pPr>
          </w:p>
          <w:p w14:paraId="3D6388CA" w14:textId="77777777" w:rsidR="00055555" w:rsidRPr="00C44443" w:rsidRDefault="00055555" w:rsidP="00055555">
            <w:pPr>
              <w:ind w:left="227" w:hanging="227"/>
              <w:rPr>
                <w:rFonts w:ascii="Calibri" w:hAnsi="Calibri" w:cs="Calibri"/>
                <w:sz w:val="20"/>
                <w:szCs w:val="20"/>
              </w:rPr>
            </w:pPr>
          </w:p>
          <w:p w14:paraId="2E839443" w14:textId="77777777" w:rsidR="00055555" w:rsidRPr="00C44443" w:rsidRDefault="00055555" w:rsidP="00055555">
            <w:pPr>
              <w:ind w:left="227" w:hanging="227"/>
              <w:rPr>
                <w:rFonts w:ascii="Calibri" w:hAnsi="Calibri" w:cs="Calibri"/>
                <w:sz w:val="20"/>
                <w:szCs w:val="20"/>
              </w:rPr>
            </w:pPr>
          </w:p>
          <w:p w14:paraId="08DB90E1" w14:textId="77777777" w:rsidR="00055555" w:rsidRPr="00C44443" w:rsidRDefault="00055555" w:rsidP="00055555">
            <w:pPr>
              <w:ind w:left="227" w:hanging="227"/>
              <w:rPr>
                <w:rFonts w:ascii="Calibri" w:hAnsi="Calibri" w:cs="Calibri"/>
                <w:sz w:val="20"/>
                <w:szCs w:val="20"/>
              </w:rPr>
            </w:pPr>
          </w:p>
          <w:p w14:paraId="6A51C69A" w14:textId="1AD89969" w:rsidR="00055555" w:rsidRPr="00C44443" w:rsidRDefault="00055555" w:rsidP="00055555">
            <w:pPr>
              <w:ind w:left="227" w:hanging="227"/>
              <w:rPr>
                <w:rFonts w:ascii="Calibri" w:hAnsi="Calibri" w:cs="Calibri"/>
                <w:sz w:val="20"/>
                <w:szCs w:val="20"/>
              </w:rPr>
            </w:pPr>
            <w:r w:rsidRPr="609C0EA5">
              <w:rPr>
                <w:rFonts w:ascii="Calibri" w:hAnsi="Calibri" w:cs="Calibri"/>
                <w:sz w:val="20"/>
                <w:szCs w:val="20"/>
              </w:rPr>
              <w:t>3</w:t>
            </w:r>
            <w:r w:rsidR="27140DB2" w:rsidRPr="609C0EA5">
              <w:rPr>
                <w:rFonts w:ascii="Calibri" w:hAnsi="Calibri" w:cs="Calibri"/>
                <w:sz w:val="20"/>
                <w:szCs w:val="20"/>
              </w:rPr>
              <w:t>C. Discuss</w:t>
            </w:r>
            <w:r w:rsidRPr="609C0EA5">
              <w:rPr>
                <w:rFonts w:ascii="Calibri" w:hAnsi="Calibri" w:cs="Calibri"/>
                <w:sz w:val="20"/>
                <w:szCs w:val="20"/>
              </w:rPr>
              <w:t xml:space="preserve"> the use of resumes and personal portfolios in job interviews.</w:t>
            </w:r>
            <w:r w:rsidRPr="609C0EA5">
              <w:rPr>
                <w:rFonts w:ascii="Calibri" w:hAnsi="Calibri" w:cs="Calibri"/>
              </w:rPr>
              <w:t xml:space="preserve"> </w:t>
            </w:r>
          </w:p>
        </w:tc>
        <w:tc>
          <w:tcPr>
            <w:tcW w:w="3465" w:type="dxa"/>
            <w:tcMar>
              <w:top w:w="144" w:type="dxa"/>
              <w:left w:w="144" w:type="dxa"/>
              <w:bottom w:w="144" w:type="dxa"/>
              <w:right w:w="144" w:type="dxa"/>
            </w:tcMar>
          </w:tcPr>
          <w:p w14:paraId="5E3CEAFE" w14:textId="78CE1F7F" w:rsidR="00055555" w:rsidRPr="00C44443" w:rsidRDefault="00055555" w:rsidP="00055555">
            <w:pPr>
              <w:rPr>
                <w:rFonts w:ascii="Calibri" w:hAnsi="Calibri" w:cs="Calibri"/>
                <w:sz w:val="20"/>
                <w:szCs w:val="20"/>
              </w:rPr>
            </w:pPr>
            <w:r w:rsidRPr="00C44443">
              <w:rPr>
                <w:rFonts w:ascii="Calibri" w:hAnsi="Calibri" w:cs="Calibri"/>
                <w:sz w:val="20"/>
                <w:szCs w:val="20"/>
              </w:rPr>
              <w:lastRenderedPageBreak/>
              <w:t xml:space="preserve">3A. Job application </w:t>
            </w:r>
          </w:p>
          <w:p w14:paraId="62100570" w14:textId="77777777" w:rsidR="00055555" w:rsidRPr="00C44443" w:rsidRDefault="00055555" w:rsidP="004D5CBD">
            <w:pPr>
              <w:numPr>
                <w:ilvl w:val="0"/>
                <w:numId w:val="23"/>
              </w:numPr>
              <w:rPr>
                <w:rFonts w:ascii="Calibri" w:hAnsi="Calibri" w:cs="Calibri"/>
                <w:sz w:val="20"/>
                <w:szCs w:val="20"/>
              </w:rPr>
            </w:pPr>
            <w:r w:rsidRPr="00C44443">
              <w:rPr>
                <w:rFonts w:ascii="Calibri" w:hAnsi="Calibri" w:cs="Calibri"/>
                <w:sz w:val="20"/>
                <w:szCs w:val="20"/>
              </w:rPr>
              <w:t>Clean/neat</w:t>
            </w:r>
          </w:p>
          <w:p w14:paraId="1BAD7A7F" w14:textId="77777777" w:rsidR="00055555" w:rsidRPr="00C44443" w:rsidRDefault="00055555" w:rsidP="004D5CBD">
            <w:pPr>
              <w:numPr>
                <w:ilvl w:val="0"/>
                <w:numId w:val="23"/>
              </w:numPr>
              <w:rPr>
                <w:rFonts w:ascii="Calibri" w:hAnsi="Calibri" w:cs="Calibri"/>
                <w:sz w:val="20"/>
                <w:szCs w:val="20"/>
              </w:rPr>
            </w:pPr>
            <w:r w:rsidRPr="00C44443">
              <w:rPr>
                <w:rFonts w:ascii="Calibri" w:hAnsi="Calibri" w:cs="Calibri"/>
                <w:sz w:val="20"/>
                <w:szCs w:val="20"/>
              </w:rPr>
              <w:t>Accurate</w:t>
            </w:r>
          </w:p>
          <w:p w14:paraId="694127AF" w14:textId="77777777" w:rsidR="00055555" w:rsidRPr="00C44443" w:rsidRDefault="00055555" w:rsidP="004D5CBD">
            <w:pPr>
              <w:numPr>
                <w:ilvl w:val="0"/>
                <w:numId w:val="23"/>
              </w:numPr>
              <w:rPr>
                <w:rFonts w:ascii="Calibri" w:hAnsi="Calibri" w:cs="Calibri"/>
                <w:sz w:val="20"/>
                <w:szCs w:val="20"/>
              </w:rPr>
            </w:pPr>
            <w:r w:rsidRPr="00C44443">
              <w:rPr>
                <w:rFonts w:ascii="Calibri" w:hAnsi="Calibri" w:cs="Calibri"/>
                <w:sz w:val="20"/>
                <w:szCs w:val="20"/>
              </w:rPr>
              <w:t>Correct spelling</w:t>
            </w:r>
          </w:p>
          <w:p w14:paraId="039C64B5" w14:textId="77777777" w:rsidR="00055555" w:rsidRPr="00C44443" w:rsidRDefault="00055555" w:rsidP="004D5CBD">
            <w:pPr>
              <w:numPr>
                <w:ilvl w:val="0"/>
                <w:numId w:val="23"/>
              </w:numPr>
              <w:rPr>
                <w:rFonts w:ascii="Calibri" w:hAnsi="Calibri" w:cs="Calibri"/>
                <w:sz w:val="20"/>
                <w:szCs w:val="20"/>
              </w:rPr>
            </w:pPr>
            <w:r w:rsidRPr="00C44443">
              <w:rPr>
                <w:rFonts w:ascii="Calibri" w:hAnsi="Calibri" w:cs="Calibri"/>
                <w:sz w:val="20"/>
                <w:szCs w:val="20"/>
              </w:rPr>
              <w:t>Ink, no pencil</w:t>
            </w:r>
          </w:p>
          <w:p w14:paraId="21D01819" w14:textId="77777777" w:rsidR="00055555" w:rsidRPr="00C44443" w:rsidRDefault="00055555" w:rsidP="00055555">
            <w:pPr>
              <w:rPr>
                <w:rFonts w:ascii="Calibri" w:hAnsi="Calibri" w:cs="Calibri"/>
                <w:sz w:val="20"/>
                <w:szCs w:val="20"/>
              </w:rPr>
            </w:pPr>
          </w:p>
          <w:p w14:paraId="47392E3B" w14:textId="169B425A" w:rsidR="00055555" w:rsidRPr="00C44443" w:rsidRDefault="00055555" w:rsidP="00055555">
            <w:pPr>
              <w:ind w:left="275" w:hanging="270"/>
              <w:rPr>
                <w:rFonts w:ascii="Calibri" w:hAnsi="Calibri" w:cs="Calibri"/>
                <w:sz w:val="20"/>
                <w:szCs w:val="20"/>
              </w:rPr>
            </w:pPr>
            <w:r w:rsidRPr="00C44443">
              <w:rPr>
                <w:rFonts w:ascii="Calibri" w:hAnsi="Calibri" w:cs="Calibri"/>
                <w:sz w:val="20"/>
                <w:szCs w:val="20"/>
              </w:rPr>
              <w:t>3B. Interviewing techniques:</w:t>
            </w:r>
          </w:p>
          <w:p w14:paraId="77AF5B48"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Arrive early</w:t>
            </w:r>
          </w:p>
          <w:p w14:paraId="1D4DCECC"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Positive and honest answers</w:t>
            </w:r>
          </w:p>
          <w:p w14:paraId="4D03227A"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Understand legal and illegal questions.</w:t>
            </w:r>
          </w:p>
          <w:p w14:paraId="0C4E8F45"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Appearance and behavior</w:t>
            </w:r>
          </w:p>
          <w:p w14:paraId="3CDB0197"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No smoking or drinking</w:t>
            </w:r>
          </w:p>
          <w:p w14:paraId="38D8C82F"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lastRenderedPageBreak/>
              <w:t>Dress for success</w:t>
            </w:r>
          </w:p>
          <w:p w14:paraId="6F84941B" w14:textId="47F6B39D"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 xml:space="preserve">Firm </w:t>
            </w:r>
            <w:r w:rsidRPr="00B8407B">
              <w:rPr>
                <w:rFonts w:ascii="Calibri" w:hAnsi="Calibri" w:cs="Calibri"/>
                <w:noProof/>
                <w:sz w:val="20"/>
                <w:szCs w:val="20"/>
              </w:rPr>
              <w:t>handshake</w:t>
            </w:r>
          </w:p>
          <w:p w14:paraId="4C32B244"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Eye contact</w:t>
            </w:r>
          </w:p>
          <w:p w14:paraId="4FEDA841"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Confident voice</w:t>
            </w:r>
          </w:p>
          <w:p w14:paraId="6B5C9F60" w14:textId="77777777" w:rsidR="00055555" w:rsidRPr="00C44443" w:rsidRDefault="00055555" w:rsidP="004D5CBD">
            <w:pPr>
              <w:numPr>
                <w:ilvl w:val="0"/>
                <w:numId w:val="24"/>
              </w:numPr>
              <w:rPr>
                <w:rFonts w:ascii="Calibri" w:hAnsi="Calibri" w:cs="Calibri"/>
                <w:sz w:val="20"/>
                <w:szCs w:val="20"/>
              </w:rPr>
            </w:pPr>
            <w:r w:rsidRPr="00C44443">
              <w:rPr>
                <w:rFonts w:ascii="Calibri" w:hAnsi="Calibri" w:cs="Calibri"/>
                <w:sz w:val="20"/>
                <w:szCs w:val="20"/>
              </w:rPr>
              <w:t>Good posture</w:t>
            </w:r>
          </w:p>
          <w:p w14:paraId="5B5B16F1" w14:textId="5D4D29DF" w:rsidR="00055555" w:rsidRPr="00C44443" w:rsidRDefault="00055555" w:rsidP="00C756CA">
            <w:pPr>
              <w:spacing w:before="120"/>
              <w:ind w:left="304" w:hanging="304"/>
              <w:rPr>
                <w:rFonts w:ascii="Calibri" w:hAnsi="Calibri" w:cs="Calibri"/>
                <w:sz w:val="20"/>
                <w:szCs w:val="20"/>
              </w:rPr>
            </w:pPr>
            <w:r w:rsidRPr="00C44443">
              <w:rPr>
                <w:rFonts w:ascii="Calibri" w:hAnsi="Calibri" w:cs="Calibri"/>
                <w:sz w:val="20"/>
                <w:szCs w:val="20"/>
              </w:rPr>
              <w:t>3C. Discuss the use of resumes and personal portfolios in job interviews.</w:t>
            </w:r>
          </w:p>
        </w:tc>
        <w:tc>
          <w:tcPr>
            <w:tcW w:w="2652" w:type="dxa"/>
            <w:tcMar>
              <w:top w:w="144" w:type="dxa"/>
              <w:left w:w="144" w:type="dxa"/>
              <w:bottom w:w="144" w:type="dxa"/>
              <w:right w:w="144" w:type="dxa"/>
            </w:tcMar>
          </w:tcPr>
          <w:p w14:paraId="508BF923" w14:textId="77777777" w:rsidR="00055555" w:rsidRPr="00C44443" w:rsidRDefault="00055555" w:rsidP="00055555">
            <w:pPr>
              <w:rPr>
                <w:rFonts w:ascii="Calibri" w:hAnsi="Calibri" w:cs="Calibri"/>
                <w:sz w:val="20"/>
                <w:szCs w:val="20"/>
              </w:rPr>
            </w:pPr>
          </w:p>
          <w:p w14:paraId="24E18889"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Overview of sample job description</w:t>
            </w:r>
          </w:p>
          <w:p w14:paraId="3A27848E" w14:textId="77777777" w:rsidR="00055555" w:rsidRPr="00C44443" w:rsidRDefault="00055555" w:rsidP="00055555">
            <w:pPr>
              <w:rPr>
                <w:rFonts w:ascii="Calibri" w:hAnsi="Calibri" w:cs="Calibri"/>
                <w:sz w:val="20"/>
                <w:szCs w:val="20"/>
              </w:rPr>
            </w:pPr>
          </w:p>
          <w:p w14:paraId="19151833" w14:textId="77777777" w:rsidR="00616BE8" w:rsidRPr="00C44443" w:rsidRDefault="00616BE8" w:rsidP="00055555">
            <w:pPr>
              <w:rPr>
                <w:rFonts w:ascii="Calibri" w:hAnsi="Calibri" w:cs="Calibri"/>
                <w:sz w:val="20"/>
                <w:szCs w:val="20"/>
              </w:rPr>
            </w:pPr>
          </w:p>
          <w:p w14:paraId="594E237C" w14:textId="77777777" w:rsidR="00616BE8" w:rsidRPr="00C44443" w:rsidRDefault="00616BE8" w:rsidP="00055555">
            <w:pPr>
              <w:rPr>
                <w:rFonts w:ascii="Calibri" w:hAnsi="Calibri" w:cs="Calibri"/>
                <w:sz w:val="20"/>
                <w:szCs w:val="20"/>
              </w:rPr>
            </w:pPr>
          </w:p>
          <w:p w14:paraId="25B4266A" w14:textId="5CD08A85" w:rsidR="00616BE8" w:rsidRPr="00C44443" w:rsidRDefault="00616BE8" w:rsidP="00055555">
            <w:pPr>
              <w:rPr>
                <w:rFonts w:ascii="Calibri" w:hAnsi="Calibri" w:cs="Calibri"/>
                <w:sz w:val="20"/>
                <w:szCs w:val="20"/>
              </w:rPr>
            </w:pPr>
          </w:p>
          <w:p w14:paraId="0B32663C" w14:textId="77777777" w:rsidR="00616BE8" w:rsidRPr="00C44443" w:rsidRDefault="00616BE8" w:rsidP="00055555">
            <w:pPr>
              <w:rPr>
                <w:rFonts w:ascii="Calibri" w:hAnsi="Calibri" w:cs="Calibri"/>
                <w:sz w:val="20"/>
                <w:szCs w:val="20"/>
              </w:rPr>
            </w:pPr>
          </w:p>
          <w:p w14:paraId="479A4686" w14:textId="14382497" w:rsidR="00616BE8" w:rsidRPr="00C44443" w:rsidRDefault="00616BE8" w:rsidP="385D7AE8">
            <w:pPr>
              <w:rPr>
                <w:ins w:id="115" w:author="Hemmerling, Sabrina L" w:date="2024-09-23T20:42:00Z" w16du:dateUtc="2024-09-23T20:42:42Z"/>
                <w:rFonts w:ascii="Calibri" w:hAnsi="Calibri" w:cs="Calibri"/>
                <w:sz w:val="20"/>
                <w:szCs w:val="20"/>
              </w:rPr>
            </w:pPr>
          </w:p>
          <w:p w14:paraId="799E6BE1" w14:textId="26221E1B" w:rsidR="00616BE8" w:rsidRPr="00C44443" w:rsidRDefault="00616BE8" w:rsidP="385D7AE8">
            <w:pPr>
              <w:rPr>
                <w:ins w:id="116" w:author="Hemmerling, Sabrina L" w:date="2024-09-23T20:49:00Z" w16du:dateUtc="2024-09-23T20:49:53Z"/>
                <w:rFonts w:ascii="Calibri" w:hAnsi="Calibri" w:cs="Calibri"/>
                <w:sz w:val="20"/>
                <w:szCs w:val="20"/>
              </w:rPr>
            </w:pPr>
          </w:p>
          <w:p w14:paraId="3EEAB1FE" w14:textId="17CE244B" w:rsidR="00616BE8" w:rsidRPr="00C44443" w:rsidRDefault="00616BE8" w:rsidP="385D7AE8">
            <w:pPr>
              <w:rPr>
                <w:ins w:id="117" w:author="Hemmerling, Sabrina L" w:date="2024-09-23T20:49:00Z" w16du:dateUtc="2024-09-23T20:49:54Z"/>
                <w:rFonts w:ascii="Calibri" w:hAnsi="Calibri" w:cs="Calibri"/>
                <w:sz w:val="20"/>
                <w:szCs w:val="20"/>
              </w:rPr>
            </w:pPr>
          </w:p>
          <w:p w14:paraId="3BB7B004" w14:textId="1AB8107A" w:rsidR="00616BE8" w:rsidRPr="00C44443" w:rsidRDefault="00616BE8" w:rsidP="385D7AE8">
            <w:pPr>
              <w:rPr>
                <w:ins w:id="118" w:author="Hemmerling, Sabrina L" w:date="2024-09-23T20:49:00Z" w16du:dateUtc="2024-09-23T20:49:54Z"/>
                <w:rFonts w:ascii="Calibri" w:hAnsi="Calibri" w:cs="Calibri"/>
                <w:sz w:val="20"/>
                <w:szCs w:val="20"/>
              </w:rPr>
            </w:pPr>
          </w:p>
          <w:p w14:paraId="45722794" w14:textId="459FADBA" w:rsidR="00616BE8" w:rsidRPr="00C44443" w:rsidRDefault="00616BE8" w:rsidP="385D7AE8">
            <w:pPr>
              <w:rPr>
                <w:ins w:id="119" w:author="Hemmerling, Sabrina L" w:date="2024-09-23T20:49:00Z" w16du:dateUtc="2024-09-23T20:49:54Z"/>
                <w:rFonts w:ascii="Calibri" w:hAnsi="Calibri" w:cs="Calibri"/>
                <w:sz w:val="20"/>
                <w:szCs w:val="20"/>
              </w:rPr>
            </w:pPr>
          </w:p>
          <w:p w14:paraId="2BE68033" w14:textId="207955A2" w:rsidR="00616BE8" w:rsidRPr="00C44443" w:rsidRDefault="00616BE8" w:rsidP="385D7AE8">
            <w:pPr>
              <w:rPr>
                <w:ins w:id="120" w:author="Hemmerling, Sabrina L" w:date="2024-09-23T20:49:00Z" w16du:dateUtc="2024-09-23T20:49:54Z"/>
                <w:rFonts w:ascii="Calibri" w:hAnsi="Calibri" w:cs="Calibri"/>
                <w:sz w:val="20"/>
                <w:szCs w:val="20"/>
              </w:rPr>
            </w:pPr>
          </w:p>
          <w:p w14:paraId="6F4190E7" w14:textId="1DF5861F" w:rsidR="00616BE8" w:rsidRPr="00C44443" w:rsidRDefault="00616BE8" w:rsidP="385D7AE8">
            <w:pPr>
              <w:rPr>
                <w:ins w:id="121" w:author="Hemmerling, Sabrina L" w:date="2024-09-23T20:49:00Z" w16du:dateUtc="2024-09-23T20:49:55Z"/>
                <w:rFonts w:ascii="Calibri" w:hAnsi="Calibri" w:cs="Calibri"/>
                <w:sz w:val="20"/>
                <w:szCs w:val="20"/>
              </w:rPr>
            </w:pPr>
          </w:p>
          <w:p w14:paraId="58E909FB" w14:textId="0F35ED8C" w:rsidR="00616BE8" w:rsidRPr="00C44443" w:rsidRDefault="00616BE8" w:rsidP="385D7AE8">
            <w:pPr>
              <w:rPr>
                <w:ins w:id="122" w:author="Hemmerling, Sabrina L" w:date="2024-09-23T20:49:00Z" w16du:dateUtc="2024-09-23T20:49:55Z"/>
                <w:rFonts w:ascii="Calibri" w:hAnsi="Calibri" w:cs="Calibri"/>
                <w:sz w:val="20"/>
                <w:szCs w:val="20"/>
              </w:rPr>
            </w:pPr>
          </w:p>
          <w:p w14:paraId="45FA2FF4" w14:textId="63AB051F" w:rsidR="00616BE8" w:rsidRPr="00C44443" w:rsidRDefault="00616BE8" w:rsidP="385D7AE8">
            <w:pPr>
              <w:rPr>
                <w:ins w:id="123" w:author="Hemmerling, Sabrina L" w:date="2024-09-23T20:49:00Z" w16du:dateUtc="2024-09-23T20:49:55Z"/>
                <w:rFonts w:ascii="Calibri" w:hAnsi="Calibri" w:cs="Calibri"/>
                <w:sz w:val="20"/>
                <w:szCs w:val="20"/>
              </w:rPr>
            </w:pPr>
          </w:p>
          <w:p w14:paraId="40E6E7F3" w14:textId="716D9A49" w:rsidR="00616BE8" w:rsidRPr="00C44443" w:rsidRDefault="00616BE8" w:rsidP="385D7AE8">
            <w:pPr>
              <w:rPr>
                <w:ins w:id="124" w:author="Hemmerling, Sabrina L" w:date="2024-09-23T20:49:00Z" w16du:dateUtc="2024-09-23T20:49:56Z"/>
                <w:rFonts w:ascii="Calibri" w:hAnsi="Calibri" w:cs="Calibri"/>
                <w:sz w:val="20"/>
                <w:szCs w:val="20"/>
              </w:rPr>
            </w:pPr>
          </w:p>
          <w:p w14:paraId="41289F69" w14:textId="3DB9A01F" w:rsidR="00616BE8" w:rsidRPr="00C44443" w:rsidRDefault="00616BE8" w:rsidP="385D7AE8">
            <w:pPr>
              <w:rPr>
                <w:ins w:id="125" w:author="Hemmerling, Sabrina L" w:date="2024-09-23T20:49:00Z" w16du:dateUtc="2024-09-23T20:49:58Z"/>
                <w:rFonts w:ascii="Calibri" w:hAnsi="Calibri" w:cs="Calibri"/>
                <w:sz w:val="20"/>
                <w:szCs w:val="20"/>
              </w:rPr>
            </w:pPr>
          </w:p>
          <w:p w14:paraId="0E4C5669" w14:textId="3422A1E9" w:rsidR="00616BE8" w:rsidRPr="00C44443" w:rsidRDefault="00616BE8" w:rsidP="385D7AE8">
            <w:pPr>
              <w:rPr>
                <w:ins w:id="126" w:author="Hemmerling, Sabrina L" w:date="2024-09-23T20:49:00Z" w16du:dateUtc="2024-09-23T20:49:58Z"/>
                <w:rFonts w:ascii="Calibri" w:hAnsi="Calibri" w:cs="Calibri"/>
                <w:sz w:val="20"/>
                <w:szCs w:val="20"/>
              </w:rPr>
            </w:pPr>
          </w:p>
          <w:p w14:paraId="5951F113" w14:textId="44A31496" w:rsidR="00616BE8" w:rsidRPr="00C44443" w:rsidRDefault="00616BE8" w:rsidP="385D7AE8">
            <w:pPr>
              <w:rPr>
                <w:ins w:id="127" w:author="Hemmerling, Sabrina L" w:date="2024-09-23T20:49:00Z" w16du:dateUtc="2024-09-23T20:49:59Z"/>
                <w:rFonts w:ascii="Calibri" w:hAnsi="Calibri" w:cs="Calibri"/>
                <w:sz w:val="20"/>
                <w:szCs w:val="20"/>
              </w:rPr>
            </w:pPr>
          </w:p>
          <w:p w14:paraId="7B3FBAEB" w14:textId="1CC13BD1" w:rsidR="00616BE8" w:rsidRPr="00C44443" w:rsidRDefault="00616BE8" w:rsidP="00055555">
            <w:pPr>
              <w:rPr>
                <w:rFonts w:ascii="Calibri" w:hAnsi="Calibri" w:cs="Calibri"/>
                <w:sz w:val="20"/>
                <w:szCs w:val="20"/>
              </w:rPr>
            </w:pPr>
          </w:p>
        </w:tc>
        <w:tc>
          <w:tcPr>
            <w:tcW w:w="2789" w:type="dxa"/>
            <w:tcMar>
              <w:top w:w="144" w:type="dxa"/>
              <w:left w:w="144" w:type="dxa"/>
              <w:bottom w:w="144" w:type="dxa"/>
              <w:right w:w="144" w:type="dxa"/>
            </w:tcMar>
          </w:tcPr>
          <w:p w14:paraId="3AB56FBC" w14:textId="4AA767E6" w:rsidR="33467D73" w:rsidRDefault="33467D73" w:rsidP="385D7AE8">
            <w:pPr>
              <w:rPr>
                <w:rFonts w:ascii="Helvetica" w:eastAsia="Helvetica" w:hAnsi="Helvetica" w:cs="Helvetica"/>
                <w:color w:val="333333"/>
                <w:sz w:val="27"/>
                <w:szCs w:val="27"/>
              </w:rPr>
            </w:pPr>
            <w:r>
              <w:lastRenderedPageBreak/>
              <w:fldChar w:fldCharType="begin"/>
            </w:r>
            <w:r>
              <w:instrText xml:space="preserve">HYPERLINK "https://healthforceminnesota.org/hccc/files/BFS-Competency-3-Cover-Letter-Dress-for-Success1.docx" </w:instrText>
            </w:r>
            <w:r>
              <w:fldChar w:fldCharType="separate"/>
            </w:r>
            <w:r w:rsidR="1C4B0590" w:rsidRPr="385D7AE8">
              <w:rPr>
                <w:rStyle w:val="Hyperlink"/>
                <w:rFonts w:ascii="Helvetica" w:eastAsia="Helvetica" w:hAnsi="Helvetica" w:cs="Helvetica"/>
                <w:sz w:val="27"/>
                <w:szCs w:val="27"/>
              </w:rPr>
              <w:t>BFS Competency 3</w:t>
            </w:r>
            <w:ins w:id="128" w:author="Hemmerling, Sabrina L" w:date="2024-09-23T20:51:00Z">
              <w:r>
                <w:fldChar w:fldCharType="end"/>
              </w:r>
            </w:ins>
            <w:r w:rsidR="1C4B0590" w:rsidRPr="385D7AE8">
              <w:rPr>
                <w:rFonts w:ascii="Helvetica" w:eastAsia="Helvetica" w:hAnsi="Helvetica" w:cs="Helvetica"/>
                <w:color w:val="333333"/>
                <w:sz w:val="27"/>
                <w:szCs w:val="27"/>
              </w:rPr>
              <w:t>: Cover Letter – Dress for Success</w:t>
            </w:r>
          </w:p>
          <w:p w14:paraId="660896F1" w14:textId="264B5844" w:rsidR="33467D73" w:rsidRDefault="33467D73" w:rsidP="385D7AE8">
            <w:pPr>
              <w:rPr>
                <w:rFonts w:ascii="Helvetica" w:eastAsia="Helvetica" w:hAnsi="Helvetica" w:cs="Helvetica"/>
                <w:color w:val="333333"/>
                <w:sz w:val="27"/>
                <w:szCs w:val="27"/>
              </w:rPr>
            </w:pPr>
          </w:p>
          <w:p w14:paraId="4DC866D7" w14:textId="26B7547A" w:rsidR="33467D73" w:rsidRDefault="33467D73" w:rsidP="385D7AE8">
            <w:pPr>
              <w:rPr>
                <w:rFonts w:ascii="Helvetica" w:eastAsia="Helvetica" w:hAnsi="Helvetica" w:cs="Helvetica"/>
                <w:color w:val="333333"/>
                <w:sz w:val="27"/>
                <w:szCs w:val="27"/>
              </w:rPr>
            </w:pPr>
            <w:r>
              <w:fldChar w:fldCharType="begin"/>
            </w:r>
            <w:r>
              <w:instrText xml:space="preserve">HYPERLINK "https://www.screencast.com/t/Ng3tPtIKEep" </w:instrText>
            </w:r>
            <w:r>
              <w:fldChar w:fldCharType="separate"/>
            </w:r>
            <w:r w:rsidR="1C4B0590" w:rsidRPr="385D7AE8">
              <w:rPr>
                <w:rStyle w:val="Hyperlink"/>
                <w:rFonts w:ascii="Helvetica" w:eastAsia="Helvetica" w:hAnsi="Helvetica" w:cs="Helvetica"/>
                <w:sz w:val="27"/>
                <w:szCs w:val="27"/>
              </w:rPr>
              <w:t>BFS Competency 3</w:t>
            </w:r>
            <w:ins w:id="129" w:author="Hemmerling, Sabrina L" w:date="2024-09-23T20:52:00Z">
              <w:r>
                <w:fldChar w:fldCharType="end"/>
              </w:r>
            </w:ins>
            <w:r w:rsidR="1C4B0590" w:rsidRPr="385D7AE8">
              <w:rPr>
                <w:rFonts w:ascii="Helvetica" w:eastAsia="Helvetica" w:hAnsi="Helvetica" w:cs="Helvetica"/>
                <w:color w:val="333333"/>
                <w:sz w:val="27"/>
                <w:szCs w:val="27"/>
              </w:rPr>
              <w:t>: Verbal Communication During an Interview with Quiz</w:t>
            </w:r>
          </w:p>
          <w:p w14:paraId="687F20EF" w14:textId="2EEC19DA" w:rsidR="33467D73" w:rsidRDefault="33467D73" w:rsidP="385D7AE8">
            <w:pPr>
              <w:rPr>
                <w:rFonts w:ascii="Helvetica" w:eastAsia="Helvetica" w:hAnsi="Helvetica" w:cs="Helvetica"/>
                <w:color w:val="333333"/>
                <w:sz w:val="27"/>
                <w:szCs w:val="27"/>
              </w:rPr>
            </w:pPr>
          </w:p>
          <w:p w14:paraId="285009A9" w14:textId="480179CE" w:rsidR="33467D73" w:rsidRDefault="33467D73">
            <w:pPr>
              <w:rPr>
                <w:rFonts w:ascii="Aptos Display" w:eastAsia="Aptos Display" w:hAnsi="Aptos Display" w:cs="Aptos Display"/>
              </w:rPr>
            </w:pPr>
          </w:p>
        </w:tc>
      </w:tr>
      <w:tr w:rsidR="00055555" w:rsidRPr="00C44443" w14:paraId="71E4382F" w14:textId="77777777" w:rsidTr="089186CD">
        <w:trPr>
          <w:trHeight w:val="300"/>
        </w:trPr>
        <w:tc>
          <w:tcPr>
            <w:tcW w:w="2025" w:type="dxa"/>
            <w:tcMar>
              <w:top w:w="144" w:type="dxa"/>
              <w:left w:w="144" w:type="dxa"/>
              <w:bottom w:w="144" w:type="dxa"/>
              <w:right w:w="144" w:type="dxa"/>
            </w:tcMar>
          </w:tcPr>
          <w:p w14:paraId="3C3CF1F0" w14:textId="77777777" w:rsidR="00055555" w:rsidRPr="00C44443" w:rsidRDefault="00055555" w:rsidP="00055555">
            <w:pPr>
              <w:rPr>
                <w:rFonts w:ascii="Calibri" w:hAnsi="Calibri" w:cs="Calibri"/>
                <w:sz w:val="20"/>
                <w:szCs w:val="20"/>
              </w:rPr>
            </w:pPr>
          </w:p>
        </w:tc>
        <w:tc>
          <w:tcPr>
            <w:tcW w:w="2029" w:type="dxa"/>
            <w:tcMar>
              <w:top w:w="144" w:type="dxa"/>
              <w:left w:w="144" w:type="dxa"/>
              <w:bottom w:w="144" w:type="dxa"/>
              <w:right w:w="144" w:type="dxa"/>
            </w:tcMar>
          </w:tcPr>
          <w:p w14:paraId="091A63A6"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3D. Discuss expectations for attendance and punctuality.</w:t>
            </w:r>
          </w:p>
        </w:tc>
        <w:tc>
          <w:tcPr>
            <w:tcW w:w="3465" w:type="dxa"/>
            <w:tcMar>
              <w:top w:w="144" w:type="dxa"/>
              <w:left w:w="144" w:type="dxa"/>
              <w:bottom w:w="144" w:type="dxa"/>
              <w:right w:w="144" w:type="dxa"/>
            </w:tcMar>
          </w:tcPr>
          <w:p w14:paraId="546D9A84"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3D. Expectations</w:t>
            </w:r>
          </w:p>
          <w:p w14:paraId="0BCD912C" w14:textId="77777777" w:rsidR="00055555" w:rsidRPr="00C44443" w:rsidRDefault="00055555" w:rsidP="004D5CBD">
            <w:pPr>
              <w:numPr>
                <w:ilvl w:val="0"/>
                <w:numId w:val="25"/>
              </w:numPr>
              <w:tabs>
                <w:tab w:val="left" w:pos="480"/>
              </w:tabs>
              <w:spacing w:before="120"/>
              <w:rPr>
                <w:rFonts w:ascii="Calibri" w:hAnsi="Calibri" w:cs="Calibri"/>
                <w:sz w:val="20"/>
                <w:szCs w:val="20"/>
              </w:rPr>
            </w:pPr>
            <w:r w:rsidRPr="00C44443">
              <w:rPr>
                <w:rFonts w:ascii="Calibri" w:hAnsi="Calibri" w:cs="Calibri"/>
                <w:sz w:val="20"/>
                <w:szCs w:val="20"/>
              </w:rPr>
              <w:t>Report for duty on time</w:t>
            </w:r>
          </w:p>
          <w:p w14:paraId="684708F1" w14:textId="5467982C" w:rsidR="00055555" w:rsidRPr="00C44443" w:rsidRDefault="00055555" w:rsidP="004D5CBD">
            <w:pPr>
              <w:numPr>
                <w:ilvl w:val="0"/>
                <w:numId w:val="25"/>
              </w:numPr>
              <w:tabs>
                <w:tab w:val="left" w:pos="480"/>
              </w:tabs>
              <w:rPr>
                <w:rFonts w:ascii="Calibri" w:hAnsi="Calibri" w:cs="Calibri"/>
                <w:sz w:val="20"/>
                <w:szCs w:val="20"/>
              </w:rPr>
            </w:pPr>
            <w:r w:rsidRPr="609C0EA5">
              <w:rPr>
                <w:rFonts w:ascii="Calibri" w:hAnsi="Calibri" w:cs="Calibri"/>
                <w:sz w:val="20"/>
                <w:szCs w:val="20"/>
              </w:rPr>
              <w:t>Observe break/</w:t>
            </w:r>
            <w:r w:rsidR="1AD7886B" w:rsidRPr="609C0EA5">
              <w:rPr>
                <w:rFonts w:ascii="Calibri" w:hAnsi="Calibri" w:cs="Calibri"/>
                <w:sz w:val="20"/>
                <w:szCs w:val="20"/>
              </w:rPr>
              <w:t>mealtime</w:t>
            </w:r>
          </w:p>
          <w:p w14:paraId="082EFC17" w14:textId="77777777" w:rsidR="00055555" w:rsidRPr="00C44443" w:rsidRDefault="00055555" w:rsidP="004D5CBD">
            <w:pPr>
              <w:numPr>
                <w:ilvl w:val="0"/>
                <w:numId w:val="25"/>
              </w:numPr>
              <w:tabs>
                <w:tab w:val="left" w:pos="480"/>
              </w:tabs>
              <w:rPr>
                <w:rFonts w:ascii="Calibri" w:hAnsi="Calibri" w:cs="Calibri"/>
                <w:sz w:val="20"/>
                <w:szCs w:val="20"/>
              </w:rPr>
            </w:pPr>
            <w:r w:rsidRPr="00C44443">
              <w:rPr>
                <w:rFonts w:ascii="Calibri" w:hAnsi="Calibri" w:cs="Calibri"/>
                <w:sz w:val="20"/>
                <w:szCs w:val="20"/>
              </w:rPr>
              <w:t>Adhere to time off policy</w:t>
            </w:r>
          </w:p>
          <w:p w14:paraId="0D89BF79" w14:textId="7F1CC7E2" w:rsidR="00055555" w:rsidRPr="00C44443" w:rsidRDefault="00055555" w:rsidP="004D5CBD">
            <w:pPr>
              <w:numPr>
                <w:ilvl w:val="0"/>
                <w:numId w:val="25"/>
              </w:numPr>
              <w:tabs>
                <w:tab w:val="left" w:pos="480"/>
              </w:tabs>
              <w:rPr>
                <w:rFonts w:ascii="Calibri" w:hAnsi="Calibri" w:cs="Calibri"/>
                <w:sz w:val="20"/>
                <w:szCs w:val="20"/>
              </w:rPr>
            </w:pPr>
            <w:r w:rsidRPr="00C44443">
              <w:rPr>
                <w:rFonts w:ascii="Calibri" w:hAnsi="Calibri" w:cs="Calibri"/>
                <w:sz w:val="20"/>
                <w:szCs w:val="20"/>
              </w:rPr>
              <w:t xml:space="preserve">Adhere to </w:t>
            </w:r>
            <w:r w:rsidR="007641BB">
              <w:rPr>
                <w:rFonts w:ascii="Calibri" w:hAnsi="Calibri" w:cs="Calibri"/>
                <w:sz w:val="20"/>
                <w:szCs w:val="20"/>
              </w:rPr>
              <w:t xml:space="preserve">the </w:t>
            </w:r>
            <w:r w:rsidRPr="00B8407B">
              <w:rPr>
                <w:rFonts w:ascii="Calibri" w:hAnsi="Calibri" w:cs="Calibri"/>
                <w:noProof/>
                <w:sz w:val="20"/>
                <w:szCs w:val="20"/>
              </w:rPr>
              <w:t>sick</w:t>
            </w:r>
            <w:r w:rsidRPr="00C44443">
              <w:rPr>
                <w:rFonts w:ascii="Calibri" w:hAnsi="Calibri" w:cs="Calibri"/>
                <w:sz w:val="20"/>
                <w:szCs w:val="20"/>
              </w:rPr>
              <w:t xml:space="preserve"> usage policy</w:t>
            </w:r>
          </w:p>
          <w:p w14:paraId="007C6019" w14:textId="77777777" w:rsidR="0077645C" w:rsidRPr="00C44443" w:rsidRDefault="00055555" w:rsidP="004D5CBD">
            <w:pPr>
              <w:numPr>
                <w:ilvl w:val="0"/>
                <w:numId w:val="25"/>
              </w:numPr>
              <w:tabs>
                <w:tab w:val="left" w:pos="480"/>
              </w:tabs>
              <w:rPr>
                <w:rFonts w:ascii="Calibri" w:hAnsi="Calibri" w:cs="Calibri"/>
                <w:sz w:val="20"/>
                <w:szCs w:val="20"/>
              </w:rPr>
            </w:pPr>
            <w:r w:rsidRPr="00C44443">
              <w:rPr>
                <w:rFonts w:ascii="Calibri" w:hAnsi="Calibri" w:cs="Calibri"/>
                <w:sz w:val="20"/>
                <w:szCs w:val="20"/>
              </w:rPr>
              <w:t>Notify if unable to work</w:t>
            </w:r>
            <w:r w:rsidR="0077645C" w:rsidRPr="00C44443">
              <w:rPr>
                <w:rFonts w:ascii="Calibri" w:hAnsi="Calibri" w:cs="Calibri"/>
                <w:sz w:val="20"/>
                <w:szCs w:val="20"/>
              </w:rPr>
              <w:t xml:space="preserve"> </w:t>
            </w:r>
          </w:p>
          <w:p w14:paraId="5C35B636" w14:textId="35BFE76D" w:rsidR="00055555" w:rsidRPr="00C44443" w:rsidRDefault="31FBDB17" w:rsidP="089186CD">
            <w:pPr>
              <w:pStyle w:val="ListParagraph"/>
              <w:numPr>
                <w:ilvl w:val="0"/>
                <w:numId w:val="25"/>
              </w:numPr>
              <w:tabs>
                <w:tab w:val="left" w:pos="480"/>
              </w:tabs>
              <w:rPr>
                <w:rFonts w:cs="Calibri"/>
              </w:rPr>
            </w:pPr>
            <w:r w:rsidRPr="00C44443">
              <w:rPr>
                <w:rFonts w:cs="Calibri"/>
                <w:sz w:val="20"/>
                <w:szCs w:val="20"/>
              </w:rPr>
              <w:t>Avoid absences</w:t>
            </w:r>
          </w:p>
          <w:p w14:paraId="139C21BE" w14:textId="77777777" w:rsidR="00055555" w:rsidRPr="00C44443" w:rsidRDefault="00055555" w:rsidP="004D5CBD">
            <w:pPr>
              <w:numPr>
                <w:ilvl w:val="0"/>
                <w:numId w:val="25"/>
              </w:numPr>
              <w:tabs>
                <w:tab w:val="left" w:pos="480"/>
              </w:tabs>
              <w:rPr>
                <w:rFonts w:ascii="Calibri" w:hAnsi="Calibri" w:cs="Calibri"/>
                <w:sz w:val="20"/>
                <w:szCs w:val="20"/>
              </w:rPr>
            </w:pPr>
            <w:r w:rsidRPr="00C44443">
              <w:rPr>
                <w:rFonts w:ascii="Calibri" w:hAnsi="Calibri" w:cs="Calibri"/>
                <w:sz w:val="20"/>
                <w:szCs w:val="20"/>
              </w:rPr>
              <w:t>Availability to work</w:t>
            </w:r>
          </w:p>
          <w:p w14:paraId="67C72D9E" w14:textId="77777777" w:rsidR="00055555" w:rsidRPr="00C44443" w:rsidRDefault="00055555" w:rsidP="004D5CBD">
            <w:pPr>
              <w:numPr>
                <w:ilvl w:val="0"/>
                <w:numId w:val="25"/>
              </w:numPr>
              <w:tabs>
                <w:tab w:val="left" w:pos="480"/>
              </w:tabs>
              <w:rPr>
                <w:rFonts w:ascii="Calibri" w:hAnsi="Calibri" w:cs="Calibri"/>
                <w:sz w:val="20"/>
                <w:szCs w:val="20"/>
              </w:rPr>
            </w:pPr>
            <w:r w:rsidRPr="00C44443">
              <w:rPr>
                <w:rFonts w:ascii="Calibri" w:hAnsi="Calibri" w:cs="Calibri"/>
                <w:sz w:val="20"/>
                <w:szCs w:val="20"/>
              </w:rPr>
              <w:t>Provide a way to be contacted</w:t>
            </w:r>
          </w:p>
          <w:p w14:paraId="5F2DFE0F" w14:textId="77777777" w:rsidR="00055555" w:rsidRPr="00C44443" w:rsidRDefault="00055555" w:rsidP="00055555">
            <w:pPr>
              <w:tabs>
                <w:tab w:val="left" w:pos="480"/>
              </w:tabs>
              <w:ind w:firstLine="240"/>
              <w:rPr>
                <w:rFonts w:ascii="Calibri" w:hAnsi="Calibri" w:cs="Calibri"/>
                <w:sz w:val="20"/>
                <w:szCs w:val="20"/>
              </w:rPr>
            </w:pPr>
          </w:p>
          <w:p w14:paraId="0278625D"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Rationale</w:t>
            </w:r>
          </w:p>
          <w:p w14:paraId="5F624640" w14:textId="77777777" w:rsidR="00055555" w:rsidRPr="00C44443" w:rsidRDefault="00055555" w:rsidP="004D5CBD">
            <w:pPr>
              <w:numPr>
                <w:ilvl w:val="0"/>
                <w:numId w:val="26"/>
              </w:numPr>
              <w:spacing w:before="120"/>
              <w:rPr>
                <w:rFonts w:ascii="Calibri" w:hAnsi="Calibri" w:cs="Calibri"/>
                <w:sz w:val="20"/>
                <w:szCs w:val="20"/>
              </w:rPr>
            </w:pPr>
            <w:r w:rsidRPr="00C44443">
              <w:rPr>
                <w:rFonts w:ascii="Calibri" w:hAnsi="Calibri" w:cs="Calibri"/>
                <w:sz w:val="20"/>
                <w:szCs w:val="20"/>
              </w:rPr>
              <w:t>Quality client care</w:t>
            </w:r>
          </w:p>
          <w:p w14:paraId="582DF57E" w14:textId="77777777" w:rsidR="00055555" w:rsidRPr="00C44443" w:rsidRDefault="00055555" w:rsidP="004D5CBD">
            <w:pPr>
              <w:numPr>
                <w:ilvl w:val="0"/>
                <w:numId w:val="26"/>
              </w:numPr>
              <w:rPr>
                <w:rFonts w:ascii="Calibri" w:hAnsi="Calibri" w:cs="Calibri"/>
                <w:sz w:val="20"/>
                <w:szCs w:val="20"/>
              </w:rPr>
            </w:pPr>
            <w:r w:rsidRPr="00C44443">
              <w:rPr>
                <w:rFonts w:ascii="Calibri" w:hAnsi="Calibri" w:cs="Calibri"/>
                <w:sz w:val="20"/>
                <w:szCs w:val="20"/>
              </w:rPr>
              <w:t>Team Concept</w:t>
            </w:r>
          </w:p>
        </w:tc>
        <w:tc>
          <w:tcPr>
            <w:tcW w:w="2652" w:type="dxa"/>
            <w:tcMar>
              <w:top w:w="144" w:type="dxa"/>
              <w:left w:w="144" w:type="dxa"/>
              <w:bottom w:w="144" w:type="dxa"/>
              <w:right w:w="144" w:type="dxa"/>
            </w:tcMar>
          </w:tcPr>
          <w:p w14:paraId="762FD75C" w14:textId="744C2C2C" w:rsidR="00055555" w:rsidRPr="00C44443" w:rsidRDefault="00055555" w:rsidP="00055555">
            <w:pPr>
              <w:rPr>
                <w:rFonts w:ascii="Calibri" w:hAnsi="Calibri" w:cs="Calibri"/>
                <w:sz w:val="20"/>
                <w:szCs w:val="20"/>
              </w:rPr>
            </w:pPr>
            <w:r w:rsidRPr="00C44443">
              <w:rPr>
                <w:rFonts w:ascii="Calibri" w:hAnsi="Calibri" w:cs="Calibri"/>
                <w:sz w:val="20"/>
                <w:szCs w:val="20"/>
              </w:rPr>
              <w:t>Online/Class Discussion: Identify personal beliefs</w:t>
            </w:r>
          </w:p>
          <w:p w14:paraId="457A8274" w14:textId="77777777" w:rsidR="00055555" w:rsidRPr="00C44443" w:rsidRDefault="00055555" w:rsidP="00055555">
            <w:pPr>
              <w:rPr>
                <w:rFonts w:ascii="Calibri" w:hAnsi="Calibri" w:cs="Calibri"/>
                <w:sz w:val="20"/>
                <w:szCs w:val="20"/>
              </w:rPr>
            </w:pPr>
          </w:p>
          <w:p w14:paraId="07EB759C" w14:textId="77777777" w:rsidR="00616BE8" w:rsidRPr="00C44443" w:rsidRDefault="00616BE8" w:rsidP="00055555">
            <w:pPr>
              <w:rPr>
                <w:rFonts w:ascii="Calibri" w:hAnsi="Calibri" w:cs="Calibri"/>
                <w:sz w:val="20"/>
                <w:szCs w:val="20"/>
              </w:rPr>
            </w:pPr>
          </w:p>
          <w:p w14:paraId="6F0B9080" w14:textId="77777777" w:rsidR="00616BE8" w:rsidRPr="00C44443" w:rsidRDefault="00616BE8" w:rsidP="00055555">
            <w:pPr>
              <w:rPr>
                <w:rFonts w:ascii="Calibri" w:hAnsi="Calibri" w:cs="Calibri"/>
                <w:sz w:val="20"/>
                <w:szCs w:val="20"/>
              </w:rPr>
            </w:pPr>
          </w:p>
          <w:p w14:paraId="29B36C7F" w14:textId="77777777" w:rsidR="00616BE8" w:rsidRPr="00C44443" w:rsidRDefault="00616BE8" w:rsidP="00055555">
            <w:pPr>
              <w:rPr>
                <w:rFonts w:ascii="Calibri" w:hAnsi="Calibri" w:cs="Calibri"/>
                <w:sz w:val="20"/>
                <w:szCs w:val="20"/>
              </w:rPr>
            </w:pPr>
          </w:p>
          <w:p w14:paraId="6356107D" w14:textId="77777777" w:rsidR="00616BE8" w:rsidRPr="00C44443" w:rsidRDefault="00616BE8" w:rsidP="00055555">
            <w:pPr>
              <w:rPr>
                <w:rFonts w:ascii="Calibri" w:hAnsi="Calibri" w:cs="Calibri"/>
                <w:sz w:val="20"/>
                <w:szCs w:val="20"/>
              </w:rPr>
            </w:pPr>
          </w:p>
          <w:p w14:paraId="77C368C5" w14:textId="77777777" w:rsidR="00616BE8" w:rsidRPr="00C44443" w:rsidRDefault="00616BE8" w:rsidP="00055555">
            <w:pPr>
              <w:rPr>
                <w:rFonts w:ascii="Calibri" w:hAnsi="Calibri" w:cs="Calibri"/>
                <w:sz w:val="20"/>
                <w:szCs w:val="20"/>
              </w:rPr>
            </w:pPr>
          </w:p>
          <w:p w14:paraId="1E9733D9" w14:textId="77777777" w:rsidR="00616BE8" w:rsidRPr="00C44443" w:rsidRDefault="00616BE8" w:rsidP="00055555">
            <w:pPr>
              <w:rPr>
                <w:rFonts w:ascii="Calibri" w:hAnsi="Calibri" w:cs="Calibri"/>
                <w:sz w:val="20"/>
                <w:szCs w:val="20"/>
              </w:rPr>
            </w:pPr>
          </w:p>
          <w:p w14:paraId="29ACBD10" w14:textId="77777777" w:rsidR="00616BE8" w:rsidRPr="00C44443" w:rsidRDefault="00616BE8" w:rsidP="00055555">
            <w:pPr>
              <w:rPr>
                <w:rFonts w:ascii="Calibri" w:hAnsi="Calibri" w:cs="Calibri"/>
                <w:sz w:val="20"/>
                <w:szCs w:val="20"/>
              </w:rPr>
            </w:pPr>
          </w:p>
          <w:p w14:paraId="62DDCF40" w14:textId="77777777" w:rsidR="00616BE8" w:rsidRPr="00C44443" w:rsidRDefault="00616BE8" w:rsidP="00055555">
            <w:pPr>
              <w:rPr>
                <w:rFonts w:ascii="Calibri" w:hAnsi="Calibri" w:cs="Calibri"/>
                <w:sz w:val="20"/>
                <w:szCs w:val="20"/>
              </w:rPr>
            </w:pPr>
          </w:p>
          <w:p w14:paraId="7264AC2E" w14:textId="77777777" w:rsidR="00616BE8" w:rsidRPr="00C44443" w:rsidRDefault="00616BE8" w:rsidP="00055555">
            <w:pPr>
              <w:rPr>
                <w:rFonts w:ascii="Calibri" w:hAnsi="Calibri" w:cs="Calibri"/>
                <w:sz w:val="20"/>
                <w:szCs w:val="20"/>
              </w:rPr>
            </w:pPr>
          </w:p>
          <w:p w14:paraId="1B2E4A10" w14:textId="77777777" w:rsidR="00616BE8" w:rsidRPr="00C44443" w:rsidRDefault="00616BE8" w:rsidP="00055555">
            <w:pPr>
              <w:rPr>
                <w:rFonts w:ascii="Calibri" w:hAnsi="Calibri" w:cs="Calibri"/>
                <w:sz w:val="20"/>
                <w:szCs w:val="20"/>
              </w:rPr>
            </w:pPr>
          </w:p>
          <w:p w14:paraId="2465D68A" w14:textId="3A6D2948" w:rsidR="00616BE8" w:rsidRPr="00C44443" w:rsidRDefault="00616BE8" w:rsidP="00055555">
            <w:pPr>
              <w:rPr>
                <w:rFonts w:ascii="Calibri" w:hAnsi="Calibri" w:cs="Calibri"/>
                <w:sz w:val="20"/>
                <w:szCs w:val="20"/>
              </w:rPr>
            </w:pPr>
          </w:p>
        </w:tc>
        <w:tc>
          <w:tcPr>
            <w:tcW w:w="2789" w:type="dxa"/>
            <w:tcMar>
              <w:top w:w="144" w:type="dxa"/>
              <w:left w:w="144" w:type="dxa"/>
              <w:bottom w:w="144" w:type="dxa"/>
              <w:right w:w="144" w:type="dxa"/>
            </w:tcMar>
          </w:tcPr>
          <w:p w14:paraId="59AA2160" w14:textId="4E3C1C29" w:rsidR="33467D73" w:rsidRDefault="33467D73" w:rsidP="0E3C8CA7">
            <w:pPr>
              <w:rPr>
                <w:ins w:id="130" w:author="Hemmerling, Sabrina L" w:date="2024-09-23T21:17:00Z" w16du:dateUtc="2024-09-23T21:17:10Z"/>
                <w:rFonts w:ascii="Calibri" w:hAnsi="Calibri" w:cs="Calibri"/>
                <w:sz w:val="20"/>
                <w:szCs w:val="20"/>
              </w:rPr>
            </w:pPr>
          </w:p>
          <w:p w14:paraId="522503F8" w14:textId="010DB8A6" w:rsidR="33467D73" w:rsidRDefault="33467D73" w:rsidP="0E3C8CA7">
            <w:pPr>
              <w:rPr>
                <w:ins w:id="131" w:author="Hemmerling, Sabrina L" w:date="2024-09-23T21:17:00Z" w16du:dateUtc="2024-09-23T21:17:11Z"/>
                <w:rFonts w:ascii="Calibri" w:hAnsi="Calibri" w:cs="Calibri"/>
                <w:sz w:val="20"/>
                <w:szCs w:val="20"/>
              </w:rPr>
            </w:pPr>
          </w:p>
          <w:p w14:paraId="185F486E" w14:textId="5147DACF" w:rsidR="33467D73" w:rsidRDefault="33467D73" w:rsidP="0E3C8CA7">
            <w:pPr>
              <w:rPr>
                <w:ins w:id="132" w:author="Hemmerling, Sabrina L" w:date="2024-09-23T21:17:00Z" w16du:dateUtc="2024-09-23T21:17:11Z"/>
                <w:rFonts w:ascii="Calibri" w:hAnsi="Calibri" w:cs="Calibri"/>
                <w:sz w:val="20"/>
                <w:szCs w:val="20"/>
              </w:rPr>
            </w:pPr>
          </w:p>
          <w:p w14:paraId="562F7F4F" w14:textId="203C9D96" w:rsidR="33467D73" w:rsidRDefault="33467D73" w:rsidP="0E3C8CA7">
            <w:pPr>
              <w:rPr>
                <w:ins w:id="133" w:author="Hemmerling, Sabrina L" w:date="2024-09-23T21:17:00Z" w16du:dateUtc="2024-09-23T21:17:12Z"/>
                <w:rFonts w:ascii="Calibri" w:hAnsi="Calibri" w:cs="Calibri"/>
                <w:sz w:val="20"/>
                <w:szCs w:val="20"/>
              </w:rPr>
            </w:pPr>
          </w:p>
          <w:p w14:paraId="40AF5C9F" w14:textId="68420E58" w:rsidR="33467D73" w:rsidRDefault="33467D73" w:rsidP="0E3C8CA7">
            <w:pPr>
              <w:rPr>
                <w:ins w:id="134" w:author="Hemmerling, Sabrina L" w:date="2024-09-23T21:17:00Z" w16du:dateUtc="2024-09-23T21:17:12Z"/>
                <w:rFonts w:ascii="Calibri" w:hAnsi="Calibri" w:cs="Calibri"/>
                <w:sz w:val="20"/>
                <w:szCs w:val="20"/>
              </w:rPr>
            </w:pPr>
          </w:p>
          <w:p w14:paraId="1C0A1688" w14:textId="0DA4D376" w:rsidR="33467D73" w:rsidRDefault="33467D73" w:rsidP="0E3C8CA7">
            <w:pPr>
              <w:rPr>
                <w:ins w:id="135" w:author="Hemmerling, Sabrina L" w:date="2024-09-23T21:17:00Z" w16du:dateUtc="2024-09-23T21:17:12Z"/>
                <w:rFonts w:ascii="Calibri" w:hAnsi="Calibri" w:cs="Calibri"/>
                <w:sz w:val="20"/>
                <w:szCs w:val="20"/>
              </w:rPr>
            </w:pPr>
          </w:p>
          <w:p w14:paraId="33D97846" w14:textId="2A30A3CA" w:rsidR="33467D73" w:rsidRDefault="33467D73" w:rsidP="0E3C8CA7">
            <w:pPr>
              <w:rPr>
                <w:ins w:id="136" w:author="Hemmerling, Sabrina L" w:date="2024-09-23T21:17:00Z" w16du:dateUtc="2024-09-23T21:17:12Z"/>
                <w:rFonts w:ascii="Calibri" w:hAnsi="Calibri" w:cs="Calibri"/>
                <w:sz w:val="20"/>
                <w:szCs w:val="20"/>
              </w:rPr>
            </w:pPr>
          </w:p>
          <w:p w14:paraId="31FB5410" w14:textId="7FB12095" w:rsidR="33467D73" w:rsidRDefault="33467D73" w:rsidP="0E3C8CA7">
            <w:pPr>
              <w:rPr>
                <w:ins w:id="137" w:author="Hemmerling, Sabrina L" w:date="2024-09-23T21:17:00Z" w16du:dateUtc="2024-09-23T21:17:12Z"/>
                <w:rFonts w:ascii="Calibri" w:hAnsi="Calibri" w:cs="Calibri"/>
                <w:sz w:val="20"/>
                <w:szCs w:val="20"/>
              </w:rPr>
            </w:pPr>
          </w:p>
          <w:p w14:paraId="6E4C2790" w14:textId="238DB3C4" w:rsidR="33467D73" w:rsidRDefault="33467D73" w:rsidP="0E3C8CA7">
            <w:pPr>
              <w:rPr>
                <w:ins w:id="138" w:author="Hemmerling, Sabrina L" w:date="2024-09-23T21:17:00Z" w16du:dateUtc="2024-09-23T21:17:13Z"/>
                <w:rFonts w:ascii="Calibri" w:hAnsi="Calibri" w:cs="Calibri"/>
                <w:sz w:val="20"/>
                <w:szCs w:val="20"/>
              </w:rPr>
            </w:pPr>
          </w:p>
          <w:p w14:paraId="7FB37F0E" w14:textId="6979295C" w:rsidR="33467D73" w:rsidRDefault="33467D73" w:rsidP="0E3C8CA7">
            <w:pPr>
              <w:rPr>
                <w:ins w:id="139" w:author="Hemmerling, Sabrina L" w:date="2024-09-23T21:17:00Z" w16du:dateUtc="2024-09-23T21:17:13Z"/>
                <w:rFonts w:ascii="Calibri" w:hAnsi="Calibri" w:cs="Calibri"/>
                <w:sz w:val="20"/>
                <w:szCs w:val="20"/>
              </w:rPr>
            </w:pPr>
          </w:p>
          <w:p w14:paraId="620FE48A" w14:textId="38BF8F10" w:rsidR="33467D73" w:rsidRDefault="33467D73" w:rsidP="0E3C8CA7">
            <w:pPr>
              <w:rPr>
                <w:ins w:id="140" w:author="Hemmerling, Sabrina L" w:date="2024-09-23T21:17:00Z" w16du:dateUtc="2024-09-23T21:17:13Z"/>
                <w:rFonts w:ascii="Calibri" w:hAnsi="Calibri" w:cs="Calibri"/>
                <w:sz w:val="20"/>
                <w:szCs w:val="20"/>
              </w:rPr>
            </w:pPr>
          </w:p>
          <w:p w14:paraId="3972701C" w14:textId="03D3D8C4" w:rsidR="33467D73" w:rsidRDefault="33467D73" w:rsidP="0E3C8CA7">
            <w:pPr>
              <w:rPr>
                <w:ins w:id="141" w:author="Hemmerling, Sabrina L" w:date="2024-09-23T21:17:00Z" w16du:dateUtc="2024-09-23T21:17:13Z"/>
                <w:rFonts w:ascii="Calibri" w:hAnsi="Calibri" w:cs="Calibri"/>
                <w:sz w:val="20"/>
                <w:szCs w:val="20"/>
              </w:rPr>
            </w:pPr>
          </w:p>
          <w:p w14:paraId="3F8BC212" w14:textId="6DDF4382" w:rsidR="33467D73" w:rsidRDefault="33467D73" w:rsidP="0E3C8CA7">
            <w:pPr>
              <w:rPr>
                <w:ins w:id="142" w:author="Hemmerling, Sabrina L" w:date="2024-09-23T21:17:00Z" w16du:dateUtc="2024-09-23T21:17:13Z"/>
                <w:rFonts w:ascii="Calibri" w:hAnsi="Calibri" w:cs="Calibri"/>
                <w:sz w:val="20"/>
                <w:szCs w:val="20"/>
              </w:rPr>
            </w:pPr>
          </w:p>
          <w:p w14:paraId="6A3E3D33" w14:textId="54EFB490" w:rsidR="33467D73" w:rsidRDefault="33467D73" w:rsidP="0E3C8CA7">
            <w:pPr>
              <w:rPr>
                <w:ins w:id="143" w:author="Hemmerling, Sabrina L" w:date="2024-09-23T21:17:00Z" w16du:dateUtc="2024-09-23T21:17:14Z"/>
                <w:rFonts w:ascii="Calibri" w:hAnsi="Calibri" w:cs="Calibri"/>
                <w:sz w:val="20"/>
                <w:szCs w:val="20"/>
              </w:rPr>
            </w:pPr>
          </w:p>
          <w:p w14:paraId="1B1A191D" w14:textId="7473A099" w:rsidR="33467D73" w:rsidRDefault="33467D73" w:rsidP="0E3C8CA7">
            <w:pPr>
              <w:rPr>
                <w:ins w:id="144" w:author="Hemmerling, Sabrina L" w:date="2024-09-23T21:17:00Z" w16du:dateUtc="2024-09-23T21:17:14Z"/>
                <w:rFonts w:ascii="Calibri" w:hAnsi="Calibri" w:cs="Calibri"/>
                <w:sz w:val="20"/>
                <w:szCs w:val="20"/>
              </w:rPr>
            </w:pPr>
          </w:p>
          <w:p w14:paraId="653D0E3F" w14:textId="1A4CB64C" w:rsidR="33467D73" w:rsidRDefault="33467D73" w:rsidP="0E3C8CA7">
            <w:pPr>
              <w:rPr>
                <w:ins w:id="145" w:author="Hemmerling, Sabrina L" w:date="2024-09-23T21:17:00Z" w16du:dateUtc="2024-09-23T21:17:14Z"/>
                <w:rFonts w:ascii="Calibri" w:hAnsi="Calibri" w:cs="Calibri"/>
                <w:sz w:val="20"/>
                <w:szCs w:val="20"/>
              </w:rPr>
            </w:pPr>
          </w:p>
          <w:p w14:paraId="0BB77CA8" w14:textId="55AF136A" w:rsidR="33467D73" w:rsidRDefault="33467D73" w:rsidP="0E3C8CA7">
            <w:pPr>
              <w:rPr>
                <w:ins w:id="146" w:author="Hemmerling, Sabrina L" w:date="2024-09-23T21:17:00Z" w16du:dateUtc="2024-09-23T21:17:15Z"/>
                <w:rFonts w:ascii="Calibri" w:hAnsi="Calibri" w:cs="Calibri"/>
                <w:sz w:val="20"/>
                <w:szCs w:val="20"/>
              </w:rPr>
            </w:pPr>
          </w:p>
          <w:p w14:paraId="4671ACE0" w14:textId="5AFB5E0A" w:rsidR="33467D73" w:rsidRDefault="33467D73" w:rsidP="0E3C8CA7">
            <w:pPr>
              <w:rPr>
                <w:ins w:id="147" w:author="Hemmerling, Sabrina L" w:date="2024-09-23T21:17:00Z" w16du:dateUtc="2024-09-23T21:17:15Z"/>
                <w:rFonts w:ascii="Calibri" w:hAnsi="Calibri" w:cs="Calibri"/>
                <w:sz w:val="20"/>
                <w:szCs w:val="20"/>
              </w:rPr>
            </w:pPr>
          </w:p>
          <w:p w14:paraId="7CD03AC8" w14:textId="248A91BA" w:rsidR="33467D73" w:rsidRDefault="33467D73" w:rsidP="0E3C8CA7">
            <w:pPr>
              <w:rPr>
                <w:ins w:id="148" w:author="Hemmerling, Sabrina L" w:date="2024-09-23T21:17:00Z" w16du:dateUtc="2024-09-23T21:17:15Z"/>
                <w:rFonts w:ascii="Calibri" w:hAnsi="Calibri" w:cs="Calibri"/>
                <w:sz w:val="20"/>
                <w:szCs w:val="20"/>
              </w:rPr>
            </w:pPr>
          </w:p>
          <w:p w14:paraId="586ABC20" w14:textId="52F84FD6" w:rsidR="33467D73" w:rsidRDefault="33467D73">
            <w:pPr>
              <w:rPr>
                <w:rFonts w:ascii="Aptos Display" w:eastAsia="Aptos Display" w:hAnsi="Aptos Display" w:cs="Aptos Display"/>
                <w:sz w:val="28"/>
                <w:szCs w:val="28"/>
                <w:rPrChange w:id="149" w:author="Hemmerling, Sabrina L" w:date="2024-09-23T21:18:00Z">
                  <w:rPr>
                    <w:rFonts w:ascii="Calibri" w:eastAsia="Calibri" w:hAnsi="Calibri" w:cs="Calibri"/>
                    <w:sz w:val="20"/>
                    <w:szCs w:val="20"/>
                  </w:rPr>
                </w:rPrChange>
              </w:rPr>
            </w:pPr>
          </w:p>
        </w:tc>
      </w:tr>
      <w:tr w:rsidR="00055555" w:rsidRPr="00C44443" w14:paraId="0169DF6C" w14:textId="77777777" w:rsidTr="089186CD">
        <w:trPr>
          <w:trHeight w:val="300"/>
        </w:trPr>
        <w:tc>
          <w:tcPr>
            <w:tcW w:w="2025" w:type="dxa"/>
            <w:tcMar>
              <w:top w:w="144" w:type="dxa"/>
              <w:left w:w="144" w:type="dxa"/>
              <w:bottom w:w="144" w:type="dxa"/>
              <w:right w:w="144" w:type="dxa"/>
            </w:tcMar>
          </w:tcPr>
          <w:p w14:paraId="5B4C4AEC" w14:textId="77777777" w:rsidR="00055555" w:rsidRPr="00C44443" w:rsidRDefault="00055555" w:rsidP="00055555">
            <w:pPr>
              <w:rPr>
                <w:rFonts w:ascii="Calibri" w:hAnsi="Calibri" w:cs="Calibri"/>
                <w:sz w:val="20"/>
                <w:szCs w:val="20"/>
              </w:rPr>
            </w:pPr>
          </w:p>
        </w:tc>
        <w:tc>
          <w:tcPr>
            <w:tcW w:w="2029" w:type="dxa"/>
            <w:tcMar>
              <w:top w:w="144" w:type="dxa"/>
              <w:left w:w="144" w:type="dxa"/>
              <w:bottom w:w="144" w:type="dxa"/>
              <w:right w:w="144" w:type="dxa"/>
            </w:tcMar>
          </w:tcPr>
          <w:p w14:paraId="18E336A6" w14:textId="3AA1D4FD" w:rsidR="00055555" w:rsidRPr="00C44443" w:rsidRDefault="00055555" w:rsidP="0077645C">
            <w:pPr>
              <w:ind w:left="227" w:hanging="227"/>
              <w:rPr>
                <w:rFonts w:ascii="Calibri" w:hAnsi="Calibri" w:cs="Calibri"/>
                <w:sz w:val="20"/>
                <w:szCs w:val="20"/>
              </w:rPr>
            </w:pPr>
            <w:r w:rsidRPr="00C44443">
              <w:rPr>
                <w:rFonts w:ascii="Calibri" w:hAnsi="Calibri" w:cs="Calibri"/>
                <w:sz w:val="20"/>
                <w:szCs w:val="20"/>
              </w:rPr>
              <w:t>3E. Discuss dress and hygiene standards</w:t>
            </w:r>
          </w:p>
        </w:tc>
        <w:tc>
          <w:tcPr>
            <w:tcW w:w="3465" w:type="dxa"/>
            <w:tcMar>
              <w:top w:w="144" w:type="dxa"/>
              <w:left w:w="144" w:type="dxa"/>
              <w:bottom w:w="144" w:type="dxa"/>
              <w:right w:w="144" w:type="dxa"/>
            </w:tcMar>
          </w:tcPr>
          <w:p w14:paraId="5FB43BE5"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3E. Standards</w:t>
            </w:r>
          </w:p>
          <w:p w14:paraId="206AA5DF" w14:textId="573D4E14" w:rsidR="00055555" w:rsidRPr="00C44443" w:rsidRDefault="0077645C" w:rsidP="004D5CBD">
            <w:pPr>
              <w:numPr>
                <w:ilvl w:val="0"/>
                <w:numId w:val="27"/>
              </w:numPr>
              <w:tabs>
                <w:tab w:val="left" w:pos="380"/>
              </w:tabs>
              <w:rPr>
                <w:rFonts w:ascii="Calibri" w:hAnsi="Calibri" w:cs="Calibri"/>
                <w:sz w:val="20"/>
                <w:szCs w:val="20"/>
              </w:rPr>
            </w:pPr>
            <w:r w:rsidRPr="00C44443">
              <w:rPr>
                <w:rFonts w:ascii="Calibri" w:hAnsi="Calibri" w:cs="Calibri"/>
                <w:sz w:val="20"/>
                <w:szCs w:val="20"/>
              </w:rPr>
              <w:t>Cleanliness,</w:t>
            </w:r>
            <w:r w:rsidR="00055555" w:rsidRPr="00C44443">
              <w:rPr>
                <w:rFonts w:ascii="Calibri" w:hAnsi="Calibri" w:cs="Calibri"/>
                <w:sz w:val="20"/>
                <w:szCs w:val="20"/>
              </w:rPr>
              <w:t xml:space="preserve"> body</w:t>
            </w:r>
            <w:r w:rsidR="007641BB">
              <w:rPr>
                <w:rFonts w:ascii="Calibri" w:hAnsi="Calibri" w:cs="Calibri"/>
                <w:sz w:val="20"/>
                <w:szCs w:val="20"/>
              </w:rPr>
              <w:t>,</w:t>
            </w:r>
            <w:r w:rsidR="00055555" w:rsidRPr="00C44443">
              <w:rPr>
                <w:rFonts w:ascii="Calibri" w:hAnsi="Calibri" w:cs="Calibri"/>
                <w:sz w:val="20"/>
                <w:szCs w:val="20"/>
              </w:rPr>
              <w:t xml:space="preserve"> </w:t>
            </w:r>
            <w:r w:rsidR="00055555" w:rsidRPr="007641BB">
              <w:rPr>
                <w:rFonts w:ascii="Calibri" w:hAnsi="Calibri" w:cs="Calibri"/>
                <w:noProof/>
                <w:sz w:val="20"/>
                <w:szCs w:val="20"/>
              </w:rPr>
              <w:t>and</w:t>
            </w:r>
            <w:r w:rsidR="00055555" w:rsidRPr="00C44443">
              <w:rPr>
                <w:rFonts w:ascii="Calibri" w:hAnsi="Calibri" w:cs="Calibri"/>
                <w:sz w:val="20"/>
                <w:szCs w:val="20"/>
              </w:rPr>
              <w:t xml:space="preserve"> clothing</w:t>
            </w:r>
          </w:p>
          <w:p w14:paraId="366A2225" w14:textId="77777777" w:rsidR="00055555" w:rsidRPr="00C44443" w:rsidRDefault="00055555" w:rsidP="004D5CBD">
            <w:pPr>
              <w:numPr>
                <w:ilvl w:val="0"/>
                <w:numId w:val="27"/>
              </w:numPr>
              <w:rPr>
                <w:rFonts w:ascii="Calibri" w:hAnsi="Calibri" w:cs="Calibri"/>
                <w:sz w:val="20"/>
                <w:szCs w:val="20"/>
              </w:rPr>
            </w:pPr>
            <w:r w:rsidRPr="00C44443">
              <w:rPr>
                <w:rFonts w:ascii="Calibri" w:hAnsi="Calibri" w:cs="Calibri"/>
                <w:sz w:val="20"/>
                <w:szCs w:val="20"/>
              </w:rPr>
              <w:t>Short clean fingernails/ no artificial nails</w:t>
            </w:r>
            <w:r w:rsidR="00847473" w:rsidRPr="00C44443">
              <w:rPr>
                <w:rFonts w:ascii="Calibri" w:hAnsi="Calibri" w:cs="Calibri"/>
                <w:sz w:val="20"/>
                <w:szCs w:val="20"/>
              </w:rPr>
              <w:t xml:space="preserve">. </w:t>
            </w:r>
            <w:r w:rsidR="00847473" w:rsidRPr="00C44443">
              <w:rPr>
                <w:rFonts w:ascii="Calibri" w:hAnsi="Calibri" w:cs="Calibri"/>
                <w:sz w:val="20"/>
                <w:szCs w:val="20"/>
              </w:rPr>
              <w:br/>
              <w:t>Fingernails should not extend beyond the tips of fingers</w:t>
            </w:r>
          </w:p>
          <w:p w14:paraId="20ACBFE2" w14:textId="77777777" w:rsidR="00055555" w:rsidRPr="00C44443" w:rsidRDefault="00055555" w:rsidP="004D5CBD">
            <w:pPr>
              <w:numPr>
                <w:ilvl w:val="0"/>
                <w:numId w:val="27"/>
              </w:numPr>
              <w:rPr>
                <w:rFonts w:ascii="Calibri" w:hAnsi="Calibri" w:cs="Calibri"/>
                <w:sz w:val="20"/>
                <w:szCs w:val="20"/>
              </w:rPr>
            </w:pPr>
            <w:r w:rsidRPr="00C44443">
              <w:rPr>
                <w:rFonts w:ascii="Calibri" w:hAnsi="Calibri" w:cs="Calibri"/>
                <w:sz w:val="20"/>
                <w:szCs w:val="20"/>
              </w:rPr>
              <w:t>Socks and closed shoes</w:t>
            </w:r>
          </w:p>
          <w:p w14:paraId="1E49FDCC" w14:textId="3B26B485" w:rsidR="00055555" w:rsidRPr="00C44443" w:rsidRDefault="00055555" w:rsidP="004D5CBD">
            <w:pPr>
              <w:numPr>
                <w:ilvl w:val="0"/>
                <w:numId w:val="27"/>
              </w:numPr>
              <w:rPr>
                <w:rFonts w:ascii="Calibri" w:hAnsi="Calibri" w:cs="Calibri"/>
                <w:sz w:val="20"/>
                <w:szCs w:val="20"/>
              </w:rPr>
            </w:pPr>
            <w:r w:rsidRPr="00C44443">
              <w:rPr>
                <w:rFonts w:ascii="Calibri" w:hAnsi="Calibri" w:cs="Calibri"/>
                <w:sz w:val="20"/>
                <w:szCs w:val="20"/>
              </w:rPr>
              <w:t xml:space="preserve">Limited </w:t>
            </w:r>
            <w:r w:rsidRPr="007641BB">
              <w:rPr>
                <w:rFonts w:ascii="Calibri" w:hAnsi="Calibri" w:cs="Calibri"/>
                <w:noProof/>
                <w:sz w:val="20"/>
                <w:szCs w:val="20"/>
              </w:rPr>
              <w:t>jewelry</w:t>
            </w:r>
            <w:r w:rsidR="007641BB">
              <w:rPr>
                <w:rFonts w:ascii="Calibri" w:hAnsi="Calibri" w:cs="Calibri"/>
                <w:noProof/>
                <w:sz w:val="20"/>
                <w:szCs w:val="20"/>
              </w:rPr>
              <w:t>/</w:t>
            </w:r>
            <w:r w:rsidRPr="007641BB">
              <w:rPr>
                <w:rFonts w:ascii="Calibri" w:hAnsi="Calibri" w:cs="Calibri"/>
                <w:noProof/>
                <w:sz w:val="20"/>
                <w:szCs w:val="20"/>
              </w:rPr>
              <w:t>body</w:t>
            </w:r>
            <w:r w:rsidRPr="00C44443">
              <w:rPr>
                <w:rFonts w:ascii="Calibri" w:hAnsi="Calibri" w:cs="Calibri"/>
                <w:sz w:val="20"/>
                <w:szCs w:val="20"/>
              </w:rPr>
              <w:t xml:space="preserve"> piercing and tattoos</w:t>
            </w:r>
          </w:p>
          <w:p w14:paraId="179A3388" w14:textId="77777777" w:rsidR="00055555" w:rsidRPr="00C44443" w:rsidRDefault="00055555" w:rsidP="004D5CBD">
            <w:pPr>
              <w:numPr>
                <w:ilvl w:val="0"/>
                <w:numId w:val="27"/>
              </w:numPr>
              <w:rPr>
                <w:rFonts w:ascii="Calibri" w:hAnsi="Calibri" w:cs="Calibri"/>
                <w:sz w:val="20"/>
                <w:szCs w:val="20"/>
              </w:rPr>
            </w:pPr>
            <w:r w:rsidRPr="00C44443">
              <w:rPr>
                <w:rFonts w:ascii="Calibri" w:hAnsi="Calibri" w:cs="Calibri"/>
                <w:sz w:val="20"/>
                <w:szCs w:val="20"/>
              </w:rPr>
              <w:t>Odors (cologne, perfume or smoke smell)</w:t>
            </w:r>
          </w:p>
          <w:p w14:paraId="11B7B9A2" w14:textId="77777777" w:rsidR="00055555" w:rsidRPr="00C44443" w:rsidRDefault="00055555" w:rsidP="004D5CBD">
            <w:pPr>
              <w:pStyle w:val="BodyTextIndent"/>
              <w:numPr>
                <w:ilvl w:val="0"/>
                <w:numId w:val="27"/>
              </w:numPr>
              <w:tabs>
                <w:tab w:val="clear" w:pos="480"/>
              </w:tabs>
              <w:rPr>
                <w:rFonts w:ascii="Calibri" w:hAnsi="Calibri" w:cs="Calibri"/>
                <w:color w:val="auto"/>
                <w:sz w:val="20"/>
                <w:szCs w:val="20"/>
              </w:rPr>
            </w:pPr>
            <w:r w:rsidRPr="00C44443">
              <w:rPr>
                <w:rFonts w:ascii="Calibri" w:hAnsi="Calibri" w:cs="Calibri"/>
                <w:color w:val="auto"/>
                <w:sz w:val="20"/>
                <w:szCs w:val="20"/>
              </w:rPr>
              <w:t>Appropriate clothing for work</w:t>
            </w:r>
          </w:p>
          <w:p w14:paraId="50592B6E" w14:textId="77777777" w:rsidR="00055555" w:rsidRPr="00C44443" w:rsidRDefault="00055555" w:rsidP="00055555">
            <w:pPr>
              <w:rPr>
                <w:rFonts w:ascii="Calibri" w:hAnsi="Calibri" w:cs="Calibri"/>
                <w:sz w:val="20"/>
                <w:szCs w:val="20"/>
              </w:rPr>
            </w:pPr>
          </w:p>
          <w:p w14:paraId="07E401EB"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Rationale</w:t>
            </w:r>
          </w:p>
          <w:p w14:paraId="512A3783" w14:textId="77777777" w:rsidR="00055555" w:rsidRPr="00C44443" w:rsidRDefault="00055555" w:rsidP="004D5CBD">
            <w:pPr>
              <w:numPr>
                <w:ilvl w:val="0"/>
                <w:numId w:val="28"/>
              </w:numPr>
              <w:rPr>
                <w:rFonts w:ascii="Calibri" w:hAnsi="Calibri" w:cs="Calibri"/>
                <w:sz w:val="20"/>
                <w:szCs w:val="20"/>
              </w:rPr>
            </w:pPr>
            <w:r w:rsidRPr="00C44443">
              <w:rPr>
                <w:rFonts w:ascii="Calibri" w:hAnsi="Calibri" w:cs="Calibri"/>
                <w:sz w:val="20"/>
                <w:szCs w:val="20"/>
              </w:rPr>
              <w:t>Infection control</w:t>
            </w:r>
          </w:p>
          <w:p w14:paraId="5BA07DB2" w14:textId="77777777" w:rsidR="00055555" w:rsidRPr="00C44443" w:rsidRDefault="00055555" w:rsidP="004D5CBD">
            <w:pPr>
              <w:numPr>
                <w:ilvl w:val="0"/>
                <w:numId w:val="28"/>
              </w:numPr>
              <w:rPr>
                <w:rFonts w:ascii="Calibri" w:hAnsi="Calibri" w:cs="Calibri"/>
                <w:sz w:val="20"/>
                <w:szCs w:val="20"/>
              </w:rPr>
            </w:pPr>
            <w:r w:rsidRPr="00C44443">
              <w:rPr>
                <w:rFonts w:ascii="Calibri" w:hAnsi="Calibri" w:cs="Calibri"/>
                <w:sz w:val="20"/>
                <w:szCs w:val="20"/>
              </w:rPr>
              <w:t>Allergies and sensitivities</w:t>
            </w:r>
          </w:p>
          <w:p w14:paraId="3702FF17" w14:textId="77777777" w:rsidR="00055555" w:rsidRPr="00C44443" w:rsidRDefault="00055555" w:rsidP="004D5CBD">
            <w:pPr>
              <w:numPr>
                <w:ilvl w:val="0"/>
                <w:numId w:val="28"/>
              </w:numPr>
              <w:rPr>
                <w:rFonts w:ascii="Calibri" w:hAnsi="Calibri" w:cs="Calibri"/>
                <w:sz w:val="20"/>
                <w:szCs w:val="20"/>
              </w:rPr>
            </w:pPr>
            <w:r w:rsidRPr="00C44443">
              <w:rPr>
                <w:rFonts w:ascii="Calibri" w:hAnsi="Calibri" w:cs="Calibri"/>
                <w:sz w:val="20"/>
                <w:szCs w:val="20"/>
              </w:rPr>
              <w:t>Dress to instill confidence</w:t>
            </w:r>
          </w:p>
        </w:tc>
        <w:tc>
          <w:tcPr>
            <w:tcW w:w="2652" w:type="dxa"/>
            <w:tcMar>
              <w:top w:w="144" w:type="dxa"/>
              <w:left w:w="144" w:type="dxa"/>
              <w:bottom w:w="144" w:type="dxa"/>
              <w:right w:w="144" w:type="dxa"/>
            </w:tcMar>
          </w:tcPr>
          <w:p w14:paraId="0900DEA4"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Demonstration/Role Play</w:t>
            </w:r>
          </w:p>
        </w:tc>
        <w:tc>
          <w:tcPr>
            <w:tcW w:w="2789" w:type="dxa"/>
            <w:tcMar>
              <w:top w:w="144" w:type="dxa"/>
              <w:left w:w="144" w:type="dxa"/>
              <w:bottom w:w="144" w:type="dxa"/>
              <w:right w:w="144" w:type="dxa"/>
            </w:tcMar>
          </w:tcPr>
          <w:p w14:paraId="19C5A24A" w14:textId="14870D26" w:rsidR="33467D73" w:rsidRDefault="33467D73" w:rsidP="385D7AE8">
            <w:pPr>
              <w:rPr>
                <w:rFonts w:ascii="Calibri" w:eastAsia="Calibri" w:hAnsi="Calibri" w:cs="Calibri"/>
                <w:sz w:val="20"/>
                <w:szCs w:val="20"/>
              </w:rPr>
            </w:pPr>
            <w:r>
              <w:fldChar w:fldCharType="begin"/>
            </w:r>
            <w:r>
              <w:instrText xml:space="preserve">HYPERLINK "https://healthforceminnesota.org/hccc/files/BFS-Competency-3-8-Scenario-Professional-Appearance-Hygiene-Behaviors1.docx" </w:instrText>
            </w:r>
            <w:r>
              <w:fldChar w:fldCharType="separate"/>
            </w:r>
            <w:r w:rsidR="47428101" w:rsidRPr="385D7AE8">
              <w:rPr>
                <w:rStyle w:val="Hyperlink"/>
                <w:rFonts w:ascii="Helvetica" w:eastAsia="Helvetica" w:hAnsi="Helvetica" w:cs="Helvetica"/>
                <w:sz w:val="27"/>
                <w:szCs w:val="27"/>
              </w:rPr>
              <w:t>BFS Competency 3 &amp; 8</w:t>
            </w:r>
            <w:ins w:id="150" w:author="Hemmerling, Sabrina L" w:date="2024-09-23T20:52:00Z">
              <w:r>
                <w:fldChar w:fldCharType="end"/>
              </w:r>
            </w:ins>
            <w:r w:rsidR="47428101" w:rsidRPr="385D7AE8">
              <w:rPr>
                <w:rFonts w:ascii="Helvetica" w:eastAsia="Helvetica" w:hAnsi="Helvetica" w:cs="Helvetica"/>
                <w:color w:val="333333"/>
                <w:sz w:val="27"/>
                <w:szCs w:val="27"/>
              </w:rPr>
              <w:t>: Scenario Professional Appearance- Hygiene Behaviors</w:t>
            </w:r>
          </w:p>
        </w:tc>
      </w:tr>
      <w:tr w:rsidR="00055555" w:rsidRPr="00C44443" w14:paraId="0282D232" w14:textId="77777777" w:rsidTr="089186CD">
        <w:trPr>
          <w:trHeight w:val="300"/>
        </w:trPr>
        <w:tc>
          <w:tcPr>
            <w:tcW w:w="2025" w:type="dxa"/>
            <w:tcMar>
              <w:top w:w="144" w:type="dxa"/>
              <w:left w:w="144" w:type="dxa"/>
              <w:bottom w:w="144" w:type="dxa"/>
              <w:right w:w="144" w:type="dxa"/>
            </w:tcMar>
          </w:tcPr>
          <w:p w14:paraId="55ACDB4B" w14:textId="77777777" w:rsidR="00055555" w:rsidRPr="00C44443" w:rsidRDefault="00055555" w:rsidP="00055555">
            <w:pPr>
              <w:rPr>
                <w:rFonts w:ascii="Calibri" w:hAnsi="Calibri" w:cs="Calibri"/>
                <w:sz w:val="20"/>
                <w:szCs w:val="20"/>
              </w:rPr>
            </w:pPr>
          </w:p>
        </w:tc>
        <w:tc>
          <w:tcPr>
            <w:tcW w:w="2029" w:type="dxa"/>
            <w:tcMar>
              <w:top w:w="144" w:type="dxa"/>
              <w:left w:w="144" w:type="dxa"/>
              <w:bottom w:w="144" w:type="dxa"/>
              <w:right w:w="144" w:type="dxa"/>
            </w:tcMar>
          </w:tcPr>
          <w:p w14:paraId="6365BAC4"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3F. Discuss productive work habits.</w:t>
            </w:r>
          </w:p>
        </w:tc>
        <w:tc>
          <w:tcPr>
            <w:tcW w:w="3465" w:type="dxa"/>
            <w:tcMar>
              <w:top w:w="144" w:type="dxa"/>
              <w:left w:w="144" w:type="dxa"/>
              <w:bottom w:w="144" w:type="dxa"/>
              <w:right w:w="144" w:type="dxa"/>
            </w:tcMar>
          </w:tcPr>
          <w:p w14:paraId="50BAD36F" w14:textId="4424BBD3" w:rsidR="00055555" w:rsidRPr="00C44443" w:rsidRDefault="00055555" w:rsidP="00055555">
            <w:pPr>
              <w:ind w:left="275" w:hanging="275"/>
              <w:rPr>
                <w:rFonts w:ascii="Calibri" w:hAnsi="Calibri" w:cs="Calibri"/>
                <w:sz w:val="20"/>
                <w:szCs w:val="20"/>
              </w:rPr>
            </w:pPr>
            <w:r w:rsidRPr="00C44443">
              <w:rPr>
                <w:rFonts w:ascii="Calibri" w:hAnsi="Calibri" w:cs="Calibri"/>
                <w:sz w:val="20"/>
                <w:szCs w:val="20"/>
              </w:rPr>
              <w:t>3F. Productive work habits</w:t>
            </w:r>
          </w:p>
          <w:p w14:paraId="2A4E282F" w14:textId="18D8416D" w:rsidR="00055555" w:rsidRPr="00C44443" w:rsidRDefault="00055555" w:rsidP="004D5CBD">
            <w:pPr>
              <w:numPr>
                <w:ilvl w:val="0"/>
                <w:numId w:val="29"/>
              </w:numPr>
              <w:rPr>
                <w:rFonts w:ascii="Calibri" w:hAnsi="Calibri" w:cs="Calibri"/>
                <w:sz w:val="20"/>
                <w:szCs w:val="20"/>
              </w:rPr>
            </w:pPr>
            <w:r w:rsidRPr="00C44443">
              <w:rPr>
                <w:rFonts w:ascii="Calibri" w:hAnsi="Calibri" w:cs="Calibri"/>
                <w:sz w:val="20"/>
                <w:szCs w:val="20"/>
              </w:rPr>
              <w:t xml:space="preserve">Complete requested tasks in </w:t>
            </w:r>
            <w:r w:rsidR="007641BB">
              <w:rPr>
                <w:rFonts w:ascii="Calibri" w:hAnsi="Calibri" w:cs="Calibri"/>
                <w:sz w:val="20"/>
                <w:szCs w:val="20"/>
              </w:rPr>
              <w:t>a</w:t>
            </w:r>
            <w:r w:rsidRPr="00C44443">
              <w:rPr>
                <w:rFonts w:ascii="Calibri" w:hAnsi="Calibri" w:cs="Calibri"/>
                <w:sz w:val="20"/>
                <w:szCs w:val="20"/>
              </w:rPr>
              <w:t xml:space="preserve"> </w:t>
            </w:r>
            <w:r w:rsidRPr="007641BB">
              <w:rPr>
                <w:rFonts w:ascii="Calibri" w:hAnsi="Calibri" w:cs="Calibri"/>
                <w:noProof/>
                <w:sz w:val="20"/>
                <w:szCs w:val="20"/>
              </w:rPr>
              <w:t>timely</w:t>
            </w:r>
            <w:r w:rsidRPr="00C44443">
              <w:rPr>
                <w:rFonts w:ascii="Calibri" w:hAnsi="Calibri" w:cs="Calibri"/>
                <w:sz w:val="20"/>
                <w:szCs w:val="20"/>
              </w:rPr>
              <w:t xml:space="preserve"> manner</w:t>
            </w:r>
          </w:p>
          <w:p w14:paraId="13686B45" w14:textId="77777777" w:rsidR="00055555" w:rsidRPr="00C44443" w:rsidRDefault="00055555" w:rsidP="004D5CBD">
            <w:pPr>
              <w:numPr>
                <w:ilvl w:val="0"/>
                <w:numId w:val="29"/>
              </w:numPr>
              <w:rPr>
                <w:rFonts w:ascii="Calibri" w:hAnsi="Calibri" w:cs="Calibri"/>
                <w:sz w:val="20"/>
                <w:szCs w:val="20"/>
              </w:rPr>
            </w:pPr>
            <w:r w:rsidRPr="00C44443">
              <w:rPr>
                <w:rFonts w:ascii="Calibri" w:hAnsi="Calibri" w:cs="Calibri"/>
                <w:sz w:val="20"/>
                <w:szCs w:val="20"/>
              </w:rPr>
              <w:t>Manage time</w:t>
            </w:r>
          </w:p>
          <w:p w14:paraId="27E7E187" w14:textId="77777777" w:rsidR="00055555" w:rsidRPr="00C44443" w:rsidRDefault="00055555" w:rsidP="004D5CBD">
            <w:pPr>
              <w:numPr>
                <w:ilvl w:val="0"/>
                <w:numId w:val="29"/>
              </w:numPr>
              <w:rPr>
                <w:rFonts w:ascii="Calibri" w:hAnsi="Calibri" w:cs="Calibri"/>
                <w:sz w:val="20"/>
                <w:szCs w:val="20"/>
              </w:rPr>
            </w:pPr>
            <w:r w:rsidRPr="00C44443">
              <w:rPr>
                <w:rFonts w:ascii="Calibri" w:hAnsi="Calibri" w:cs="Calibri"/>
                <w:sz w:val="20"/>
                <w:szCs w:val="20"/>
              </w:rPr>
              <w:t>Recognize tasks to be performed and complete them</w:t>
            </w:r>
          </w:p>
          <w:p w14:paraId="05C3B902" w14:textId="77777777" w:rsidR="00055555" w:rsidRPr="00C44443" w:rsidRDefault="00055555" w:rsidP="004D5CBD">
            <w:pPr>
              <w:numPr>
                <w:ilvl w:val="0"/>
                <w:numId w:val="29"/>
              </w:numPr>
              <w:rPr>
                <w:rFonts w:ascii="Calibri" w:hAnsi="Calibri" w:cs="Calibri"/>
                <w:sz w:val="20"/>
                <w:szCs w:val="20"/>
              </w:rPr>
            </w:pPr>
            <w:r w:rsidRPr="00C44443">
              <w:rPr>
                <w:rFonts w:ascii="Calibri" w:hAnsi="Calibri" w:cs="Calibri"/>
                <w:sz w:val="20"/>
                <w:szCs w:val="20"/>
              </w:rPr>
              <w:t>Prioritize tasks/cares</w:t>
            </w:r>
          </w:p>
          <w:p w14:paraId="409D47B6" w14:textId="77777777" w:rsidR="00055555" w:rsidRPr="00C44443" w:rsidRDefault="00055555" w:rsidP="004D5CBD">
            <w:pPr>
              <w:numPr>
                <w:ilvl w:val="0"/>
                <w:numId w:val="29"/>
              </w:numPr>
              <w:rPr>
                <w:rFonts w:ascii="Calibri" w:hAnsi="Calibri" w:cs="Calibri"/>
                <w:sz w:val="20"/>
                <w:szCs w:val="20"/>
              </w:rPr>
            </w:pPr>
            <w:r w:rsidRPr="00C44443">
              <w:rPr>
                <w:rFonts w:ascii="Calibri" w:hAnsi="Calibri" w:cs="Calibri"/>
                <w:sz w:val="20"/>
                <w:szCs w:val="20"/>
              </w:rPr>
              <w:t>Flexibility to meet changing conditions and situations</w:t>
            </w:r>
          </w:p>
          <w:p w14:paraId="6CD4DD9E" w14:textId="77777777" w:rsidR="00055555" w:rsidRPr="00C44443" w:rsidRDefault="00055555" w:rsidP="004D5CBD">
            <w:pPr>
              <w:numPr>
                <w:ilvl w:val="0"/>
                <w:numId w:val="29"/>
              </w:numPr>
              <w:rPr>
                <w:rFonts w:ascii="Calibri" w:hAnsi="Calibri" w:cs="Calibri"/>
                <w:sz w:val="20"/>
                <w:szCs w:val="20"/>
              </w:rPr>
            </w:pPr>
            <w:r w:rsidRPr="00C44443">
              <w:rPr>
                <w:rFonts w:ascii="Calibri" w:hAnsi="Calibri" w:cs="Calibri"/>
                <w:sz w:val="20"/>
                <w:szCs w:val="20"/>
              </w:rPr>
              <w:t>Only perform cares you know</w:t>
            </w:r>
          </w:p>
          <w:p w14:paraId="3D46E1B2" w14:textId="66456175" w:rsidR="00055555" w:rsidRPr="00C44443" w:rsidRDefault="00055555" w:rsidP="004D5CBD">
            <w:pPr>
              <w:numPr>
                <w:ilvl w:val="0"/>
                <w:numId w:val="29"/>
              </w:numPr>
              <w:rPr>
                <w:rFonts w:ascii="Calibri" w:hAnsi="Calibri" w:cs="Calibri"/>
                <w:sz w:val="20"/>
                <w:szCs w:val="20"/>
              </w:rPr>
            </w:pPr>
            <w:r w:rsidRPr="00C44443">
              <w:rPr>
                <w:rFonts w:ascii="Calibri" w:hAnsi="Calibri" w:cs="Calibri"/>
                <w:sz w:val="20"/>
                <w:szCs w:val="20"/>
              </w:rPr>
              <w:t xml:space="preserve">Learn new duties and assignments within </w:t>
            </w:r>
            <w:r w:rsidR="007641BB">
              <w:rPr>
                <w:rFonts w:ascii="Calibri" w:hAnsi="Calibri" w:cs="Calibri"/>
                <w:sz w:val="20"/>
                <w:szCs w:val="20"/>
              </w:rPr>
              <w:t xml:space="preserve">the </w:t>
            </w:r>
            <w:r w:rsidRPr="007641BB">
              <w:rPr>
                <w:rFonts w:ascii="Calibri" w:hAnsi="Calibri" w:cs="Calibri"/>
                <w:noProof/>
                <w:sz w:val="20"/>
                <w:szCs w:val="20"/>
              </w:rPr>
              <w:t>job</w:t>
            </w:r>
            <w:r w:rsidRPr="00C44443">
              <w:rPr>
                <w:rFonts w:ascii="Calibri" w:hAnsi="Calibri" w:cs="Calibri"/>
                <w:sz w:val="20"/>
                <w:szCs w:val="20"/>
              </w:rPr>
              <w:t xml:space="preserve"> description</w:t>
            </w:r>
          </w:p>
        </w:tc>
        <w:tc>
          <w:tcPr>
            <w:tcW w:w="2652" w:type="dxa"/>
            <w:tcMar>
              <w:top w:w="144" w:type="dxa"/>
              <w:left w:w="144" w:type="dxa"/>
              <w:bottom w:w="144" w:type="dxa"/>
              <w:right w:w="144" w:type="dxa"/>
            </w:tcMar>
          </w:tcPr>
          <w:p w14:paraId="634D47B2"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Online/Class Discussion</w:t>
            </w:r>
          </w:p>
          <w:p w14:paraId="26C4764B"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Productive work habits</w:t>
            </w:r>
          </w:p>
          <w:p w14:paraId="59FAF409" w14:textId="77777777" w:rsidR="00055555" w:rsidRPr="00C44443" w:rsidRDefault="00055555" w:rsidP="00055555">
            <w:pPr>
              <w:rPr>
                <w:rFonts w:ascii="Calibri" w:hAnsi="Calibri" w:cs="Calibri"/>
                <w:sz w:val="20"/>
                <w:szCs w:val="20"/>
              </w:rPr>
            </w:pPr>
          </w:p>
          <w:p w14:paraId="0B70E07A" w14:textId="77777777" w:rsidR="00055555" w:rsidRPr="00C44443" w:rsidRDefault="00055555" w:rsidP="00055555">
            <w:pPr>
              <w:rPr>
                <w:rFonts w:ascii="Calibri" w:hAnsi="Calibri" w:cs="Calibri"/>
                <w:sz w:val="20"/>
                <w:szCs w:val="20"/>
              </w:rPr>
            </w:pPr>
          </w:p>
          <w:p w14:paraId="04606EAF" w14:textId="08D588A0" w:rsidR="00055555" w:rsidRPr="00C44443" w:rsidRDefault="00055555" w:rsidP="00055555">
            <w:pPr>
              <w:rPr>
                <w:rFonts w:ascii="Calibri" w:hAnsi="Calibri" w:cs="Calibri"/>
                <w:sz w:val="20"/>
                <w:szCs w:val="20"/>
              </w:rPr>
            </w:pPr>
          </w:p>
        </w:tc>
        <w:tc>
          <w:tcPr>
            <w:tcW w:w="2789" w:type="dxa"/>
            <w:tcMar>
              <w:top w:w="144" w:type="dxa"/>
              <w:left w:w="144" w:type="dxa"/>
              <w:bottom w:w="144" w:type="dxa"/>
              <w:right w:w="144" w:type="dxa"/>
            </w:tcMar>
          </w:tcPr>
          <w:p w14:paraId="022FA9CD" w14:textId="575CA1AD" w:rsidR="33467D73" w:rsidRDefault="33467D73">
            <w:pPr>
              <w:shd w:val="clear" w:color="auto" w:fill="FFFFFF" w:themeFill="background1"/>
              <w:spacing w:after="360"/>
              <w:rPr>
                <w:rFonts w:ascii="Helvetica" w:eastAsia="Helvetica" w:hAnsi="Helvetica" w:cs="Helvetica"/>
                <w:color w:val="333333"/>
                <w:sz w:val="27"/>
                <w:szCs w:val="27"/>
              </w:rPr>
              <w:pPrChange w:id="151" w:author="Hemmerling, Sabrina L" w:date="2024-09-23T20:53:00Z">
                <w:pPr/>
              </w:pPrChange>
            </w:pPr>
            <w:r>
              <w:fldChar w:fldCharType="begin"/>
            </w:r>
            <w:r>
              <w:instrText xml:space="preserve">HYPERLINK "https://healthforceminnesota.org/hccc/files/BFS-Competency-3-Personal-Qualities2.docx" </w:instrText>
            </w:r>
            <w:r>
              <w:fldChar w:fldCharType="separate"/>
            </w:r>
            <w:r w:rsidR="70B5E7B8" w:rsidRPr="385D7AE8">
              <w:rPr>
                <w:rStyle w:val="Hyperlink"/>
                <w:rFonts w:ascii="Helvetica" w:eastAsia="Helvetica" w:hAnsi="Helvetica" w:cs="Helvetica"/>
                <w:sz w:val="27"/>
                <w:szCs w:val="27"/>
              </w:rPr>
              <w:t>BFS Competency 3</w:t>
            </w:r>
            <w:ins w:id="152" w:author="Hemmerling, Sabrina L" w:date="2024-09-23T20:53:00Z">
              <w:r>
                <w:fldChar w:fldCharType="end"/>
              </w:r>
            </w:ins>
            <w:r w:rsidR="70B5E7B8" w:rsidRPr="385D7AE8">
              <w:rPr>
                <w:rFonts w:ascii="Helvetica" w:eastAsia="Helvetica" w:hAnsi="Helvetica" w:cs="Helvetica"/>
                <w:color w:val="333333"/>
                <w:sz w:val="27"/>
                <w:szCs w:val="27"/>
              </w:rPr>
              <w:t>: Personal Qualities</w:t>
            </w:r>
          </w:p>
          <w:p w14:paraId="78EDB52B" w14:textId="01A04DA6" w:rsidR="33467D73" w:rsidRDefault="33467D73">
            <w:pPr>
              <w:shd w:val="clear" w:color="auto" w:fill="FFFFFF" w:themeFill="background1"/>
              <w:spacing w:after="360"/>
              <w:rPr>
                <w:rFonts w:ascii="Helvetica" w:eastAsia="Helvetica" w:hAnsi="Helvetica" w:cs="Helvetica"/>
                <w:color w:val="333333"/>
                <w:sz w:val="27"/>
                <w:szCs w:val="27"/>
              </w:rPr>
              <w:pPrChange w:id="153" w:author="Hemmerling, Sabrina L" w:date="2024-09-23T20:53:00Z">
                <w:pPr/>
              </w:pPrChange>
            </w:pPr>
          </w:p>
          <w:p w14:paraId="5BE57B2C" w14:textId="088CE940" w:rsidR="33467D73" w:rsidRDefault="33467D73" w:rsidP="33467D73">
            <w:pPr>
              <w:rPr>
                <w:rFonts w:ascii="Calibri" w:hAnsi="Calibri" w:cs="Calibri"/>
                <w:sz w:val="20"/>
                <w:szCs w:val="20"/>
              </w:rPr>
            </w:pPr>
          </w:p>
        </w:tc>
      </w:tr>
      <w:tr w:rsidR="00055555" w:rsidRPr="00C44443" w14:paraId="30527C2E" w14:textId="77777777" w:rsidTr="089186CD">
        <w:trPr>
          <w:trHeight w:val="300"/>
        </w:trPr>
        <w:tc>
          <w:tcPr>
            <w:tcW w:w="2025" w:type="dxa"/>
            <w:tcMar>
              <w:top w:w="144" w:type="dxa"/>
              <w:left w:w="144" w:type="dxa"/>
              <w:bottom w:w="144" w:type="dxa"/>
              <w:right w:w="144" w:type="dxa"/>
            </w:tcMar>
          </w:tcPr>
          <w:p w14:paraId="6FC6787D" w14:textId="77777777" w:rsidR="00055555" w:rsidRPr="00C44443" w:rsidRDefault="00055555" w:rsidP="00055555">
            <w:pPr>
              <w:rPr>
                <w:rFonts w:ascii="Calibri" w:hAnsi="Calibri" w:cs="Calibri"/>
                <w:sz w:val="20"/>
                <w:szCs w:val="20"/>
              </w:rPr>
            </w:pPr>
          </w:p>
        </w:tc>
        <w:tc>
          <w:tcPr>
            <w:tcW w:w="2029" w:type="dxa"/>
            <w:tcMar>
              <w:top w:w="144" w:type="dxa"/>
              <w:left w:w="144" w:type="dxa"/>
              <w:bottom w:w="144" w:type="dxa"/>
              <w:right w:w="144" w:type="dxa"/>
            </w:tcMar>
          </w:tcPr>
          <w:p w14:paraId="2C0959AF" w14:textId="77777777" w:rsidR="00055555" w:rsidRPr="00C44443" w:rsidRDefault="00055555" w:rsidP="00C756CA">
            <w:pPr>
              <w:ind w:left="311" w:hanging="311"/>
              <w:rPr>
                <w:rFonts w:ascii="Calibri" w:hAnsi="Calibri" w:cs="Calibri"/>
                <w:sz w:val="20"/>
                <w:szCs w:val="20"/>
              </w:rPr>
            </w:pPr>
            <w:r w:rsidRPr="00C44443">
              <w:rPr>
                <w:rFonts w:ascii="Calibri" w:hAnsi="Calibri" w:cs="Calibri"/>
                <w:sz w:val="20"/>
                <w:szCs w:val="20"/>
              </w:rPr>
              <w:t>3G. Describe the function of a team.</w:t>
            </w:r>
          </w:p>
        </w:tc>
        <w:tc>
          <w:tcPr>
            <w:tcW w:w="3465" w:type="dxa"/>
            <w:tcMar>
              <w:top w:w="144" w:type="dxa"/>
              <w:left w:w="144" w:type="dxa"/>
              <w:bottom w:w="144" w:type="dxa"/>
              <w:right w:w="144" w:type="dxa"/>
            </w:tcMar>
          </w:tcPr>
          <w:p w14:paraId="5D9727CA" w14:textId="57E5D63C" w:rsidR="00055555" w:rsidRPr="00C44443" w:rsidRDefault="4CA63D8A" w:rsidP="089186CD">
            <w:pPr>
              <w:ind w:left="185" w:hanging="200"/>
              <w:rPr>
                <w:ins w:id="154" w:author="Andersen Sibley, Diane M" w:date="2025-05-22T17:26:00Z" w16du:dateUtc="2025-05-22T17:26:12Z"/>
                <w:rFonts w:ascii="Calibri" w:hAnsi="Calibri" w:cs="Calibri"/>
                <w:i/>
                <w:iCs/>
                <w:sz w:val="20"/>
                <w:szCs w:val="20"/>
              </w:rPr>
            </w:pPr>
            <w:ins w:id="155" w:author="Andersen Sibley, Diane M" w:date="2025-05-22T17:25:00Z">
              <w:r w:rsidRPr="089186CD">
                <w:rPr>
                  <w:rFonts w:ascii="Calibri" w:hAnsi="Calibri" w:cs="Calibri"/>
                  <w:i/>
                  <w:iCs/>
                  <w:sz w:val="20"/>
                  <w:szCs w:val="20"/>
                </w:rPr>
                <w:t>3G. Team</w:t>
              </w:r>
            </w:ins>
            <w:ins w:id="156" w:author="Andersen Sibley, Diane M" w:date="2025-05-22T17:26:00Z">
              <w:r w:rsidRPr="089186CD">
                <w:rPr>
                  <w:rFonts w:ascii="Calibri" w:hAnsi="Calibri" w:cs="Calibri"/>
                  <w:i/>
                  <w:iCs/>
                  <w:sz w:val="20"/>
                  <w:szCs w:val="20"/>
                </w:rPr>
                <w:t>work &amp; functiuons of a team</w:t>
              </w:r>
            </w:ins>
          </w:p>
          <w:p w14:paraId="0F9343C8" w14:textId="72E0B47C" w:rsidR="00055555" w:rsidRPr="00C44443" w:rsidRDefault="4CA63D8A" w:rsidP="089186CD">
            <w:pPr>
              <w:pStyle w:val="ListParagraph"/>
              <w:numPr>
                <w:ilvl w:val="0"/>
                <w:numId w:val="4"/>
              </w:numPr>
              <w:rPr>
                <w:ins w:id="157" w:author="Andersen Sibley, Diane M" w:date="2025-05-22T17:26:00Z" w16du:dateUtc="2025-05-22T17:26:47Z"/>
                <w:rFonts w:cs="Calibri"/>
                <w:i/>
                <w:iCs/>
                <w:sz w:val="20"/>
                <w:szCs w:val="20"/>
              </w:rPr>
            </w:pPr>
            <w:ins w:id="158" w:author="Andersen Sibley, Diane M" w:date="2025-05-22T17:26:00Z">
              <w:r w:rsidRPr="089186CD">
                <w:rPr>
                  <w:rFonts w:cs="Calibri"/>
                  <w:i/>
                  <w:iCs/>
                  <w:sz w:val="20"/>
                  <w:szCs w:val="20"/>
                </w:rPr>
                <w:t>Purpose: Accomplish goals, support each other</w:t>
              </w:r>
            </w:ins>
          </w:p>
          <w:p w14:paraId="3F8C435A" w14:textId="1D0A71BB" w:rsidR="00055555" w:rsidRPr="00C44443" w:rsidRDefault="4CA63D8A" w:rsidP="089186CD">
            <w:pPr>
              <w:pStyle w:val="ListParagraph"/>
              <w:numPr>
                <w:ilvl w:val="0"/>
                <w:numId w:val="4"/>
              </w:numPr>
              <w:rPr>
                <w:ins w:id="159" w:author="Andersen Sibley, Diane M" w:date="2025-05-22T17:26:00Z" w16du:dateUtc="2025-05-22T17:26:59Z"/>
                <w:rFonts w:cs="Calibri"/>
                <w:i/>
                <w:iCs/>
                <w:sz w:val="24"/>
                <w:szCs w:val="24"/>
              </w:rPr>
            </w:pPr>
            <w:ins w:id="160" w:author="Andersen Sibley, Diane M" w:date="2025-05-22T17:26:00Z">
              <w:r w:rsidRPr="089186CD">
                <w:rPr>
                  <w:rFonts w:cs="Calibri"/>
                  <w:b/>
                  <w:bCs/>
                  <w:i/>
                  <w:iCs/>
                  <w:sz w:val="20"/>
                  <w:szCs w:val="20"/>
                </w:rPr>
                <w:t>Activities:</w:t>
              </w:r>
              <w:r w:rsidRPr="089186CD">
                <w:rPr>
                  <w:rFonts w:cs="Calibri"/>
                  <w:i/>
                  <w:iCs/>
                  <w:sz w:val="20"/>
                  <w:szCs w:val="20"/>
                </w:rPr>
                <w:t xml:space="preserve"> Work together, support each other, coordinate work, effective verbal/non-verbal</w:t>
              </w:r>
            </w:ins>
          </w:p>
          <w:p w14:paraId="4EA9A18C" w14:textId="0DF609FC" w:rsidR="00055555" w:rsidRPr="00C44443" w:rsidRDefault="4CA63D8A">
            <w:pPr>
              <w:numPr>
                <w:ilvl w:val="0"/>
                <w:numId w:val="4"/>
              </w:numPr>
              <w:rPr>
                <w:ins w:id="161" w:author="Andersen Sibley, Diane M" w:date="2025-05-22T17:27:00Z" w16du:dateUtc="2025-05-22T17:27:27Z"/>
                <w:rFonts w:cs="Calibri"/>
                <w:i/>
                <w:iCs/>
                <w:sz w:val="20"/>
                <w:szCs w:val="20"/>
              </w:rPr>
              <w:pPrChange w:id="162" w:author="Andersen Sibley, Diane M" w:date="2025-05-22T17:27:00Z">
                <w:pPr>
                  <w:pStyle w:val="ListParagraph"/>
                  <w:numPr>
                    <w:numId w:val="4"/>
                  </w:numPr>
                  <w:ind w:hanging="360"/>
                </w:pPr>
              </w:pPrChange>
            </w:pPr>
            <w:ins w:id="163" w:author="Andersen Sibley, Diane M" w:date="2025-05-22T17:27:00Z">
              <w:r w:rsidRPr="089186CD">
                <w:rPr>
                  <w:rFonts w:ascii="Calibri" w:hAnsi="Calibri" w:cs="Calibri"/>
                  <w:b/>
                  <w:bCs/>
                  <w:i/>
                  <w:iCs/>
                  <w:sz w:val="20"/>
                  <w:szCs w:val="20"/>
                </w:rPr>
                <w:t>Benefits:</w:t>
              </w:r>
              <w:r w:rsidRPr="089186CD">
                <w:rPr>
                  <w:rFonts w:ascii="Calibri" w:hAnsi="Calibri" w:cs="Calibri"/>
                  <w:i/>
                  <w:iCs/>
                  <w:sz w:val="20"/>
                  <w:szCs w:val="20"/>
                </w:rPr>
                <w:t xml:space="preserve"> Increase continuity of care, client satisfaction, job satisfaction, self-esteem</w:t>
              </w:r>
            </w:ins>
          </w:p>
          <w:p w14:paraId="62CD8C73" w14:textId="43B60D84" w:rsidR="00055555" w:rsidRPr="00C44443" w:rsidRDefault="4CA63D8A" w:rsidP="089186CD">
            <w:pPr>
              <w:numPr>
                <w:ilvl w:val="0"/>
                <w:numId w:val="4"/>
              </w:numPr>
              <w:rPr>
                <w:ins w:id="164" w:author="Andersen Sibley, Diane M" w:date="2025-05-22T17:27:00Z" w16du:dateUtc="2025-05-22T17:27:38Z"/>
                <w:rFonts w:ascii="Calibri" w:hAnsi="Calibri" w:cs="Calibri"/>
                <w:i/>
                <w:iCs/>
                <w:sz w:val="20"/>
                <w:szCs w:val="20"/>
              </w:rPr>
            </w:pPr>
            <w:ins w:id="165" w:author="Andersen Sibley, Diane M" w:date="2025-05-22T17:27:00Z">
              <w:r w:rsidRPr="089186CD">
                <w:rPr>
                  <w:rFonts w:ascii="Calibri" w:hAnsi="Calibri" w:cs="Calibri"/>
                  <w:b/>
                  <w:bCs/>
                  <w:i/>
                  <w:iCs/>
                  <w:sz w:val="20"/>
                  <w:szCs w:val="20"/>
                </w:rPr>
                <w:t xml:space="preserve">Etiquette of team members: </w:t>
              </w:r>
              <w:r w:rsidRPr="089186CD">
                <w:rPr>
                  <w:rFonts w:ascii="Calibri" w:hAnsi="Calibri" w:cs="Calibri"/>
                  <w:i/>
                  <w:iCs/>
                  <w:sz w:val="20"/>
                  <w:szCs w:val="20"/>
                </w:rPr>
                <w:t>Facilities encouraged to have a written Code of Conduct, email etiquette guidelines, etc.</w:t>
              </w:r>
            </w:ins>
          </w:p>
          <w:p w14:paraId="2126D801" w14:textId="475C0469" w:rsidR="00055555" w:rsidRPr="00C44443" w:rsidRDefault="4CA63D8A" w:rsidP="089186CD">
            <w:pPr>
              <w:numPr>
                <w:ilvl w:val="0"/>
                <w:numId w:val="4"/>
              </w:numPr>
              <w:rPr>
                <w:ins w:id="166" w:author="Andersen Sibley, Diane M" w:date="2025-05-22T17:27:00Z" w16du:dateUtc="2025-05-22T17:27:55Z"/>
                <w:rFonts w:ascii="Calibri" w:hAnsi="Calibri" w:cs="Calibri"/>
                <w:b/>
                <w:bCs/>
                <w:i/>
                <w:iCs/>
                <w:sz w:val="20"/>
                <w:szCs w:val="20"/>
              </w:rPr>
            </w:pPr>
            <w:ins w:id="167" w:author="Andersen Sibley, Diane M" w:date="2025-05-22T17:27:00Z">
              <w:r w:rsidRPr="089186CD">
                <w:rPr>
                  <w:rFonts w:ascii="Calibri" w:hAnsi="Calibri" w:cs="Calibri"/>
                  <w:b/>
                  <w:bCs/>
                  <w:i/>
                  <w:iCs/>
                  <w:sz w:val="20"/>
                  <w:szCs w:val="20"/>
                </w:rPr>
                <w:t>Openness to change</w:t>
              </w:r>
            </w:ins>
          </w:p>
          <w:p w14:paraId="2FA2E16D" w14:textId="4D6CB495" w:rsidR="00055555" w:rsidRPr="00C44443" w:rsidRDefault="00055555" w:rsidP="089186CD">
            <w:pPr>
              <w:ind w:left="720"/>
              <w:rPr>
                <w:ins w:id="168" w:author="Andersen Sibley, Diane M" w:date="2025-05-22T17:27:00Z" w16du:dateUtc="2025-05-22T17:27:17Z"/>
                <w:rFonts w:ascii="Calibri" w:hAnsi="Calibri" w:cs="Calibri"/>
                <w:i/>
                <w:iCs/>
                <w:sz w:val="20"/>
                <w:szCs w:val="20"/>
              </w:rPr>
            </w:pPr>
          </w:p>
          <w:p w14:paraId="4DB8CE78" w14:textId="55CA4FD2" w:rsidR="00055555" w:rsidRPr="00C44443" w:rsidRDefault="00055555" w:rsidP="089186CD">
            <w:pPr>
              <w:rPr>
                <w:rFonts w:ascii="Calibri" w:hAnsi="Calibri" w:cs="Calibri"/>
                <w:i/>
                <w:iCs/>
                <w:sz w:val="20"/>
                <w:szCs w:val="20"/>
              </w:rPr>
            </w:pPr>
          </w:p>
        </w:tc>
        <w:tc>
          <w:tcPr>
            <w:tcW w:w="2652" w:type="dxa"/>
            <w:tcMar>
              <w:top w:w="144" w:type="dxa"/>
              <w:left w:w="144" w:type="dxa"/>
              <w:bottom w:w="144" w:type="dxa"/>
              <w:right w:w="144" w:type="dxa"/>
            </w:tcMar>
          </w:tcPr>
          <w:p w14:paraId="45D5A61D" w14:textId="6DBBC993" w:rsidR="00616BE8" w:rsidRPr="00C44443" w:rsidRDefault="4CA63D8A">
            <w:pPr>
              <w:spacing w:line="259" w:lineRule="auto"/>
              <w:rPr>
                <w:rFonts w:ascii="Calibri" w:hAnsi="Calibri" w:cs="Calibri"/>
                <w:sz w:val="20"/>
                <w:szCs w:val="20"/>
              </w:rPr>
              <w:pPrChange w:id="169" w:author="Andersen Sibley, Diane M" w:date="2025-05-22T17:28:00Z">
                <w:pPr/>
              </w:pPrChange>
            </w:pPr>
            <w:ins w:id="170" w:author="Andersen Sibley, Diane M" w:date="2025-05-22T17:28:00Z">
              <w:r w:rsidRPr="089186CD">
                <w:rPr>
                  <w:rFonts w:ascii="Calibri" w:hAnsi="Calibri" w:cs="Calibri"/>
                  <w:sz w:val="20"/>
                  <w:szCs w:val="20"/>
                </w:rPr>
                <w:t xml:space="preserve">Optional video regarding being open to change: Who Moved My </w:t>
              </w:r>
            </w:ins>
            <w:ins w:id="171" w:author="Andersen Sibley, Diane M" w:date="2025-05-22T17:29:00Z">
              <w:r w:rsidRPr="089186CD">
                <w:rPr>
                  <w:rFonts w:ascii="Calibri" w:hAnsi="Calibri" w:cs="Calibri"/>
                  <w:sz w:val="20"/>
                  <w:szCs w:val="20"/>
                </w:rPr>
                <w:t xml:space="preserve">Cheese: (15 mn) </w:t>
              </w:r>
              <w:r w:rsidR="00616BE8">
                <w:fldChar w:fldCharType="begin"/>
              </w:r>
              <w:r w:rsidR="00616BE8">
                <w:instrText xml:space="preserve">HYPERLINK "https://www.youtube.com/watch?v=2QmeWe2KoDs" </w:instrText>
              </w:r>
              <w:r w:rsidR="00616BE8">
                <w:fldChar w:fldCharType="separate"/>
              </w:r>
              <w:r w:rsidR="5E1E16B2" w:rsidRPr="089186CD">
                <w:rPr>
                  <w:rStyle w:val="Hyperlink"/>
                  <w:rFonts w:ascii="Calibri" w:hAnsi="Calibri" w:cs="Calibri"/>
                  <w:sz w:val="20"/>
                  <w:szCs w:val="20"/>
                </w:rPr>
                <w:t>https://www.youtube.com/watch?v=2QmeWe2KoDs</w:t>
              </w:r>
              <w:r w:rsidR="00616BE8">
                <w:fldChar w:fldCharType="end"/>
              </w:r>
              <w:r w:rsidR="5E1E16B2" w:rsidRPr="089186CD">
                <w:rPr>
                  <w:rFonts w:ascii="Calibri" w:hAnsi="Calibri" w:cs="Calibri"/>
                  <w:sz w:val="20"/>
                  <w:szCs w:val="20"/>
                </w:rPr>
                <w:t xml:space="preserve">  </w:t>
              </w:r>
            </w:ins>
          </w:p>
        </w:tc>
        <w:tc>
          <w:tcPr>
            <w:tcW w:w="2789" w:type="dxa"/>
            <w:tcMar>
              <w:top w:w="144" w:type="dxa"/>
              <w:left w:w="144" w:type="dxa"/>
              <w:bottom w:w="144" w:type="dxa"/>
              <w:right w:w="144" w:type="dxa"/>
            </w:tcMar>
          </w:tcPr>
          <w:p w14:paraId="0AC2822C" w14:textId="7EE65946" w:rsidR="33467D73" w:rsidRDefault="33467D73" w:rsidP="33467D73">
            <w:pPr>
              <w:rPr>
                <w:rFonts w:ascii="Calibri" w:hAnsi="Calibri" w:cs="Calibri"/>
                <w:sz w:val="20"/>
                <w:szCs w:val="20"/>
              </w:rPr>
            </w:pPr>
          </w:p>
        </w:tc>
      </w:tr>
      <w:tr w:rsidR="00055555" w:rsidRPr="00C44443" w14:paraId="70501881" w14:textId="77777777" w:rsidTr="089186CD">
        <w:trPr>
          <w:trHeight w:val="300"/>
        </w:trPr>
        <w:tc>
          <w:tcPr>
            <w:tcW w:w="2025" w:type="dxa"/>
            <w:tcMar>
              <w:top w:w="144" w:type="dxa"/>
              <w:left w:w="144" w:type="dxa"/>
              <w:bottom w:w="144" w:type="dxa"/>
              <w:right w:w="144" w:type="dxa"/>
            </w:tcMar>
          </w:tcPr>
          <w:p w14:paraId="6772BBC9" w14:textId="77777777" w:rsidR="00055555" w:rsidRPr="00C44443" w:rsidRDefault="00055555" w:rsidP="00055555">
            <w:pPr>
              <w:rPr>
                <w:rFonts w:ascii="Calibri" w:hAnsi="Calibri" w:cs="Calibri"/>
                <w:sz w:val="20"/>
                <w:szCs w:val="20"/>
              </w:rPr>
            </w:pPr>
          </w:p>
        </w:tc>
        <w:tc>
          <w:tcPr>
            <w:tcW w:w="2029" w:type="dxa"/>
            <w:tcMar>
              <w:top w:w="144" w:type="dxa"/>
              <w:left w:w="144" w:type="dxa"/>
              <w:bottom w:w="144" w:type="dxa"/>
              <w:right w:w="144" w:type="dxa"/>
            </w:tcMar>
          </w:tcPr>
          <w:p w14:paraId="379B0E5F" w14:textId="77777777" w:rsidR="00055555" w:rsidRPr="00C44443" w:rsidRDefault="00055555" w:rsidP="00C756CA">
            <w:pPr>
              <w:ind w:left="221" w:hanging="221"/>
              <w:rPr>
                <w:rFonts w:ascii="Calibri" w:hAnsi="Calibri" w:cs="Calibri"/>
                <w:sz w:val="20"/>
                <w:szCs w:val="20"/>
              </w:rPr>
            </w:pPr>
            <w:r w:rsidRPr="00C44443">
              <w:rPr>
                <w:rFonts w:ascii="Calibri" w:hAnsi="Calibri" w:cs="Calibri"/>
                <w:sz w:val="20"/>
                <w:szCs w:val="20"/>
              </w:rPr>
              <w:t>3H. Discuss behaviors that support the care of clients.</w:t>
            </w:r>
          </w:p>
          <w:p w14:paraId="5283321F" w14:textId="77777777" w:rsidR="00055555" w:rsidRPr="00C44443" w:rsidRDefault="00055555" w:rsidP="00055555">
            <w:pPr>
              <w:rPr>
                <w:rFonts w:ascii="Calibri" w:hAnsi="Calibri" w:cs="Calibri"/>
                <w:sz w:val="20"/>
                <w:szCs w:val="20"/>
              </w:rPr>
            </w:pPr>
          </w:p>
        </w:tc>
        <w:tc>
          <w:tcPr>
            <w:tcW w:w="3465" w:type="dxa"/>
            <w:tcMar>
              <w:top w:w="144" w:type="dxa"/>
              <w:left w:w="144" w:type="dxa"/>
              <w:bottom w:w="144" w:type="dxa"/>
              <w:right w:w="144" w:type="dxa"/>
            </w:tcMar>
          </w:tcPr>
          <w:p w14:paraId="0E26A06A"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3H. Courteous behaviors</w:t>
            </w:r>
          </w:p>
          <w:p w14:paraId="7AE4AB1E" w14:textId="77777777" w:rsidR="00055555" w:rsidRPr="00C44443" w:rsidRDefault="00055555" w:rsidP="004D5CBD">
            <w:pPr>
              <w:numPr>
                <w:ilvl w:val="0"/>
                <w:numId w:val="30"/>
              </w:numPr>
              <w:spacing w:before="120"/>
              <w:rPr>
                <w:rFonts w:ascii="Calibri" w:hAnsi="Calibri" w:cs="Calibri"/>
                <w:sz w:val="20"/>
                <w:szCs w:val="20"/>
              </w:rPr>
            </w:pPr>
            <w:r w:rsidRPr="00C44443">
              <w:rPr>
                <w:rFonts w:ascii="Calibri" w:hAnsi="Calibri" w:cs="Calibri"/>
                <w:sz w:val="20"/>
                <w:szCs w:val="20"/>
              </w:rPr>
              <w:t>Introduce self</w:t>
            </w:r>
          </w:p>
          <w:p w14:paraId="318588F9" w14:textId="77777777" w:rsidR="00055555" w:rsidRPr="00C44443" w:rsidRDefault="00055555" w:rsidP="004D5CBD">
            <w:pPr>
              <w:numPr>
                <w:ilvl w:val="0"/>
                <w:numId w:val="30"/>
              </w:numPr>
              <w:rPr>
                <w:rFonts w:ascii="Calibri" w:hAnsi="Calibri" w:cs="Calibri"/>
                <w:sz w:val="20"/>
                <w:szCs w:val="20"/>
              </w:rPr>
            </w:pPr>
            <w:r w:rsidRPr="00C44443">
              <w:rPr>
                <w:rFonts w:ascii="Calibri" w:hAnsi="Calibri" w:cs="Calibri"/>
                <w:sz w:val="20"/>
                <w:szCs w:val="20"/>
              </w:rPr>
              <w:t>Address others by name</w:t>
            </w:r>
          </w:p>
          <w:p w14:paraId="6AE481A9" w14:textId="77777777" w:rsidR="00055555" w:rsidRPr="00C44443" w:rsidRDefault="00055555" w:rsidP="004D5CBD">
            <w:pPr>
              <w:numPr>
                <w:ilvl w:val="0"/>
                <w:numId w:val="30"/>
              </w:numPr>
              <w:rPr>
                <w:rFonts w:ascii="Calibri" w:hAnsi="Calibri" w:cs="Calibri"/>
                <w:sz w:val="20"/>
                <w:szCs w:val="20"/>
              </w:rPr>
            </w:pPr>
            <w:r w:rsidRPr="00C44443">
              <w:rPr>
                <w:rFonts w:ascii="Calibri" w:hAnsi="Calibri" w:cs="Calibri"/>
                <w:sz w:val="20"/>
                <w:szCs w:val="20"/>
              </w:rPr>
              <w:t>Put clients and others first</w:t>
            </w:r>
          </w:p>
          <w:p w14:paraId="5B4F1BFD" w14:textId="77777777" w:rsidR="00055555" w:rsidRPr="00C44443" w:rsidRDefault="00055555" w:rsidP="004D5CBD">
            <w:pPr>
              <w:numPr>
                <w:ilvl w:val="0"/>
                <w:numId w:val="30"/>
              </w:numPr>
              <w:rPr>
                <w:rFonts w:ascii="Calibri" w:hAnsi="Calibri" w:cs="Calibri"/>
                <w:sz w:val="20"/>
                <w:szCs w:val="20"/>
              </w:rPr>
            </w:pPr>
            <w:r w:rsidRPr="00C44443">
              <w:rPr>
                <w:rFonts w:ascii="Calibri" w:hAnsi="Calibri" w:cs="Calibri"/>
                <w:sz w:val="20"/>
                <w:szCs w:val="20"/>
              </w:rPr>
              <w:t>Consider others’ feelings and concerns</w:t>
            </w:r>
          </w:p>
          <w:p w14:paraId="04F1B2D3" w14:textId="0AB50656" w:rsidR="00055555" w:rsidRPr="00C44443" w:rsidRDefault="00055555" w:rsidP="00055555">
            <w:pPr>
              <w:rPr>
                <w:rFonts w:ascii="Calibri" w:hAnsi="Calibri" w:cs="Calibri"/>
                <w:sz w:val="20"/>
                <w:szCs w:val="20"/>
              </w:rPr>
            </w:pPr>
          </w:p>
          <w:p w14:paraId="4765EA12"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Establish trust</w:t>
            </w:r>
          </w:p>
          <w:p w14:paraId="2BD18ED4" w14:textId="77777777" w:rsidR="00055555" w:rsidRPr="00C44443" w:rsidRDefault="00055555" w:rsidP="004D5CBD">
            <w:pPr>
              <w:numPr>
                <w:ilvl w:val="0"/>
                <w:numId w:val="31"/>
              </w:numPr>
              <w:rPr>
                <w:rFonts w:ascii="Calibri" w:hAnsi="Calibri" w:cs="Calibri"/>
                <w:sz w:val="20"/>
                <w:szCs w:val="20"/>
              </w:rPr>
            </w:pPr>
            <w:r w:rsidRPr="00C44443">
              <w:rPr>
                <w:rFonts w:ascii="Calibri" w:hAnsi="Calibri" w:cs="Calibri"/>
                <w:sz w:val="20"/>
                <w:szCs w:val="20"/>
              </w:rPr>
              <w:t>Smile and eye contact</w:t>
            </w:r>
          </w:p>
          <w:p w14:paraId="21613023" w14:textId="77777777" w:rsidR="00055555" w:rsidRPr="00C44443" w:rsidRDefault="00055555" w:rsidP="004D5CBD">
            <w:pPr>
              <w:numPr>
                <w:ilvl w:val="0"/>
                <w:numId w:val="31"/>
              </w:numPr>
              <w:rPr>
                <w:rFonts w:ascii="Calibri" w:hAnsi="Calibri" w:cs="Calibri"/>
                <w:sz w:val="20"/>
                <w:szCs w:val="20"/>
              </w:rPr>
            </w:pPr>
            <w:r w:rsidRPr="00C44443">
              <w:rPr>
                <w:rFonts w:ascii="Calibri" w:hAnsi="Calibri" w:cs="Calibri"/>
                <w:sz w:val="20"/>
                <w:szCs w:val="20"/>
              </w:rPr>
              <w:t>Listen</w:t>
            </w:r>
          </w:p>
          <w:p w14:paraId="28806F61" w14:textId="77777777" w:rsidR="00055555" w:rsidRPr="00C44443" w:rsidRDefault="00055555" w:rsidP="004D5CBD">
            <w:pPr>
              <w:numPr>
                <w:ilvl w:val="0"/>
                <w:numId w:val="31"/>
              </w:numPr>
              <w:rPr>
                <w:rFonts w:ascii="Calibri" w:hAnsi="Calibri" w:cs="Calibri"/>
                <w:sz w:val="20"/>
                <w:szCs w:val="20"/>
              </w:rPr>
            </w:pPr>
            <w:r w:rsidRPr="00C44443">
              <w:rPr>
                <w:rFonts w:ascii="Calibri" w:hAnsi="Calibri" w:cs="Calibri"/>
                <w:sz w:val="20"/>
                <w:szCs w:val="20"/>
              </w:rPr>
              <w:t>Honesty</w:t>
            </w:r>
          </w:p>
          <w:p w14:paraId="623DACB6" w14:textId="77777777" w:rsidR="00055555" w:rsidRPr="00C44443" w:rsidRDefault="00055555" w:rsidP="004D5CBD">
            <w:pPr>
              <w:numPr>
                <w:ilvl w:val="0"/>
                <w:numId w:val="31"/>
              </w:numPr>
              <w:rPr>
                <w:rFonts w:ascii="Calibri" w:hAnsi="Calibri" w:cs="Calibri"/>
                <w:sz w:val="20"/>
                <w:szCs w:val="20"/>
              </w:rPr>
            </w:pPr>
            <w:r w:rsidRPr="00C44443">
              <w:rPr>
                <w:rFonts w:ascii="Calibri" w:hAnsi="Calibri" w:cs="Calibri"/>
                <w:sz w:val="20"/>
                <w:szCs w:val="20"/>
              </w:rPr>
              <w:t>Privacy</w:t>
            </w:r>
          </w:p>
          <w:p w14:paraId="73179F1A" w14:textId="77777777" w:rsidR="00055555" w:rsidRPr="00C44443" w:rsidRDefault="00055555" w:rsidP="004D5CBD">
            <w:pPr>
              <w:numPr>
                <w:ilvl w:val="0"/>
                <w:numId w:val="31"/>
              </w:numPr>
              <w:rPr>
                <w:rFonts w:ascii="Calibri" w:hAnsi="Calibri" w:cs="Calibri"/>
                <w:sz w:val="20"/>
                <w:szCs w:val="20"/>
              </w:rPr>
            </w:pPr>
            <w:r w:rsidRPr="00C44443">
              <w:rPr>
                <w:rFonts w:ascii="Calibri" w:hAnsi="Calibri" w:cs="Calibri"/>
                <w:sz w:val="20"/>
                <w:szCs w:val="20"/>
              </w:rPr>
              <w:t>Positive attitude</w:t>
            </w:r>
          </w:p>
          <w:p w14:paraId="6C3F923E" w14:textId="77777777" w:rsidR="00055555" w:rsidRPr="00C44443" w:rsidRDefault="00055555" w:rsidP="00055555">
            <w:pPr>
              <w:ind w:left="275" w:hanging="275"/>
              <w:rPr>
                <w:rFonts w:ascii="Calibri" w:hAnsi="Calibri" w:cs="Calibri"/>
                <w:sz w:val="20"/>
                <w:szCs w:val="20"/>
              </w:rPr>
            </w:pPr>
          </w:p>
          <w:p w14:paraId="5DDA40A5"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Appropriate conversation</w:t>
            </w:r>
          </w:p>
          <w:p w14:paraId="18EED7FB" w14:textId="77777777" w:rsidR="00055555" w:rsidRPr="00C44443" w:rsidRDefault="00055555" w:rsidP="00055555">
            <w:pPr>
              <w:rPr>
                <w:rFonts w:ascii="Calibri" w:hAnsi="Calibri" w:cs="Calibri"/>
                <w:sz w:val="20"/>
                <w:szCs w:val="20"/>
              </w:rPr>
            </w:pPr>
          </w:p>
          <w:p w14:paraId="1DE06A17"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lastRenderedPageBreak/>
              <w:t>Recognize family, volunteers and any outside influences</w:t>
            </w:r>
          </w:p>
          <w:p w14:paraId="4552A6C8" w14:textId="77777777" w:rsidR="00055555" w:rsidRPr="00C44443" w:rsidRDefault="00055555" w:rsidP="00055555">
            <w:pPr>
              <w:rPr>
                <w:rFonts w:ascii="Calibri" w:hAnsi="Calibri" w:cs="Calibri"/>
                <w:sz w:val="20"/>
                <w:szCs w:val="20"/>
              </w:rPr>
            </w:pPr>
          </w:p>
          <w:p w14:paraId="0ED529DD"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Respect for all members of the team</w:t>
            </w:r>
          </w:p>
        </w:tc>
        <w:tc>
          <w:tcPr>
            <w:tcW w:w="2652" w:type="dxa"/>
            <w:tcMar>
              <w:top w:w="144" w:type="dxa"/>
              <w:left w:w="144" w:type="dxa"/>
              <w:bottom w:w="144" w:type="dxa"/>
              <w:right w:w="144" w:type="dxa"/>
            </w:tcMar>
          </w:tcPr>
          <w:p w14:paraId="22B3C9A5"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lastRenderedPageBreak/>
              <w:t>Online/Class Discussion Behaviors</w:t>
            </w:r>
          </w:p>
          <w:p w14:paraId="664B87EB" w14:textId="77777777" w:rsidR="00055555" w:rsidRPr="00C44443" w:rsidRDefault="00055555" w:rsidP="00055555">
            <w:pPr>
              <w:rPr>
                <w:rFonts w:ascii="Calibri" w:hAnsi="Calibri" w:cs="Calibri"/>
                <w:sz w:val="20"/>
                <w:szCs w:val="20"/>
              </w:rPr>
            </w:pPr>
          </w:p>
          <w:p w14:paraId="7AAA3F6C" w14:textId="77777777" w:rsidR="00055555" w:rsidRPr="00C44443" w:rsidRDefault="00055555" w:rsidP="00055555">
            <w:pPr>
              <w:rPr>
                <w:rFonts w:ascii="Calibri" w:hAnsi="Calibri" w:cs="Calibri"/>
                <w:sz w:val="20"/>
                <w:szCs w:val="20"/>
              </w:rPr>
            </w:pPr>
          </w:p>
        </w:tc>
        <w:tc>
          <w:tcPr>
            <w:tcW w:w="2789" w:type="dxa"/>
            <w:tcMar>
              <w:top w:w="144" w:type="dxa"/>
              <w:left w:w="144" w:type="dxa"/>
              <w:bottom w:w="144" w:type="dxa"/>
              <w:right w:w="144" w:type="dxa"/>
            </w:tcMar>
          </w:tcPr>
          <w:p w14:paraId="26664AA2" w14:textId="44392ED5" w:rsidR="33467D73" w:rsidRDefault="33467D73" w:rsidP="385D7AE8">
            <w:pPr>
              <w:rPr>
                <w:rFonts w:ascii="Helvetica" w:eastAsia="Helvetica" w:hAnsi="Helvetica" w:cs="Helvetica"/>
                <w:color w:val="333333"/>
                <w:sz w:val="27"/>
                <w:szCs w:val="27"/>
              </w:rPr>
            </w:pPr>
            <w:r>
              <w:fldChar w:fldCharType="begin"/>
            </w:r>
            <w:r>
              <w:instrText xml:space="preserve">HYPERLINK "http://BFS Competency 3" </w:instrText>
            </w:r>
            <w:r>
              <w:fldChar w:fldCharType="separate"/>
            </w:r>
            <w:hyperlink r:id="rId24" w:history="1">
              <w:r w:rsidR="16C1AB44" w:rsidRPr="385D7AE8">
                <w:rPr>
                  <w:rStyle w:val="Hyperlink"/>
                  <w:rFonts w:ascii="Helvetica" w:eastAsia="Helvetica" w:hAnsi="Helvetica" w:cs="Helvetica"/>
                  <w:sz w:val="27"/>
                  <w:szCs w:val="27"/>
                </w:rPr>
                <w:t>BFS Competency 3</w:t>
              </w:r>
            </w:hyperlink>
            <w:ins w:id="172" w:author="Hemmerling, Sabrina L" w:date="2024-09-23T20:55:00Z">
              <w:r>
                <w:fldChar w:fldCharType="end"/>
              </w:r>
            </w:ins>
            <w:r w:rsidR="16C1AB44" w:rsidRPr="385D7AE8">
              <w:rPr>
                <w:rFonts w:ascii="Helvetica" w:eastAsia="Helvetica" w:hAnsi="Helvetica" w:cs="Helvetica"/>
                <w:color w:val="333333"/>
                <w:sz w:val="27"/>
                <w:szCs w:val="27"/>
              </w:rPr>
              <w:t>: Scenario Core Behaviors Activity</w:t>
            </w:r>
          </w:p>
        </w:tc>
      </w:tr>
      <w:tr w:rsidR="00055555" w:rsidRPr="00C44443" w14:paraId="6D3CB599" w14:textId="77777777" w:rsidTr="089186CD">
        <w:trPr>
          <w:trHeight w:val="300"/>
        </w:trPr>
        <w:tc>
          <w:tcPr>
            <w:tcW w:w="2025" w:type="dxa"/>
            <w:tcMar>
              <w:top w:w="144" w:type="dxa"/>
              <w:left w:w="144" w:type="dxa"/>
              <w:bottom w:w="144" w:type="dxa"/>
              <w:right w:w="144" w:type="dxa"/>
            </w:tcMar>
          </w:tcPr>
          <w:p w14:paraId="4BC8F9E2" w14:textId="77777777" w:rsidR="00055555" w:rsidRPr="00C44443" w:rsidRDefault="00055555" w:rsidP="00055555">
            <w:pPr>
              <w:rPr>
                <w:rFonts w:ascii="Calibri" w:hAnsi="Calibri" w:cs="Calibri"/>
                <w:sz w:val="20"/>
                <w:szCs w:val="20"/>
              </w:rPr>
            </w:pPr>
          </w:p>
        </w:tc>
        <w:tc>
          <w:tcPr>
            <w:tcW w:w="2029" w:type="dxa"/>
            <w:tcMar>
              <w:top w:w="144" w:type="dxa"/>
              <w:left w:w="144" w:type="dxa"/>
              <w:bottom w:w="144" w:type="dxa"/>
              <w:right w:w="144" w:type="dxa"/>
            </w:tcMar>
          </w:tcPr>
          <w:p w14:paraId="78273807" w14:textId="50E36918" w:rsidR="00055555" w:rsidRPr="00C44443" w:rsidRDefault="00055555" w:rsidP="00C756CA">
            <w:pPr>
              <w:ind w:left="311" w:hanging="311"/>
              <w:rPr>
                <w:rFonts w:ascii="Calibri" w:hAnsi="Calibri" w:cs="Calibri"/>
                <w:sz w:val="20"/>
                <w:szCs w:val="20"/>
              </w:rPr>
            </w:pPr>
            <w:r w:rsidRPr="00C44443">
              <w:rPr>
                <w:rFonts w:ascii="Calibri" w:hAnsi="Calibri" w:cs="Calibri"/>
                <w:sz w:val="20"/>
                <w:szCs w:val="20"/>
              </w:rPr>
              <w:t xml:space="preserve">3I. </w:t>
            </w:r>
            <w:r w:rsidRPr="007641BB">
              <w:rPr>
                <w:rFonts w:ascii="Calibri" w:hAnsi="Calibri" w:cs="Calibri"/>
                <w:noProof/>
                <w:sz w:val="20"/>
                <w:szCs w:val="20"/>
              </w:rPr>
              <w:t>List</w:t>
            </w:r>
            <w:r w:rsidR="007641BB">
              <w:rPr>
                <w:rFonts w:ascii="Calibri" w:hAnsi="Calibri" w:cs="Calibri"/>
                <w:noProof/>
                <w:sz w:val="20"/>
                <w:szCs w:val="20"/>
              </w:rPr>
              <w:t xml:space="preserve"> of</w:t>
            </w:r>
            <w:r w:rsidRPr="00C44443">
              <w:rPr>
                <w:rFonts w:ascii="Calibri" w:hAnsi="Calibri" w:cs="Calibri"/>
                <w:sz w:val="20"/>
                <w:szCs w:val="20"/>
              </w:rPr>
              <w:t xml:space="preserve"> workers’ rights and responsibilities.</w:t>
            </w:r>
          </w:p>
        </w:tc>
        <w:tc>
          <w:tcPr>
            <w:tcW w:w="3465" w:type="dxa"/>
            <w:tcMar>
              <w:top w:w="144" w:type="dxa"/>
              <w:left w:w="144" w:type="dxa"/>
              <w:bottom w:w="144" w:type="dxa"/>
              <w:right w:w="144" w:type="dxa"/>
            </w:tcMar>
          </w:tcPr>
          <w:p w14:paraId="139D5816"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3I. Rights</w:t>
            </w:r>
          </w:p>
          <w:p w14:paraId="1648FB11" w14:textId="77777777" w:rsidR="00055555" w:rsidRPr="00C44443" w:rsidRDefault="00055555" w:rsidP="004D5CBD">
            <w:pPr>
              <w:numPr>
                <w:ilvl w:val="0"/>
                <w:numId w:val="32"/>
              </w:numPr>
              <w:rPr>
                <w:rFonts w:ascii="Calibri" w:hAnsi="Calibri" w:cs="Calibri"/>
                <w:sz w:val="20"/>
                <w:szCs w:val="20"/>
              </w:rPr>
            </w:pPr>
            <w:r w:rsidRPr="00C44443">
              <w:rPr>
                <w:rFonts w:ascii="Calibri" w:hAnsi="Calibri" w:cs="Calibri"/>
                <w:sz w:val="20"/>
                <w:szCs w:val="20"/>
              </w:rPr>
              <w:t>Confidentiality</w:t>
            </w:r>
          </w:p>
          <w:p w14:paraId="08D48210" w14:textId="77777777" w:rsidR="00055555" w:rsidRPr="00C44443" w:rsidRDefault="00055555" w:rsidP="004D5CBD">
            <w:pPr>
              <w:numPr>
                <w:ilvl w:val="0"/>
                <w:numId w:val="32"/>
              </w:numPr>
              <w:rPr>
                <w:rFonts w:ascii="Calibri" w:hAnsi="Calibri" w:cs="Calibri"/>
                <w:sz w:val="20"/>
                <w:szCs w:val="20"/>
              </w:rPr>
            </w:pPr>
            <w:r w:rsidRPr="00C44443">
              <w:rPr>
                <w:rFonts w:ascii="Calibri" w:hAnsi="Calibri" w:cs="Calibri"/>
                <w:sz w:val="20"/>
                <w:szCs w:val="20"/>
              </w:rPr>
              <w:t>Safety</w:t>
            </w:r>
          </w:p>
          <w:p w14:paraId="5B8E4CD8" w14:textId="77777777" w:rsidR="00055555" w:rsidRPr="00C44443" w:rsidRDefault="00055555" w:rsidP="004D5CBD">
            <w:pPr>
              <w:numPr>
                <w:ilvl w:val="0"/>
                <w:numId w:val="32"/>
              </w:numPr>
              <w:rPr>
                <w:rFonts w:ascii="Calibri" w:hAnsi="Calibri" w:cs="Calibri"/>
                <w:sz w:val="20"/>
                <w:szCs w:val="20"/>
              </w:rPr>
            </w:pPr>
            <w:r w:rsidRPr="00C44443">
              <w:rPr>
                <w:rFonts w:ascii="Calibri" w:hAnsi="Calibri" w:cs="Calibri"/>
                <w:sz w:val="20"/>
                <w:szCs w:val="20"/>
              </w:rPr>
              <w:t>Grievance Procedure</w:t>
            </w:r>
          </w:p>
          <w:p w14:paraId="7D26DAAC" w14:textId="77777777" w:rsidR="00055555" w:rsidRPr="00C44443" w:rsidRDefault="00055555" w:rsidP="004D5CBD">
            <w:pPr>
              <w:numPr>
                <w:ilvl w:val="0"/>
                <w:numId w:val="32"/>
              </w:numPr>
              <w:rPr>
                <w:rFonts w:ascii="Calibri" w:hAnsi="Calibri" w:cs="Calibri"/>
                <w:sz w:val="20"/>
                <w:szCs w:val="20"/>
              </w:rPr>
            </w:pPr>
            <w:r w:rsidRPr="00C44443">
              <w:rPr>
                <w:rFonts w:ascii="Calibri" w:hAnsi="Calibri" w:cs="Calibri"/>
                <w:sz w:val="20"/>
                <w:szCs w:val="20"/>
              </w:rPr>
              <w:t>Affirmative Action</w:t>
            </w:r>
          </w:p>
          <w:p w14:paraId="56A00161" w14:textId="77777777" w:rsidR="00055555" w:rsidRPr="00C44443" w:rsidRDefault="00055555" w:rsidP="004D5CBD">
            <w:pPr>
              <w:numPr>
                <w:ilvl w:val="0"/>
                <w:numId w:val="32"/>
              </w:numPr>
              <w:rPr>
                <w:rFonts w:ascii="Calibri" w:hAnsi="Calibri" w:cs="Calibri"/>
                <w:sz w:val="20"/>
                <w:szCs w:val="20"/>
              </w:rPr>
            </w:pPr>
            <w:r w:rsidRPr="00C44443">
              <w:rPr>
                <w:rFonts w:ascii="Calibri" w:hAnsi="Calibri" w:cs="Calibri"/>
                <w:sz w:val="20"/>
                <w:szCs w:val="20"/>
              </w:rPr>
              <w:t>Anti-Harassment</w:t>
            </w:r>
          </w:p>
          <w:p w14:paraId="5361BAAE" w14:textId="77777777" w:rsidR="00055555" w:rsidRPr="00C44443" w:rsidRDefault="00055555" w:rsidP="004D5CBD">
            <w:pPr>
              <w:numPr>
                <w:ilvl w:val="0"/>
                <w:numId w:val="32"/>
              </w:numPr>
              <w:rPr>
                <w:rFonts w:ascii="Calibri" w:hAnsi="Calibri" w:cs="Calibri"/>
                <w:sz w:val="20"/>
                <w:szCs w:val="20"/>
              </w:rPr>
            </w:pPr>
            <w:r w:rsidRPr="00C44443">
              <w:rPr>
                <w:rFonts w:ascii="Calibri" w:hAnsi="Calibri" w:cs="Calibri"/>
                <w:sz w:val="20"/>
                <w:szCs w:val="20"/>
              </w:rPr>
              <w:t>Workman’s Compensation</w:t>
            </w:r>
          </w:p>
          <w:p w14:paraId="67439A3F" w14:textId="77777777" w:rsidR="00055555" w:rsidRPr="00C44443" w:rsidRDefault="00055555" w:rsidP="00055555">
            <w:pPr>
              <w:rPr>
                <w:rFonts w:ascii="Calibri" w:hAnsi="Calibri" w:cs="Calibri"/>
                <w:sz w:val="20"/>
                <w:szCs w:val="20"/>
              </w:rPr>
            </w:pPr>
          </w:p>
          <w:p w14:paraId="27815873"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Responsibilities</w:t>
            </w:r>
          </w:p>
          <w:p w14:paraId="282B0D65" w14:textId="77777777" w:rsidR="00055555" w:rsidRPr="00C44443" w:rsidRDefault="009F22D4" w:rsidP="004D5CBD">
            <w:pPr>
              <w:numPr>
                <w:ilvl w:val="0"/>
                <w:numId w:val="33"/>
              </w:numPr>
              <w:rPr>
                <w:rFonts w:ascii="Calibri" w:hAnsi="Calibri" w:cs="Calibri"/>
                <w:sz w:val="20"/>
                <w:szCs w:val="20"/>
              </w:rPr>
            </w:pPr>
            <w:r w:rsidRPr="00C44443">
              <w:rPr>
                <w:rFonts w:ascii="Calibri" w:hAnsi="Calibri" w:cs="Calibri"/>
                <w:sz w:val="20"/>
                <w:szCs w:val="20"/>
              </w:rPr>
              <w:t>Safety for clients and w</w:t>
            </w:r>
            <w:r w:rsidR="00055555" w:rsidRPr="00C44443">
              <w:rPr>
                <w:rFonts w:ascii="Calibri" w:hAnsi="Calibri" w:cs="Calibri"/>
                <w:sz w:val="20"/>
                <w:szCs w:val="20"/>
              </w:rPr>
              <w:t>orkers</w:t>
            </w:r>
          </w:p>
          <w:p w14:paraId="16AD9876" w14:textId="77777777" w:rsidR="00055555" w:rsidRPr="00C44443" w:rsidRDefault="00055555" w:rsidP="004D5CBD">
            <w:pPr>
              <w:numPr>
                <w:ilvl w:val="0"/>
                <w:numId w:val="33"/>
              </w:numPr>
              <w:rPr>
                <w:rFonts w:ascii="Calibri" w:hAnsi="Calibri" w:cs="Calibri"/>
                <w:sz w:val="20"/>
                <w:szCs w:val="20"/>
              </w:rPr>
            </w:pPr>
            <w:r w:rsidRPr="00C44443">
              <w:rPr>
                <w:rFonts w:ascii="Calibri" w:hAnsi="Calibri" w:cs="Calibri"/>
                <w:sz w:val="20"/>
                <w:szCs w:val="20"/>
              </w:rPr>
              <w:t>Report injuries</w:t>
            </w:r>
          </w:p>
          <w:p w14:paraId="1CBEA642" w14:textId="77777777" w:rsidR="00055555" w:rsidRPr="00C44443" w:rsidRDefault="00055555" w:rsidP="004D5CBD">
            <w:pPr>
              <w:numPr>
                <w:ilvl w:val="0"/>
                <w:numId w:val="33"/>
              </w:numPr>
              <w:rPr>
                <w:rFonts w:ascii="Calibri" w:hAnsi="Calibri" w:cs="Calibri"/>
                <w:sz w:val="20"/>
                <w:szCs w:val="20"/>
              </w:rPr>
            </w:pPr>
            <w:r w:rsidRPr="00C44443">
              <w:rPr>
                <w:rFonts w:ascii="Calibri" w:hAnsi="Calibri" w:cs="Calibri"/>
                <w:sz w:val="20"/>
                <w:szCs w:val="20"/>
              </w:rPr>
              <w:t>Confidentiality</w:t>
            </w:r>
          </w:p>
          <w:p w14:paraId="58FCFF14" w14:textId="77777777" w:rsidR="00055555" w:rsidRPr="00C44443" w:rsidRDefault="00055555" w:rsidP="004D5CBD">
            <w:pPr>
              <w:numPr>
                <w:ilvl w:val="0"/>
                <w:numId w:val="33"/>
              </w:numPr>
              <w:rPr>
                <w:rFonts w:ascii="Calibri" w:hAnsi="Calibri" w:cs="Calibri"/>
                <w:sz w:val="20"/>
                <w:szCs w:val="20"/>
              </w:rPr>
            </w:pPr>
            <w:r w:rsidRPr="00C44443">
              <w:rPr>
                <w:rFonts w:ascii="Calibri" w:hAnsi="Calibri" w:cs="Calibri"/>
                <w:sz w:val="20"/>
                <w:szCs w:val="20"/>
              </w:rPr>
              <w:t>Anti-Harassment</w:t>
            </w:r>
          </w:p>
          <w:p w14:paraId="7CD27894" w14:textId="77777777" w:rsidR="00055555" w:rsidRPr="00C44443" w:rsidRDefault="00055555" w:rsidP="004D5CBD">
            <w:pPr>
              <w:numPr>
                <w:ilvl w:val="0"/>
                <w:numId w:val="33"/>
              </w:numPr>
              <w:rPr>
                <w:rFonts w:ascii="Calibri" w:hAnsi="Calibri" w:cs="Calibri"/>
                <w:sz w:val="20"/>
                <w:szCs w:val="20"/>
              </w:rPr>
            </w:pPr>
            <w:r w:rsidRPr="00C44443">
              <w:rPr>
                <w:rFonts w:ascii="Calibri" w:hAnsi="Calibri" w:cs="Calibri"/>
                <w:sz w:val="20"/>
                <w:szCs w:val="20"/>
              </w:rPr>
              <w:t>Attend educational meetings</w:t>
            </w:r>
          </w:p>
        </w:tc>
        <w:tc>
          <w:tcPr>
            <w:tcW w:w="2652" w:type="dxa"/>
            <w:tcMar>
              <w:top w:w="144" w:type="dxa"/>
              <w:left w:w="144" w:type="dxa"/>
              <w:bottom w:w="144" w:type="dxa"/>
              <w:right w:w="144" w:type="dxa"/>
            </w:tcMar>
          </w:tcPr>
          <w:p w14:paraId="3168CF8F"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Online/Class Discussion</w:t>
            </w:r>
          </w:p>
          <w:p w14:paraId="1CEF7C4A" w14:textId="77777777" w:rsidR="00055555" w:rsidRPr="00C44443" w:rsidRDefault="009F22D4" w:rsidP="00055555">
            <w:pPr>
              <w:rPr>
                <w:rFonts w:ascii="Calibri" w:hAnsi="Calibri" w:cs="Calibri"/>
                <w:sz w:val="20"/>
                <w:szCs w:val="20"/>
              </w:rPr>
            </w:pPr>
            <w:r w:rsidRPr="00C44443">
              <w:rPr>
                <w:rFonts w:ascii="Calibri" w:hAnsi="Calibri" w:cs="Calibri"/>
                <w:sz w:val="20"/>
                <w:szCs w:val="20"/>
              </w:rPr>
              <w:t xml:space="preserve">Rights and </w:t>
            </w:r>
            <w:r w:rsidR="00055555" w:rsidRPr="00C44443">
              <w:rPr>
                <w:rFonts w:ascii="Calibri" w:hAnsi="Calibri" w:cs="Calibri"/>
                <w:sz w:val="20"/>
                <w:szCs w:val="20"/>
              </w:rPr>
              <w:t>Responsibilities</w:t>
            </w:r>
          </w:p>
          <w:p w14:paraId="2A7FE678" w14:textId="77777777" w:rsidR="00055555" w:rsidRPr="00C44443" w:rsidRDefault="00055555" w:rsidP="00055555">
            <w:pPr>
              <w:rPr>
                <w:rFonts w:ascii="Calibri" w:hAnsi="Calibri" w:cs="Calibri"/>
                <w:sz w:val="20"/>
                <w:szCs w:val="20"/>
              </w:rPr>
            </w:pPr>
          </w:p>
          <w:p w14:paraId="4172236B" w14:textId="77777777" w:rsidR="00055555" w:rsidRPr="00C44443" w:rsidRDefault="00055555" w:rsidP="00055555">
            <w:pPr>
              <w:rPr>
                <w:rFonts w:ascii="Calibri" w:hAnsi="Calibri" w:cs="Calibri"/>
                <w:sz w:val="20"/>
                <w:szCs w:val="20"/>
              </w:rPr>
            </w:pPr>
          </w:p>
          <w:p w14:paraId="07B95D4B" w14:textId="02E710F6" w:rsidR="00616BE8" w:rsidRPr="00C44443" w:rsidRDefault="00616BE8" w:rsidP="00055555">
            <w:pPr>
              <w:rPr>
                <w:rFonts w:ascii="Calibri" w:hAnsi="Calibri" w:cs="Calibri"/>
                <w:sz w:val="20"/>
                <w:szCs w:val="20"/>
              </w:rPr>
            </w:pPr>
          </w:p>
        </w:tc>
        <w:tc>
          <w:tcPr>
            <w:tcW w:w="2789" w:type="dxa"/>
            <w:tcMar>
              <w:top w:w="144" w:type="dxa"/>
              <w:left w:w="144" w:type="dxa"/>
              <w:bottom w:w="144" w:type="dxa"/>
              <w:right w:w="144" w:type="dxa"/>
            </w:tcMar>
          </w:tcPr>
          <w:p w14:paraId="1D398A14" w14:textId="3CB0B06E" w:rsidR="33467D73" w:rsidRDefault="33467D73" w:rsidP="33467D73">
            <w:pPr>
              <w:rPr>
                <w:rFonts w:ascii="Calibri" w:hAnsi="Calibri" w:cs="Calibri"/>
                <w:sz w:val="20"/>
                <w:szCs w:val="20"/>
              </w:rPr>
            </w:pPr>
          </w:p>
        </w:tc>
      </w:tr>
      <w:tr w:rsidR="00055555" w:rsidRPr="00C44443" w14:paraId="3801F7F7" w14:textId="77777777" w:rsidTr="089186CD">
        <w:trPr>
          <w:trHeight w:val="300"/>
        </w:trPr>
        <w:tc>
          <w:tcPr>
            <w:tcW w:w="2025" w:type="dxa"/>
            <w:tcMar>
              <w:top w:w="144" w:type="dxa"/>
              <w:left w:w="144" w:type="dxa"/>
              <w:bottom w:w="144" w:type="dxa"/>
              <w:right w:w="144" w:type="dxa"/>
            </w:tcMar>
          </w:tcPr>
          <w:p w14:paraId="4D0FA6FE" w14:textId="77777777" w:rsidR="00055555" w:rsidRPr="00C44443" w:rsidRDefault="00055555" w:rsidP="00055555">
            <w:pPr>
              <w:ind w:left="270" w:hanging="270"/>
              <w:rPr>
                <w:rFonts w:ascii="Calibri" w:hAnsi="Calibri" w:cs="Calibri"/>
                <w:sz w:val="20"/>
                <w:szCs w:val="20"/>
              </w:rPr>
            </w:pPr>
            <w:r w:rsidRPr="00C44443">
              <w:rPr>
                <w:rFonts w:ascii="Calibri" w:hAnsi="Calibri" w:cs="Calibri"/>
                <w:sz w:val="20"/>
                <w:szCs w:val="20"/>
              </w:rPr>
              <w:t>4. Identify quality issues in healthcare facilities and their impact on healthcare workers and delivery of care.</w:t>
            </w:r>
          </w:p>
        </w:tc>
        <w:tc>
          <w:tcPr>
            <w:tcW w:w="2029" w:type="dxa"/>
            <w:tcMar>
              <w:top w:w="144" w:type="dxa"/>
              <w:left w:w="144" w:type="dxa"/>
              <w:bottom w:w="144" w:type="dxa"/>
              <w:right w:w="144" w:type="dxa"/>
            </w:tcMar>
          </w:tcPr>
          <w:p w14:paraId="6C863437"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4A. Define quality in healthcare.</w:t>
            </w:r>
          </w:p>
          <w:p w14:paraId="738E08EE" w14:textId="77777777" w:rsidR="00055555" w:rsidRPr="00C44443" w:rsidRDefault="00055555" w:rsidP="00055555">
            <w:pPr>
              <w:rPr>
                <w:rFonts w:ascii="Calibri" w:hAnsi="Calibri" w:cs="Calibri"/>
                <w:sz w:val="20"/>
                <w:szCs w:val="20"/>
              </w:rPr>
            </w:pPr>
          </w:p>
          <w:p w14:paraId="2AF9827B"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4B. List several issues in delivering quality healthcare.</w:t>
            </w:r>
          </w:p>
        </w:tc>
        <w:tc>
          <w:tcPr>
            <w:tcW w:w="3465" w:type="dxa"/>
            <w:tcMar>
              <w:top w:w="144" w:type="dxa"/>
              <w:left w:w="144" w:type="dxa"/>
              <w:bottom w:w="144" w:type="dxa"/>
              <w:right w:w="144" w:type="dxa"/>
            </w:tcMar>
          </w:tcPr>
          <w:p w14:paraId="410F7170" w14:textId="2C759F88" w:rsidR="00055555" w:rsidRPr="00C44443" w:rsidRDefault="00055555" w:rsidP="00055555">
            <w:pPr>
              <w:ind w:left="275" w:hanging="275"/>
              <w:rPr>
                <w:rFonts w:ascii="Calibri" w:hAnsi="Calibri" w:cs="Calibri"/>
                <w:sz w:val="20"/>
                <w:szCs w:val="20"/>
              </w:rPr>
            </w:pPr>
            <w:r w:rsidRPr="00C44443">
              <w:rPr>
                <w:rFonts w:ascii="Calibri" w:hAnsi="Calibri" w:cs="Calibri"/>
                <w:sz w:val="20"/>
                <w:szCs w:val="20"/>
              </w:rPr>
              <w:t>4A. Define quality health care</w:t>
            </w:r>
          </w:p>
          <w:p w14:paraId="506A2FED" w14:textId="7A402C48" w:rsidR="7EEB14DE" w:rsidRDefault="7EEB14DE" w:rsidP="089186CD">
            <w:pPr>
              <w:pStyle w:val="ListParagraph"/>
              <w:numPr>
                <w:ilvl w:val="0"/>
                <w:numId w:val="3"/>
              </w:numPr>
              <w:rPr>
                <w:ins w:id="173" w:author="Andersen Sibley, Diane M" w:date="2025-05-22T19:27:00Z" w16du:dateUtc="2025-05-22T19:27:29Z"/>
                <w:rFonts w:cs="Calibri"/>
                <w:sz w:val="24"/>
                <w:szCs w:val="24"/>
              </w:rPr>
            </w:pPr>
            <w:ins w:id="174" w:author="Andersen Sibley, Diane M" w:date="2025-05-22T19:27:00Z">
              <w:r w:rsidRPr="089186CD">
                <w:rPr>
                  <w:rFonts w:cs="Calibri"/>
                  <w:sz w:val="20"/>
                  <w:szCs w:val="20"/>
                </w:rPr>
                <w:t>The extent to which health services provided to individuals and patient populations improve desired health outcomes.</w:t>
              </w:r>
            </w:ins>
          </w:p>
          <w:p w14:paraId="490707DC" w14:textId="2D83351A" w:rsidR="7EEB14DE" w:rsidRDefault="7EEB14DE" w:rsidP="089186CD">
            <w:pPr>
              <w:pStyle w:val="ListParagraph"/>
              <w:numPr>
                <w:ilvl w:val="0"/>
                <w:numId w:val="3"/>
              </w:numPr>
              <w:rPr>
                <w:rFonts w:cs="Calibri"/>
                <w:sz w:val="20"/>
                <w:szCs w:val="20"/>
              </w:rPr>
            </w:pPr>
            <w:ins w:id="175" w:author="Andersen Sibley, Diane M" w:date="2025-05-22T19:27:00Z">
              <w:r w:rsidRPr="089186CD">
                <w:rPr>
                  <w:rFonts w:cs="Calibri"/>
                  <w:color w:val="000000" w:themeColor="text1"/>
                  <w:sz w:val="20"/>
                  <w:szCs w:val="20"/>
                </w:rPr>
                <w:t>World Health Organization: Quality of care is the degree to which health services for individuals and populations increase the likelihood of desired health outcomes.</w:t>
              </w:r>
            </w:ins>
          </w:p>
          <w:p w14:paraId="56C1741F" w14:textId="1F02DF58" w:rsidR="00055555" w:rsidRPr="00C44443" w:rsidRDefault="31FBDB17" w:rsidP="089186CD">
            <w:pPr>
              <w:ind w:left="275" w:hanging="275"/>
              <w:rPr>
                <w:ins w:id="176" w:author="Andersen Sibley, Diane M" w:date="2025-05-22T19:37:00Z" w16du:dateUtc="2025-05-22T19:37:20Z"/>
                <w:rFonts w:ascii="Calibri" w:hAnsi="Calibri" w:cs="Calibri"/>
                <w:sz w:val="20"/>
                <w:szCs w:val="20"/>
              </w:rPr>
            </w:pPr>
            <w:r w:rsidRPr="089186CD">
              <w:rPr>
                <w:rFonts w:ascii="Calibri" w:hAnsi="Calibri" w:cs="Calibri"/>
                <w:sz w:val="20"/>
                <w:szCs w:val="20"/>
              </w:rPr>
              <w:t>4B. Discuss personal responsibility in achieving quality healthcare</w:t>
            </w:r>
            <w:ins w:id="177" w:author="Andersen Sibley, Diane M" w:date="2025-05-22T19:38:00Z">
              <w:r w:rsidR="72DB79B6" w:rsidRPr="089186CD">
                <w:rPr>
                  <w:rFonts w:ascii="Calibri" w:hAnsi="Calibri" w:cs="Calibri"/>
                  <w:sz w:val="20"/>
                  <w:szCs w:val="20"/>
                </w:rPr>
                <w:t>.</w:t>
              </w:r>
            </w:ins>
          </w:p>
          <w:p w14:paraId="22603AE2" w14:textId="4907724F" w:rsidR="00055555" w:rsidRPr="00C44443" w:rsidRDefault="72DB79B6" w:rsidP="089186CD">
            <w:pPr>
              <w:rPr>
                <w:ins w:id="178" w:author="Andersen Sibley, Diane M" w:date="2025-05-22T19:37:00Z" w16du:dateUtc="2025-05-22T19:37:33Z"/>
                <w:rFonts w:ascii="Calibri" w:hAnsi="Calibri" w:cs="Calibri"/>
                <w:sz w:val="22"/>
                <w:szCs w:val="22"/>
              </w:rPr>
            </w:pPr>
            <w:ins w:id="179" w:author="Andersen Sibley, Diane M" w:date="2025-05-22T19:38:00Z">
              <w:r w:rsidRPr="089186CD">
                <w:rPr>
                  <w:rFonts w:ascii="Calibri" w:hAnsi="Calibri" w:cs="Calibri"/>
                  <w:sz w:val="20"/>
                  <w:szCs w:val="20"/>
                  <w:vertAlign w:val="superscript"/>
                </w:rPr>
                <w:t xml:space="preserve">        </w:t>
              </w:r>
            </w:ins>
            <w:ins w:id="180" w:author="Andersen Sibley, Diane M" w:date="2025-05-22T19:37:00Z">
              <w:r w:rsidRPr="089186CD">
                <w:rPr>
                  <w:rFonts w:ascii="Calibri" w:hAnsi="Calibri" w:cs="Calibri"/>
                  <w:sz w:val="20"/>
                  <w:szCs w:val="20"/>
                  <w:vertAlign w:val="superscript"/>
                </w:rPr>
                <w:t>Quality care should be:</w:t>
              </w:r>
            </w:ins>
          </w:p>
          <w:p w14:paraId="499FEB76" w14:textId="06DB9339" w:rsidR="00055555" w:rsidRPr="00C44443" w:rsidRDefault="72DB79B6">
            <w:pPr>
              <w:pStyle w:val="ListParagraph"/>
              <w:numPr>
                <w:ilvl w:val="0"/>
                <w:numId w:val="1"/>
              </w:numPr>
              <w:rPr>
                <w:ins w:id="181" w:author="Andersen Sibley, Diane M" w:date="2025-05-22T19:37:00Z" w16du:dateUtc="2025-05-22T19:37:33Z"/>
                <w:rFonts w:cs="Calibri"/>
              </w:rPr>
              <w:pPrChange w:id="182" w:author="Andersen Sibley, Diane M" w:date="2025-05-22T19:37:00Z">
                <w:pPr>
                  <w:pStyle w:val="ListParagraph"/>
                  <w:ind w:left="0"/>
                </w:pPr>
              </w:pPrChange>
            </w:pPr>
            <w:ins w:id="183" w:author="Andersen Sibley, Diane M" w:date="2025-05-22T19:37:00Z">
              <w:r w:rsidRPr="089186CD">
                <w:rPr>
                  <w:rFonts w:cs="Calibri"/>
                  <w:sz w:val="20"/>
                  <w:szCs w:val="20"/>
                  <w:vertAlign w:val="superscript"/>
                </w:rPr>
                <w:lastRenderedPageBreak/>
                <w:t>Safe</w:t>
              </w:r>
            </w:ins>
          </w:p>
          <w:p w14:paraId="7FF5EBF5" w14:textId="7502E4B8" w:rsidR="00055555" w:rsidRPr="00C44443" w:rsidRDefault="72DB79B6">
            <w:pPr>
              <w:pStyle w:val="ListParagraph"/>
              <w:numPr>
                <w:ilvl w:val="0"/>
                <w:numId w:val="1"/>
              </w:numPr>
              <w:rPr>
                <w:ins w:id="184" w:author="Andersen Sibley, Diane M" w:date="2025-05-22T19:37:00Z" w16du:dateUtc="2025-05-22T19:37:33Z"/>
                <w:rFonts w:cs="Calibri"/>
              </w:rPr>
              <w:pPrChange w:id="185" w:author="Andersen Sibley, Diane M" w:date="2025-05-22T19:38:00Z">
                <w:pPr>
                  <w:pStyle w:val="ListParagraph"/>
                  <w:ind w:left="0"/>
                </w:pPr>
              </w:pPrChange>
            </w:pPr>
            <w:ins w:id="186" w:author="Andersen Sibley, Diane M" w:date="2025-05-22T19:37:00Z">
              <w:r w:rsidRPr="089186CD">
                <w:rPr>
                  <w:rFonts w:cs="Calibri"/>
                  <w:sz w:val="20"/>
                  <w:szCs w:val="20"/>
                  <w:vertAlign w:val="superscript"/>
                </w:rPr>
                <w:t>Effective</w:t>
              </w:r>
            </w:ins>
          </w:p>
          <w:p w14:paraId="19500BB3" w14:textId="7354FB31" w:rsidR="00055555" w:rsidRPr="00C44443" w:rsidRDefault="72DB79B6" w:rsidP="089186CD">
            <w:pPr>
              <w:pStyle w:val="ListParagraph"/>
              <w:numPr>
                <w:ilvl w:val="0"/>
                <w:numId w:val="3"/>
              </w:numPr>
              <w:rPr>
                <w:ins w:id="187" w:author="Andersen Sibley, Diane M" w:date="2025-05-22T19:37:00Z" w16du:dateUtc="2025-05-22T19:37:33Z"/>
                <w:rFonts w:cs="Calibri"/>
              </w:rPr>
            </w:pPr>
            <w:ins w:id="188" w:author="Andersen Sibley, Diane M" w:date="2025-05-22T19:37:00Z">
              <w:r w:rsidRPr="089186CD">
                <w:rPr>
                  <w:rFonts w:cs="Calibri"/>
                  <w:sz w:val="20"/>
                  <w:szCs w:val="20"/>
                  <w:vertAlign w:val="superscript"/>
                </w:rPr>
                <w:t>Patient Centered</w:t>
              </w:r>
            </w:ins>
          </w:p>
          <w:p w14:paraId="4DB19D18" w14:textId="50A40C22" w:rsidR="00055555" w:rsidRPr="00C44443" w:rsidRDefault="72DB79B6" w:rsidP="089186CD">
            <w:pPr>
              <w:pStyle w:val="ListParagraph"/>
              <w:numPr>
                <w:ilvl w:val="0"/>
                <w:numId w:val="3"/>
              </w:numPr>
              <w:rPr>
                <w:ins w:id="189" w:author="Andersen Sibley, Diane M" w:date="2025-05-22T19:37:00Z" w16du:dateUtc="2025-05-22T19:37:33Z"/>
                <w:rFonts w:cs="Calibri"/>
              </w:rPr>
            </w:pPr>
            <w:ins w:id="190" w:author="Andersen Sibley, Diane M" w:date="2025-05-22T19:37:00Z">
              <w:r w:rsidRPr="089186CD">
                <w:rPr>
                  <w:rFonts w:cs="Calibri"/>
                  <w:sz w:val="20"/>
                  <w:szCs w:val="20"/>
                  <w:vertAlign w:val="superscript"/>
                </w:rPr>
                <w:t>Timely</w:t>
              </w:r>
            </w:ins>
          </w:p>
          <w:p w14:paraId="521F531F" w14:textId="4C10E413" w:rsidR="00055555" w:rsidRPr="00C44443" w:rsidRDefault="72DB79B6" w:rsidP="089186CD">
            <w:pPr>
              <w:pStyle w:val="ListParagraph"/>
              <w:numPr>
                <w:ilvl w:val="0"/>
                <w:numId w:val="3"/>
              </w:numPr>
              <w:rPr>
                <w:ins w:id="191" w:author="Andersen Sibley, Diane M" w:date="2025-05-22T19:37:00Z" w16du:dateUtc="2025-05-22T19:37:33Z"/>
                <w:rFonts w:cs="Calibri"/>
                <w:vertAlign w:val="superscript"/>
              </w:rPr>
            </w:pPr>
            <w:ins w:id="192" w:author="Andersen Sibley, Diane M" w:date="2025-05-22T19:37:00Z">
              <w:r w:rsidRPr="089186CD">
                <w:rPr>
                  <w:rFonts w:cs="Calibri"/>
                  <w:sz w:val="20"/>
                  <w:szCs w:val="20"/>
                  <w:vertAlign w:val="superscript"/>
                </w:rPr>
                <w:t>Efficient</w:t>
              </w:r>
            </w:ins>
          </w:p>
          <w:p w14:paraId="6EF72BAB" w14:textId="5EB1EE9B" w:rsidR="00055555" w:rsidRPr="00C44443" w:rsidRDefault="72DB79B6" w:rsidP="089186CD">
            <w:pPr>
              <w:pStyle w:val="ListParagraph"/>
              <w:numPr>
                <w:ilvl w:val="0"/>
                <w:numId w:val="3"/>
              </w:numPr>
              <w:rPr>
                <w:ins w:id="193" w:author="Andersen Sibley, Diane M" w:date="2025-05-22T19:37:00Z" w16du:dateUtc="2025-05-22T19:37:33Z"/>
                <w:rFonts w:cs="Calibri"/>
                <w:vertAlign w:val="superscript"/>
              </w:rPr>
            </w:pPr>
            <w:ins w:id="194" w:author="Andersen Sibley, Diane M" w:date="2025-05-22T19:37:00Z">
              <w:r w:rsidRPr="089186CD">
                <w:rPr>
                  <w:rFonts w:cs="Calibri"/>
                  <w:sz w:val="20"/>
                  <w:szCs w:val="20"/>
                  <w:vertAlign w:val="superscript"/>
                </w:rPr>
                <w:t>Equitable / Fair</w:t>
              </w:r>
            </w:ins>
          </w:p>
          <w:p w14:paraId="27A2A704" w14:textId="1852B0EE" w:rsidR="00055555" w:rsidRPr="00C44443" w:rsidRDefault="00055555" w:rsidP="004F642B">
            <w:pPr>
              <w:ind w:left="275" w:hanging="275"/>
              <w:rPr>
                <w:rFonts w:ascii="Calibri" w:hAnsi="Calibri" w:cs="Calibri"/>
                <w:sz w:val="20"/>
                <w:szCs w:val="20"/>
              </w:rPr>
            </w:pPr>
          </w:p>
        </w:tc>
        <w:tc>
          <w:tcPr>
            <w:tcW w:w="2652" w:type="dxa"/>
            <w:tcMar>
              <w:top w:w="144" w:type="dxa"/>
              <w:left w:w="144" w:type="dxa"/>
              <w:bottom w:w="144" w:type="dxa"/>
              <w:right w:w="144" w:type="dxa"/>
            </w:tcMar>
          </w:tcPr>
          <w:p w14:paraId="25EE09FD" w14:textId="48FA9B41" w:rsidR="00055555" w:rsidRPr="00C44443" w:rsidRDefault="14D47159" w:rsidP="089186CD">
            <w:pPr>
              <w:rPr>
                <w:rFonts w:ascii="Calibri" w:eastAsia="Calibri" w:hAnsi="Calibri" w:cs="Calibri"/>
                <w:sz w:val="20"/>
                <w:szCs w:val="20"/>
              </w:rPr>
            </w:pPr>
            <w:ins w:id="195" w:author="Andersen Sibley, Diane M" w:date="2025-05-22T19:28:00Z">
              <w:r w:rsidRPr="089186CD">
                <w:rPr>
                  <w:rFonts w:ascii="Calibri" w:hAnsi="Calibri" w:cs="Calibri"/>
                  <w:sz w:val="20"/>
                  <w:szCs w:val="20"/>
                </w:rPr>
                <w:lastRenderedPageBreak/>
                <w:t xml:space="preserve">WHO: </w:t>
              </w:r>
              <w:r w:rsidRPr="089186CD">
                <w:rPr>
                  <w:rFonts w:ascii="Calibri" w:eastAsia="Calibri" w:hAnsi="Calibri" w:cs="Calibri"/>
                  <w:color w:val="000000" w:themeColor="text1"/>
                  <w:sz w:val="22"/>
                  <w:szCs w:val="22"/>
                </w:rPr>
                <w:t>World Health Organization: Quality of care is the degree to which health services for individuals and populations increase the likelihood of desired health outcomes.</w:t>
              </w:r>
            </w:ins>
          </w:p>
        </w:tc>
        <w:tc>
          <w:tcPr>
            <w:tcW w:w="2789" w:type="dxa"/>
            <w:tcMar>
              <w:top w:w="144" w:type="dxa"/>
              <w:left w:w="144" w:type="dxa"/>
              <w:bottom w:w="144" w:type="dxa"/>
              <w:right w:w="144" w:type="dxa"/>
            </w:tcMar>
          </w:tcPr>
          <w:p w14:paraId="0C6FD74A" w14:textId="215A16B2" w:rsidR="33467D73" w:rsidRDefault="33467D73">
            <w:pPr>
              <w:shd w:val="clear" w:color="auto" w:fill="FFFFFF" w:themeFill="background1"/>
              <w:spacing w:after="360"/>
              <w:rPr>
                <w:rFonts w:ascii="Helvetica" w:eastAsia="Helvetica" w:hAnsi="Helvetica" w:cs="Helvetica"/>
                <w:color w:val="333333"/>
                <w:sz w:val="27"/>
                <w:szCs w:val="27"/>
              </w:rPr>
              <w:pPrChange w:id="196" w:author="Hemmerling, Sabrina L" w:date="2024-09-23T20:57:00Z">
                <w:pPr/>
              </w:pPrChange>
            </w:pPr>
            <w:r>
              <w:fldChar w:fldCharType="begin"/>
            </w:r>
            <w:r>
              <w:instrText xml:space="preserve">HYPERLINK "https://healthforceminnesota.org/hccc/files/BFS-Competency-4-Control-of-Health-Care-Costs1.docx" </w:instrText>
            </w:r>
            <w:r>
              <w:fldChar w:fldCharType="separate"/>
            </w:r>
            <w:r w:rsidR="63562207" w:rsidRPr="385D7AE8">
              <w:rPr>
                <w:rStyle w:val="Hyperlink"/>
                <w:rFonts w:ascii="Helvetica" w:eastAsia="Helvetica" w:hAnsi="Helvetica" w:cs="Helvetica"/>
                <w:sz w:val="27"/>
                <w:szCs w:val="27"/>
              </w:rPr>
              <w:t>BFS Competency 4</w:t>
            </w:r>
            <w:ins w:id="197" w:author="Hemmerling, Sabrina L" w:date="2024-09-23T20:57:00Z">
              <w:r>
                <w:fldChar w:fldCharType="end"/>
              </w:r>
            </w:ins>
            <w:r w:rsidR="63562207" w:rsidRPr="385D7AE8">
              <w:rPr>
                <w:rFonts w:ascii="Helvetica" w:eastAsia="Helvetica" w:hAnsi="Helvetica" w:cs="Helvetica"/>
                <w:color w:val="333333"/>
                <w:sz w:val="27"/>
                <w:szCs w:val="27"/>
              </w:rPr>
              <w:t>: Control of Health Care Costs</w:t>
            </w:r>
          </w:p>
          <w:p w14:paraId="42B3F69C" w14:textId="0548BC2C" w:rsidR="33467D73" w:rsidRDefault="33467D73">
            <w:pPr>
              <w:shd w:val="clear" w:color="auto" w:fill="FFFFFF" w:themeFill="background1"/>
              <w:spacing w:after="360"/>
              <w:rPr>
                <w:rFonts w:ascii="Helvetica" w:eastAsia="Helvetica" w:hAnsi="Helvetica" w:cs="Helvetica"/>
                <w:color w:val="333333"/>
                <w:sz w:val="27"/>
                <w:szCs w:val="27"/>
              </w:rPr>
              <w:pPrChange w:id="198" w:author="Hemmerling, Sabrina L" w:date="2024-09-23T20:57:00Z">
                <w:pPr/>
              </w:pPrChange>
            </w:pPr>
            <w:r>
              <w:fldChar w:fldCharType="begin"/>
            </w:r>
            <w:r>
              <w:instrText xml:space="preserve">HYPERLINK "https://healthforceminnesota.org/hccc/files/BFS-Competency-4-Project-Medical-History2.docx" </w:instrText>
            </w:r>
            <w:r>
              <w:fldChar w:fldCharType="separate"/>
            </w:r>
            <w:r w:rsidR="63562207" w:rsidRPr="385D7AE8">
              <w:rPr>
                <w:rStyle w:val="Hyperlink"/>
                <w:rFonts w:ascii="Helvetica" w:eastAsia="Helvetica" w:hAnsi="Helvetica" w:cs="Helvetica"/>
                <w:sz w:val="27"/>
                <w:szCs w:val="27"/>
              </w:rPr>
              <w:t>BFS Competency 4</w:t>
            </w:r>
            <w:ins w:id="199" w:author="Hemmerling, Sabrina L" w:date="2024-09-23T20:57:00Z">
              <w:r>
                <w:fldChar w:fldCharType="end"/>
              </w:r>
            </w:ins>
            <w:r w:rsidR="63562207" w:rsidRPr="385D7AE8">
              <w:rPr>
                <w:rFonts w:ascii="Helvetica" w:eastAsia="Helvetica" w:hAnsi="Helvetica" w:cs="Helvetica"/>
                <w:color w:val="333333"/>
                <w:sz w:val="27"/>
                <w:szCs w:val="27"/>
              </w:rPr>
              <w:t>: Project Medical History</w:t>
            </w:r>
          </w:p>
          <w:p w14:paraId="328D7A3D" w14:textId="2E40BB7F" w:rsidR="33467D73" w:rsidRDefault="33467D73">
            <w:pPr>
              <w:shd w:val="clear" w:color="auto" w:fill="FFFFFF" w:themeFill="background1"/>
              <w:spacing w:after="360"/>
              <w:rPr>
                <w:rFonts w:ascii="Helvetica" w:eastAsia="Helvetica" w:hAnsi="Helvetica" w:cs="Helvetica"/>
                <w:color w:val="333333"/>
                <w:sz w:val="27"/>
                <w:szCs w:val="27"/>
              </w:rPr>
              <w:pPrChange w:id="200" w:author="Hemmerling, Sabrina L" w:date="2024-09-23T20:57:00Z">
                <w:pPr/>
              </w:pPrChange>
            </w:pPr>
            <w:r>
              <w:lastRenderedPageBreak/>
              <w:fldChar w:fldCharType="begin"/>
            </w:r>
            <w:r>
              <w:instrText xml:space="preserve">HYPERLINK "https://healthforceminnesota.org/hccc/files/BFS-Competency-4-Social-Media-and-Healthcare-Workers1.docx" </w:instrText>
            </w:r>
            <w:r>
              <w:fldChar w:fldCharType="separate"/>
            </w:r>
            <w:r w:rsidR="63562207" w:rsidRPr="385D7AE8">
              <w:rPr>
                <w:rStyle w:val="Hyperlink"/>
                <w:rFonts w:ascii="Helvetica" w:eastAsia="Helvetica" w:hAnsi="Helvetica" w:cs="Helvetica"/>
                <w:sz w:val="27"/>
                <w:szCs w:val="27"/>
              </w:rPr>
              <w:t>BFS Competency 4</w:t>
            </w:r>
            <w:ins w:id="201" w:author="Hemmerling, Sabrina L" w:date="2024-09-23T20:57:00Z">
              <w:r>
                <w:fldChar w:fldCharType="end"/>
              </w:r>
            </w:ins>
            <w:r w:rsidR="63562207" w:rsidRPr="385D7AE8">
              <w:rPr>
                <w:rFonts w:ascii="Helvetica" w:eastAsia="Helvetica" w:hAnsi="Helvetica" w:cs="Helvetica"/>
                <w:color w:val="333333"/>
                <w:sz w:val="27"/>
                <w:szCs w:val="27"/>
              </w:rPr>
              <w:t>: Social Media and Healthcare Workers</w:t>
            </w:r>
          </w:p>
          <w:p w14:paraId="58D9312E" w14:textId="33AF0CF5" w:rsidR="33467D73" w:rsidRDefault="33467D73" w:rsidP="33467D73">
            <w:pPr>
              <w:rPr>
                <w:rFonts w:ascii="Calibri" w:hAnsi="Calibri" w:cs="Calibri"/>
                <w:sz w:val="20"/>
                <w:szCs w:val="20"/>
              </w:rPr>
            </w:pPr>
          </w:p>
        </w:tc>
      </w:tr>
      <w:tr w:rsidR="00055555" w:rsidRPr="00C44443" w14:paraId="4C421F3F" w14:textId="77777777" w:rsidTr="089186CD">
        <w:trPr>
          <w:trHeight w:val="300"/>
        </w:trPr>
        <w:tc>
          <w:tcPr>
            <w:tcW w:w="2025" w:type="dxa"/>
            <w:tcMar>
              <w:top w:w="144" w:type="dxa"/>
              <w:left w:w="144" w:type="dxa"/>
              <w:bottom w:w="144" w:type="dxa"/>
              <w:right w:w="144" w:type="dxa"/>
            </w:tcMar>
          </w:tcPr>
          <w:p w14:paraId="3E929C64" w14:textId="77777777" w:rsidR="00055555" w:rsidRPr="00C44443" w:rsidRDefault="00055555" w:rsidP="00055555">
            <w:pPr>
              <w:ind w:left="270" w:hanging="270"/>
              <w:rPr>
                <w:rFonts w:ascii="Calibri" w:hAnsi="Calibri" w:cs="Calibri"/>
                <w:sz w:val="20"/>
                <w:szCs w:val="20"/>
              </w:rPr>
            </w:pPr>
            <w:r w:rsidRPr="00C44443">
              <w:rPr>
                <w:rFonts w:ascii="Calibri" w:hAnsi="Calibri" w:cs="Calibri"/>
                <w:sz w:val="20"/>
                <w:szCs w:val="20"/>
              </w:rPr>
              <w:lastRenderedPageBreak/>
              <w:t>5. Describe the responsibilities of users of the health care system.</w:t>
            </w:r>
          </w:p>
        </w:tc>
        <w:tc>
          <w:tcPr>
            <w:tcW w:w="2029" w:type="dxa"/>
            <w:tcMar>
              <w:top w:w="144" w:type="dxa"/>
              <w:left w:w="144" w:type="dxa"/>
              <w:bottom w:w="144" w:type="dxa"/>
              <w:right w:w="144" w:type="dxa"/>
            </w:tcMar>
          </w:tcPr>
          <w:p w14:paraId="1986841E" w14:textId="3FE79F44" w:rsidR="0030186D" w:rsidRPr="00C44443" w:rsidRDefault="00055555" w:rsidP="00C756CA">
            <w:pPr>
              <w:ind w:left="402" w:hanging="402"/>
              <w:rPr>
                <w:rFonts w:ascii="Calibri" w:hAnsi="Calibri" w:cs="Calibri"/>
                <w:sz w:val="20"/>
                <w:szCs w:val="20"/>
              </w:rPr>
            </w:pPr>
            <w:r w:rsidRPr="00C44443">
              <w:rPr>
                <w:rFonts w:ascii="Calibri" w:hAnsi="Calibri" w:cs="Calibri"/>
                <w:sz w:val="20"/>
                <w:szCs w:val="20"/>
              </w:rPr>
              <w:t xml:space="preserve">5A. </w:t>
            </w:r>
            <w:r w:rsidR="0030186D" w:rsidRPr="00C44443">
              <w:rPr>
                <w:rFonts w:ascii="Calibri" w:hAnsi="Calibri" w:cs="Calibri"/>
                <w:sz w:val="20"/>
                <w:szCs w:val="20"/>
              </w:rPr>
              <w:t xml:space="preserve">To participate actively in own health care. </w:t>
            </w:r>
          </w:p>
          <w:p w14:paraId="588739EE" w14:textId="77777777" w:rsidR="00055555" w:rsidRPr="00C44443" w:rsidRDefault="0030186D" w:rsidP="00C756CA">
            <w:pPr>
              <w:ind w:left="402" w:hanging="402"/>
              <w:rPr>
                <w:rFonts w:ascii="Calibri" w:hAnsi="Calibri" w:cs="Calibri"/>
                <w:sz w:val="20"/>
                <w:szCs w:val="20"/>
              </w:rPr>
            </w:pPr>
            <w:r w:rsidRPr="00C44443">
              <w:rPr>
                <w:rFonts w:ascii="Calibri" w:hAnsi="Calibri" w:cs="Calibri"/>
                <w:sz w:val="20"/>
                <w:szCs w:val="20"/>
              </w:rPr>
              <w:t xml:space="preserve">5B. To choose provider and health care plans. </w:t>
            </w:r>
          </w:p>
          <w:p w14:paraId="56C640CB" w14:textId="77777777" w:rsidR="0030186D" w:rsidRPr="00C44443" w:rsidRDefault="0030186D" w:rsidP="00C756CA">
            <w:pPr>
              <w:ind w:left="402" w:hanging="402"/>
              <w:rPr>
                <w:rFonts w:ascii="Calibri" w:hAnsi="Calibri" w:cs="Calibri"/>
                <w:sz w:val="20"/>
                <w:szCs w:val="20"/>
              </w:rPr>
            </w:pPr>
            <w:r w:rsidRPr="00C44443">
              <w:rPr>
                <w:rFonts w:ascii="Calibri" w:hAnsi="Calibri" w:cs="Calibri"/>
                <w:sz w:val="20"/>
                <w:szCs w:val="20"/>
              </w:rPr>
              <w:t xml:space="preserve">5C. To take responsibility for maximizing healthy habits. </w:t>
            </w:r>
          </w:p>
        </w:tc>
        <w:tc>
          <w:tcPr>
            <w:tcW w:w="3465" w:type="dxa"/>
            <w:tcMar>
              <w:top w:w="144" w:type="dxa"/>
              <w:left w:w="144" w:type="dxa"/>
              <w:bottom w:w="144" w:type="dxa"/>
              <w:right w:w="144" w:type="dxa"/>
            </w:tcMar>
          </w:tcPr>
          <w:p w14:paraId="0EB083B7" w14:textId="77777777" w:rsidR="0030186D" w:rsidRPr="00C44443" w:rsidRDefault="0030186D" w:rsidP="00055555">
            <w:pPr>
              <w:ind w:left="275" w:hanging="275"/>
              <w:rPr>
                <w:rFonts w:ascii="Calibri" w:hAnsi="Calibri" w:cs="Calibri"/>
                <w:sz w:val="20"/>
                <w:szCs w:val="20"/>
              </w:rPr>
            </w:pPr>
            <w:r w:rsidRPr="00C44443">
              <w:rPr>
                <w:rFonts w:ascii="Calibri" w:hAnsi="Calibri" w:cs="Calibri"/>
                <w:sz w:val="20"/>
                <w:szCs w:val="20"/>
              </w:rPr>
              <w:t>5A. Own Health Care</w:t>
            </w:r>
          </w:p>
          <w:p w14:paraId="24B9C066" w14:textId="77777777" w:rsidR="00055555" w:rsidRPr="00C44443" w:rsidRDefault="0030186D" w:rsidP="004D5CBD">
            <w:pPr>
              <w:numPr>
                <w:ilvl w:val="0"/>
                <w:numId w:val="35"/>
              </w:numPr>
              <w:rPr>
                <w:rFonts w:ascii="Calibri" w:hAnsi="Calibri" w:cs="Calibri"/>
                <w:sz w:val="20"/>
                <w:szCs w:val="20"/>
              </w:rPr>
            </w:pPr>
            <w:r w:rsidRPr="00C44443">
              <w:rPr>
                <w:rFonts w:ascii="Calibri" w:hAnsi="Calibri" w:cs="Calibri"/>
                <w:sz w:val="20"/>
                <w:szCs w:val="20"/>
              </w:rPr>
              <w:t xml:space="preserve">Participate in treatment decisions. </w:t>
            </w:r>
          </w:p>
          <w:p w14:paraId="0516D662" w14:textId="77777777" w:rsidR="0030186D" w:rsidRPr="00C44443" w:rsidRDefault="0030186D" w:rsidP="004D5CBD">
            <w:pPr>
              <w:numPr>
                <w:ilvl w:val="0"/>
                <w:numId w:val="35"/>
              </w:numPr>
              <w:rPr>
                <w:rFonts w:ascii="Calibri" w:hAnsi="Calibri" w:cs="Calibri"/>
                <w:sz w:val="20"/>
                <w:szCs w:val="20"/>
              </w:rPr>
            </w:pPr>
            <w:r w:rsidRPr="00C44443">
              <w:rPr>
                <w:rFonts w:ascii="Calibri" w:hAnsi="Calibri" w:cs="Calibri"/>
                <w:sz w:val="20"/>
                <w:szCs w:val="20"/>
              </w:rPr>
              <w:t xml:space="preserve">Educate oneself </w:t>
            </w:r>
          </w:p>
          <w:p w14:paraId="582B3276" w14:textId="77777777" w:rsidR="0030186D" w:rsidRPr="00C44443" w:rsidRDefault="0030186D" w:rsidP="004D5CBD">
            <w:pPr>
              <w:numPr>
                <w:ilvl w:val="0"/>
                <w:numId w:val="35"/>
              </w:numPr>
              <w:rPr>
                <w:rFonts w:ascii="Calibri" w:hAnsi="Calibri" w:cs="Calibri"/>
                <w:sz w:val="20"/>
                <w:szCs w:val="20"/>
              </w:rPr>
            </w:pPr>
            <w:r w:rsidRPr="00C44443">
              <w:rPr>
                <w:rFonts w:ascii="Calibri" w:hAnsi="Calibri" w:cs="Calibri"/>
                <w:sz w:val="20"/>
                <w:szCs w:val="20"/>
              </w:rPr>
              <w:t>Communicate and work in collaboration with health care provider</w:t>
            </w:r>
          </w:p>
          <w:p w14:paraId="0C3BAFF0" w14:textId="77777777" w:rsidR="0030186D" w:rsidRPr="00C44443" w:rsidRDefault="0030186D" w:rsidP="004D5CBD">
            <w:pPr>
              <w:numPr>
                <w:ilvl w:val="0"/>
                <w:numId w:val="35"/>
              </w:numPr>
              <w:rPr>
                <w:rFonts w:ascii="Calibri" w:hAnsi="Calibri" w:cs="Calibri"/>
                <w:sz w:val="20"/>
                <w:szCs w:val="20"/>
              </w:rPr>
            </w:pPr>
            <w:r w:rsidRPr="00C44443">
              <w:rPr>
                <w:rFonts w:ascii="Calibri" w:hAnsi="Calibri" w:cs="Calibri"/>
                <w:sz w:val="20"/>
                <w:szCs w:val="20"/>
              </w:rPr>
              <w:t>Avoid knowingly spreading diseases</w:t>
            </w:r>
          </w:p>
          <w:p w14:paraId="68D94035" w14:textId="33D5B797" w:rsidR="0030186D" w:rsidRPr="00C44443" w:rsidRDefault="0030186D" w:rsidP="0030186D">
            <w:pPr>
              <w:ind w:left="275" w:hanging="275"/>
              <w:rPr>
                <w:rFonts w:ascii="Calibri" w:hAnsi="Calibri" w:cs="Calibri"/>
                <w:sz w:val="20"/>
                <w:szCs w:val="20"/>
              </w:rPr>
            </w:pPr>
            <w:r w:rsidRPr="00C44443">
              <w:rPr>
                <w:rFonts w:ascii="Calibri" w:hAnsi="Calibri" w:cs="Calibri"/>
                <w:sz w:val="20"/>
                <w:szCs w:val="20"/>
              </w:rPr>
              <w:t>5B. Choose providers</w:t>
            </w:r>
          </w:p>
          <w:p w14:paraId="71813008" w14:textId="77777777" w:rsidR="0030186D" w:rsidRPr="00C44443" w:rsidRDefault="0030186D" w:rsidP="004D5CBD">
            <w:pPr>
              <w:numPr>
                <w:ilvl w:val="0"/>
                <w:numId w:val="36"/>
              </w:numPr>
              <w:rPr>
                <w:rFonts w:ascii="Calibri" w:hAnsi="Calibri" w:cs="Calibri"/>
                <w:sz w:val="20"/>
                <w:szCs w:val="20"/>
              </w:rPr>
            </w:pPr>
            <w:r w:rsidRPr="00C44443">
              <w:rPr>
                <w:rFonts w:ascii="Calibri" w:hAnsi="Calibri" w:cs="Calibri"/>
                <w:sz w:val="20"/>
                <w:szCs w:val="20"/>
              </w:rPr>
              <w:t>Choose own health care provider</w:t>
            </w:r>
          </w:p>
          <w:p w14:paraId="041C89A3" w14:textId="77777777" w:rsidR="0030186D" w:rsidRPr="00C44443" w:rsidRDefault="0030186D" w:rsidP="004D5CBD">
            <w:pPr>
              <w:numPr>
                <w:ilvl w:val="0"/>
                <w:numId w:val="36"/>
              </w:numPr>
              <w:rPr>
                <w:rFonts w:ascii="Calibri" w:hAnsi="Calibri" w:cs="Calibri"/>
                <w:sz w:val="20"/>
                <w:szCs w:val="20"/>
              </w:rPr>
            </w:pPr>
            <w:r w:rsidRPr="00C44443">
              <w:rPr>
                <w:rFonts w:ascii="Calibri" w:hAnsi="Calibri" w:cs="Calibri"/>
                <w:sz w:val="20"/>
                <w:szCs w:val="20"/>
              </w:rPr>
              <w:t>Choose own health care plan</w:t>
            </w:r>
          </w:p>
          <w:p w14:paraId="55D8E6E3" w14:textId="28F0E510" w:rsidR="0030186D" w:rsidRPr="00C44443" w:rsidRDefault="0030186D" w:rsidP="0030186D">
            <w:pPr>
              <w:rPr>
                <w:rFonts w:ascii="Calibri" w:hAnsi="Calibri" w:cs="Calibri"/>
                <w:sz w:val="20"/>
                <w:szCs w:val="20"/>
              </w:rPr>
            </w:pPr>
            <w:r w:rsidRPr="00C44443">
              <w:rPr>
                <w:rFonts w:ascii="Calibri" w:hAnsi="Calibri" w:cs="Calibri"/>
                <w:sz w:val="20"/>
                <w:szCs w:val="20"/>
              </w:rPr>
              <w:t>5C. Health Habits</w:t>
            </w:r>
          </w:p>
          <w:p w14:paraId="7D1E86E6" w14:textId="77777777" w:rsidR="0030186D" w:rsidRPr="00C44443" w:rsidRDefault="0030186D" w:rsidP="004D5CBD">
            <w:pPr>
              <w:numPr>
                <w:ilvl w:val="0"/>
                <w:numId w:val="37"/>
              </w:numPr>
              <w:rPr>
                <w:rFonts w:ascii="Calibri" w:hAnsi="Calibri" w:cs="Calibri"/>
                <w:sz w:val="20"/>
                <w:szCs w:val="20"/>
              </w:rPr>
            </w:pPr>
            <w:r w:rsidRPr="00C44443">
              <w:rPr>
                <w:rFonts w:ascii="Calibri" w:hAnsi="Calibri" w:cs="Calibri"/>
                <w:sz w:val="20"/>
                <w:szCs w:val="20"/>
              </w:rPr>
              <w:t>Do not smoke</w:t>
            </w:r>
          </w:p>
          <w:p w14:paraId="172A301A" w14:textId="04202A70" w:rsidR="0030186D" w:rsidRPr="00C44443" w:rsidRDefault="088BBE50" w:rsidP="004D5CBD">
            <w:pPr>
              <w:numPr>
                <w:ilvl w:val="0"/>
                <w:numId w:val="37"/>
              </w:numPr>
              <w:rPr>
                <w:rFonts w:ascii="Calibri" w:hAnsi="Calibri" w:cs="Calibri"/>
                <w:sz w:val="20"/>
                <w:szCs w:val="20"/>
              </w:rPr>
            </w:pPr>
            <w:r w:rsidRPr="609C0EA5">
              <w:rPr>
                <w:rFonts w:ascii="Calibri" w:hAnsi="Calibri" w:cs="Calibri"/>
                <w:sz w:val="20"/>
                <w:szCs w:val="20"/>
              </w:rPr>
              <w:t>Exercise regularly</w:t>
            </w:r>
          </w:p>
          <w:p w14:paraId="19397924" w14:textId="51519574" w:rsidR="00D852B3" w:rsidRPr="00C44443" w:rsidRDefault="3AD5A2EB" w:rsidP="609C0EA5">
            <w:pPr>
              <w:numPr>
                <w:ilvl w:val="0"/>
                <w:numId w:val="37"/>
              </w:numPr>
              <w:rPr>
                <w:rFonts w:ascii="Calibri" w:hAnsi="Calibri" w:cs="Calibri"/>
                <w:sz w:val="20"/>
                <w:szCs w:val="20"/>
              </w:rPr>
            </w:pPr>
            <w:r w:rsidRPr="609C0EA5">
              <w:rPr>
                <w:rFonts w:ascii="Calibri" w:hAnsi="Calibri" w:cs="Calibri"/>
                <w:sz w:val="20"/>
                <w:szCs w:val="20"/>
              </w:rPr>
              <w:t>E</w:t>
            </w:r>
            <w:r w:rsidR="088BBE50" w:rsidRPr="609C0EA5">
              <w:rPr>
                <w:rFonts w:ascii="Calibri" w:hAnsi="Calibri" w:cs="Calibri"/>
                <w:sz w:val="20"/>
                <w:szCs w:val="20"/>
              </w:rPr>
              <w:t>at a healthy diet</w:t>
            </w:r>
          </w:p>
        </w:tc>
        <w:tc>
          <w:tcPr>
            <w:tcW w:w="2652" w:type="dxa"/>
            <w:tcMar>
              <w:top w:w="144" w:type="dxa"/>
              <w:left w:w="144" w:type="dxa"/>
              <w:bottom w:w="144" w:type="dxa"/>
              <w:right w:w="144" w:type="dxa"/>
            </w:tcMar>
          </w:tcPr>
          <w:p w14:paraId="4CE92528" w14:textId="77777777" w:rsidR="0030186D" w:rsidRPr="00C44443" w:rsidRDefault="0030186D" w:rsidP="0030186D">
            <w:pPr>
              <w:rPr>
                <w:rFonts w:ascii="Calibri" w:hAnsi="Calibri" w:cs="Calibri"/>
                <w:sz w:val="20"/>
                <w:szCs w:val="20"/>
              </w:rPr>
            </w:pPr>
            <w:r w:rsidRPr="00C44443">
              <w:rPr>
                <w:rFonts w:ascii="Calibri" w:hAnsi="Calibri" w:cs="Calibri"/>
                <w:sz w:val="20"/>
                <w:szCs w:val="20"/>
              </w:rPr>
              <w:t xml:space="preserve">Review website: </w:t>
            </w:r>
          </w:p>
          <w:p w14:paraId="27434986" w14:textId="432B8FAF" w:rsidR="00055555" w:rsidRPr="00C44443" w:rsidRDefault="0030186D" w:rsidP="0030186D">
            <w:pPr>
              <w:rPr>
                <w:rFonts w:ascii="Calibri" w:hAnsi="Calibri" w:cs="Calibri"/>
                <w:sz w:val="20"/>
                <w:szCs w:val="20"/>
              </w:rPr>
            </w:pPr>
            <w:hyperlink r:id="rId25" w:history="1">
              <w:r w:rsidRPr="00C44443">
                <w:rPr>
                  <w:rStyle w:val="Hyperlink"/>
                  <w:rFonts w:ascii="Calibri" w:hAnsi="Calibri" w:cs="Calibri"/>
                  <w:sz w:val="20"/>
                  <w:szCs w:val="20"/>
                </w:rPr>
                <w:t>The</w:t>
              </w:r>
              <w:r w:rsidR="00B46FB7" w:rsidRPr="00C44443">
                <w:rPr>
                  <w:rStyle w:val="Hyperlink"/>
                  <w:rFonts w:ascii="Calibri" w:hAnsi="Calibri" w:cs="Calibri"/>
                  <w:sz w:val="20"/>
                  <w:szCs w:val="20"/>
                </w:rPr>
                <w:t xml:space="preserve">Public, </w:t>
              </w:r>
              <w:r w:rsidRPr="00C44443">
                <w:rPr>
                  <w:rStyle w:val="Hyperlink"/>
                  <w:rFonts w:ascii="Calibri" w:hAnsi="Calibri" w:cs="Calibri"/>
                  <w:sz w:val="20"/>
                  <w:szCs w:val="20"/>
                </w:rPr>
                <w:t>UnderstandYourRights</w:t>
              </w:r>
            </w:hyperlink>
          </w:p>
          <w:p w14:paraId="7F6206E9" w14:textId="77777777" w:rsidR="0030186D" w:rsidRPr="00C44443" w:rsidRDefault="0030186D" w:rsidP="0030186D">
            <w:pPr>
              <w:rPr>
                <w:rFonts w:ascii="Calibri" w:hAnsi="Calibri" w:cs="Calibri"/>
                <w:sz w:val="20"/>
                <w:szCs w:val="20"/>
              </w:rPr>
            </w:pPr>
          </w:p>
          <w:p w14:paraId="6EB00CDB" w14:textId="77777777" w:rsidR="00616BE8" w:rsidRPr="00C44443" w:rsidRDefault="00616BE8" w:rsidP="0030186D">
            <w:pPr>
              <w:rPr>
                <w:rFonts w:ascii="Calibri" w:hAnsi="Calibri" w:cs="Calibri"/>
                <w:sz w:val="20"/>
                <w:szCs w:val="20"/>
              </w:rPr>
            </w:pPr>
          </w:p>
          <w:p w14:paraId="72EA2345" w14:textId="77777777" w:rsidR="00616BE8" w:rsidRPr="00C44443" w:rsidRDefault="00616BE8" w:rsidP="0030186D">
            <w:pPr>
              <w:rPr>
                <w:rFonts w:ascii="Calibri" w:hAnsi="Calibri" w:cs="Calibri"/>
                <w:sz w:val="20"/>
                <w:szCs w:val="20"/>
              </w:rPr>
            </w:pPr>
          </w:p>
          <w:p w14:paraId="1B57F5B2" w14:textId="77777777" w:rsidR="00616BE8" w:rsidRPr="00C44443" w:rsidRDefault="00616BE8" w:rsidP="0030186D">
            <w:pPr>
              <w:rPr>
                <w:rFonts w:ascii="Calibri" w:hAnsi="Calibri" w:cs="Calibri"/>
                <w:sz w:val="20"/>
                <w:szCs w:val="20"/>
              </w:rPr>
            </w:pPr>
          </w:p>
          <w:p w14:paraId="1879693C" w14:textId="77777777" w:rsidR="00616BE8" w:rsidRPr="00C44443" w:rsidRDefault="00616BE8" w:rsidP="0030186D">
            <w:pPr>
              <w:rPr>
                <w:rFonts w:ascii="Calibri" w:hAnsi="Calibri" w:cs="Calibri"/>
                <w:sz w:val="20"/>
                <w:szCs w:val="20"/>
              </w:rPr>
            </w:pPr>
          </w:p>
          <w:p w14:paraId="04C6E5C9" w14:textId="77777777" w:rsidR="00616BE8" w:rsidRPr="00C44443" w:rsidRDefault="00616BE8" w:rsidP="0030186D">
            <w:pPr>
              <w:rPr>
                <w:rFonts w:ascii="Calibri" w:hAnsi="Calibri" w:cs="Calibri"/>
                <w:sz w:val="20"/>
                <w:szCs w:val="20"/>
              </w:rPr>
            </w:pPr>
          </w:p>
          <w:p w14:paraId="5D6A1254" w14:textId="77777777" w:rsidR="00616BE8" w:rsidRPr="00C44443" w:rsidRDefault="00616BE8" w:rsidP="0030186D">
            <w:pPr>
              <w:rPr>
                <w:rFonts w:ascii="Calibri" w:hAnsi="Calibri" w:cs="Calibri"/>
                <w:sz w:val="20"/>
                <w:szCs w:val="20"/>
              </w:rPr>
            </w:pPr>
          </w:p>
          <w:p w14:paraId="494E1734" w14:textId="77777777" w:rsidR="00616BE8" w:rsidRPr="00C44443" w:rsidRDefault="00616BE8" w:rsidP="0030186D">
            <w:pPr>
              <w:rPr>
                <w:rFonts w:ascii="Calibri" w:hAnsi="Calibri" w:cs="Calibri"/>
                <w:sz w:val="20"/>
                <w:szCs w:val="20"/>
              </w:rPr>
            </w:pPr>
          </w:p>
          <w:p w14:paraId="53DCF4F0" w14:textId="77777777" w:rsidR="00616BE8" w:rsidRPr="00C44443" w:rsidRDefault="00616BE8" w:rsidP="0030186D">
            <w:pPr>
              <w:rPr>
                <w:rFonts w:ascii="Calibri" w:hAnsi="Calibri" w:cs="Calibri"/>
                <w:sz w:val="20"/>
                <w:szCs w:val="20"/>
              </w:rPr>
            </w:pPr>
          </w:p>
          <w:p w14:paraId="5B6852EC" w14:textId="75824EA2" w:rsidR="00616BE8" w:rsidRPr="00C44443" w:rsidRDefault="00616BE8" w:rsidP="0030186D">
            <w:pPr>
              <w:rPr>
                <w:rFonts w:ascii="Calibri" w:hAnsi="Calibri" w:cs="Calibri"/>
                <w:sz w:val="20"/>
                <w:szCs w:val="20"/>
              </w:rPr>
            </w:pPr>
          </w:p>
        </w:tc>
        <w:tc>
          <w:tcPr>
            <w:tcW w:w="2789" w:type="dxa"/>
            <w:tcMar>
              <w:top w:w="144" w:type="dxa"/>
              <w:left w:w="144" w:type="dxa"/>
              <w:bottom w:w="144" w:type="dxa"/>
              <w:right w:w="144" w:type="dxa"/>
            </w:tcMar>
          </w:tcPr>
          <w:p w14:paraId="559F8704" w14:textId="29FCE323" w:rsidR="33467D73" w:rsidRDefault="33467D73" w:rsidP="385D7AE8">
            <w:pPr>
              <w:rPr>
                <w:rFonts w:ascii="Calibri" w:eastAsia="Calibri" w:hAnsi="Calibri" w:cs="Calibri"/>
                <w:sz w:val="20"/>
                <w:szCs w:val="20"/>
              </w:rPr>
            </w:pPr>
            <w:r>
              <w:fldChar w:fldCharType="begin"/>
            </w:r>
            <w:r>
              <w:instrText xml:space="preserve">HYPERLINK "https://healthforceminnesota.org/hccc/files/BFS-Competency-5-E-Patient-Dave-Responsibolities-Healthcare-Users1.docx" </w:instrText>
            </w:r>
            <w:r>
              <w:fldChar w:fldCharType="separate"/>
            </w:r>
            <w:r w:rsidR="03008D30" w:rsidRPr="385D7AE8">
              <w:rPr>
                <w:rStyle w:val="Hyperlink"/>
                <w:rFonts w:ascii="Helvetica" w:eastAsia="Helvetica" w:hAnsi="Helvetica" w:cs="Helvetica"/>
                <w:sz w:val="27"/>
                <w:szCs w:val="27"/>
              </w:rPr>
              <w:t>BFS Competency 5</w:t>
            </w:r>
            <w:ins w:id="202" w:author="Hemmerling, Sabrina L" w:date="2024-09-23T20:58:00Z">
              <w:r>
                <w:fldChar w:fldCharType="end"/>
              </w:r>
            </w:ins>
            <w:r w:rsidR="03008D30" w:rsidRPr="385D7AE8">
              <w:rPr>
                <w:rFonts w:ascii="Helvetica" w:eastAsia="Helvetica" w:hAnsi="Helvetica" w:cs="Helvetica"/>
                <w:color w:val="333333"/>
                <w:sz w:val="27"/>
                <w:szCs w:val="27"/>
              </w:rPr>
              <w:t>: E-Patient Dave &amp; Responsibilities of Healthcare Users</w:t>
            </w:r>
          </w:p>
        </w:tc>
      </w:tr>
      <w:tr w:rsidR="00055555" w:rsidRPr="00C44443" w14:paraId="51E4B87D" w14:textId="77777777" w:rsidTr="089186CD">
        <w:trPr>
          <w:trHeight w:val="300"/>
        </w:trPr>
        <w:tc>
          <w:tcPr>
            <w:tcW w:w="2025" w:type="dxa"/>
            <w:tcMar>
              <w:top w:w="144" w:type="dxa"/>
              <w:left w:w="144" w:type="dxa"/>
              <w:bottom w:w="144" w:type="dxa"/>
              <w:right w:w="144" w:type="dxa"/>
            </w:tcMar>
          </w:tcPr>
          <w:p w14:paraId="1FB582DD" w14:textId="77777777" w:rsidR="00055555" w:rsidRPr="00C44443" w:rsidRDefault="00055555" w:rsidP="009F22D4">
            <w:pPr>
              <w:ind w:left="270" w:hanging="270"/>
              <w:rPr>
                <w:rFonts w:ascii="Calibri" w:hAnsi="Calibri" w:cs="Calibri"/>
                <w:sz w:val="20"/>
                <w:szCs w:val="20"/>
              </w:rPr>
            </w:pPr>
            <w:r w:rsidRPr="00C44443">
              <w:rPr>
                <w:rFonts w:ascii="Calibri" w:hAnsi="Calibri" w:cs="Calibri"/>
                <w:sz w:val="20"/>
                <w:szCs w:val="20"/>
              </w:rPr>
              <w:t xml:space="preserve">6. Describe selected types of healthcare facilities/systems including organizational and financial structure, </w:t>
            </w:r>
            <w:r w:rsidRPr="00C44443">
              <w:rPr>
                <w:rFonts w:ascii="Calibri" w:hAnsi="Calibri" w:cs="Calibri"/>
                <w:sz w:val="20"/>
                <w:szCs w:val="20"/>
              </w:rPr>
              <w:lastRenderedPageBreak/>
              <w:t xml:space="preserve">departments and services, type and levels of healthcare </w:t>
            </w:r>
            <w:r w:rsidR="009F22D4" w:rsidRPr="00C44443">
              <w:rPr>
                <w:rFonts w:ascii="Calibri" w:hAnsi="Calibri" w:cs="Calibri"/>
                <w:sz w:val="20"/>
                <w:szCs w:val="20"/>
              </w:rPr>
              <w:t>personnel</w:t>
            </w:r>
            <w:r w:rsidRPr="00C44443">
              <w:rPr>
                <w:rFonts w:ascii="Calibri" w:hAnsi="Calibri" w:cs="Calibri"/>
                <w:sz w:val="20"/>
                <w:szCs w:val="20"/>
              </w:rPr>
              <w:t>, and common policies and requirements</w:t>
            </w:r>
          </w:p>
        </w:tc>
        <w:tc>
          <w:tcPr>
            <w:tcW w:w="2029" w:type="dxa"/>
            <w:tcMar>
              <w:top w:w="144" w:type="dxa"/>
              <w:left w:w="144" w:type="dxa"/>
              <w:bottom w:w="144" w:type="dxa"/>
              <w:right w:w="144" w:type="dxa"/>
            </w:tcMar>
          </w:tcPr>
          <w:p w14:paraId="116A1CFF"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lastRenderedPageBreak/>
              <w:t>6A. Identify the structure, department, personnel, and services of acute care hospitals.</w:t>
            </w:r>
          </w:p>
          <w:p w14:paraId="2EE72BC5" w14:textId="77777777" w:rsidR="00055555" w:rsidRPr="00C44443" w:rsidRDefault="00055555" w:rsidP="00055555">
            <w:pPr>
              <w:ind w:left="227" w:hanging="227"/>
              <w:rPr>
                <w:rFonts w:ascii="Calibri" w:hAnsi="Calibri" w:cs="Calibri"/>
                <w:sz w:val="20"/>
                <w:szCs w:val="20"/>
              </w:rPr>
            </w:pPr>
          </w:p>
          <w:p w14:paraId="7586E2D4"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lastRenderedPageBreak/>
              <w:t>6B. Identify the structure, department, personnel, and services of long-term care facilities.</w:t>
            </w:r>
          </w:p>
          <w:p w14:paraId="52B8DD0B" w14:textId="77777777" w:rsidR="00055555" w:rsidRPr="00C44443" w:rsidRDefault="00055555" w:rsidP="00055555">
            <w:pPr>
              <w:ind w:left="227" w:hanging="227"/>
              <w:rPr>
                <w:rFonts w:ascii="Calibri" w:hAnsi="Calibri" w:cs="Calibri"/>
                <w:sz w:val="20"/>
                <w:szCs w:val="20"/>
              </w:rPr>
            </w:pPr>
          </w:p>
          <w:p w14:paraId="1904DCEB"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6C. Identify the structure, department, personnel, and services of physicians’ offices/clinics.</w:t>
            </w:r>
          </w:p>
          <w:p w14:paraId="6A9BE8C1" w14:textId="77777777" w:rsidR="00055555" w:rsidRPr="00C44443" w:rsidRDefault="00055555" w:rsidP="00055555">
            <w:pPr>
              <w:ind w:left="227" w:hanging="227"/>
              <w:rPr>
                <w:rFonts w:ascii="Calibri" w:hAnsi="Calibri" w:cs="Calibri"/>
                <w:sz w:val="20"/>
                <w:szCs w:val="20"/>
              </w:rPr>
            </w:pPr>
          </w:p>
          <w:p w14:paraId="7A3D1597"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6D. Identify the structure, department, personnel, and services of ambulatory care/urgent care centers.</w:t>
            </w:r>
          </w:p>
          <w:p w14:paraId="14724E20" w14:textId="77777777" w:rsidR="00055555" w:rsidRPr="00C44443" w:rsidRDefault="00055555" w:rsidP="00055555">
            <w:pPr>
              <w:ind w:left="227" w:hanging="227"/>
              <w:rPr>
                <w:rFonts w:ascii="Calibri" w:hAnsi="Calibri" w:cs="Calibri"/>
                <w:sz w:val="20"/>
                <w:szCs w:val="20"/>
              </w:rPr>
            </w:pPr>
          </w:p>
          <w:p w14:paraId="002BD64E" w14:textId="77777777"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6E. Identify the structure, department, personnel, and services of mental health care facilities.</w:t>
            </w:r>
          </w:p>
          <w:p w14:paraId="2CC9160D" w14:textId="77777777" w:rsidR="00055555" w:rsidRPr="00C44443" w:rsidRDefault="00055555" w:rsidP="00055555">
            <w:pPr>
              <w:rPr>
                <w:rFonts w:ascii="Calibri" w:hAnsi="Calibri" w:cs="Calibri"/>
                <w:sz w:val="20"/>
                <w:szCs w:val="20"/>
              </w:rPr>
            </w:pPr>
          </w:p>
          <w:p w14:paraId="395FAE8A" w14:textId="2070C6CC" w:rsidR="00055555" w:rsidRPr="00C44443" w:rsidRDefault="00055555" w:rsidP="00055555">
            <w:pPr>
              <w:ind w:left="227" w:hanging="227"/>
              <w:rPr>
                <w:rFonts w:ascii="Calibri" w:hAnsi="Calibri" w:cs="Calibri"/>
                <w:sz w:val="20"/>
                <w:szCs w:val="20"/>
              </w:rPr>
            </w:pPr>
            <w:r w:rsidRPr="00C44443">
              <w:rPr>
                <w:rFonts w:ascii="Calibri" w:hAnsi="Calibri" w:cs="Calibri"/>
                <w:sz w:val="20"/>
                <w:szCs w:val="20"/>
              </w:rPr>
              <w:t xml:space="preserve">6F. Identify the structure, departments, </w:t>
            </w:r>
            <w:r w:rsidRPr="00C44443">
              <w:rPr>
                <w:rFonts w:ascii="Calibri" w:hAnsi="Calibri" w:cs="Calibri"/>
                <w:sz w:val="20"/>
                <w:szCs w:val="20"/>
              </w:rPr>
              <w:lastRenderedPageBreak/>
              <w:t>personnel, and services of community and home health facilities.</w:t>
            </w:r>
          </w:p>
          <w:p w14:paraId="26B7C6BE" w14:textId="77777777" w:rsidR="00055555" w:rsidRPr="00C44443" w:rsidRDefault="00055555" w:rsidP="00055555">
            <w:pPr>
              <w:rPr>
                <w:rFonts w:ascii="Calibri" w:hAnsi="Calibri" w:cs="Calibri"/>
                <w:sz w:val="20"/>
                <w:szCs w:val="20"/>
              </w:rPr>
            </w:pPr>
          </w:p>
          <w:p w14:paraId="73501BFF" w14:textId="3E7F6CA9" w:rsidR="00055555" w:rsidRPr="00C44443" w:rsidRDefault="00055555" w:rsidP="4068AAED">
            <w:pPr>
              <w:ind w:left="307" w:hanging="307"/>
              <w:rPr>
                <w:rFonts w:ascii="Calibri" w:hAnsi="Calibri" w:cs="Calibri"/>
                <w:sz w:val="20"/>
                <w:szCs w:val="20"/>
              </w:rPr>
            </w:pPr>
            <w:r w:rsidRPr="609C0EA5">
              <w:rPr>
                <w:rFonts w:ascii="Calibri" w:hAnsi="Calibri" w:cs="Calibri"/>
                <w:sz w:val="20"/>
                <w:szCs w:val="20"/>
              </w:rPr>
              <w:t xml:space="preserve">6G. Identify the </w:t>
            </w:r>
            <w:r w:rsidR="16ED50EC" w:rsidRPr="609C0EA5">
              <w:rPr>
                <w:rFonts w:ascii="Calibri" w:hAnsi="Calibri" w:cs="Calibri"/>
                <w:sz w:val="20"/>
                <w:szCs w:val="20"/>
              </w:rPr>
              <w:t>ways (</w:t>
            </w:r>
            <w:r w:rsidRPr="609C0EA5">
              <w:rPr>
                <w:rFonts w:ascii="Calibri" w:hAnsi="Calibri" w:cs="Calibri"/>
                <w:sz w:val="20"/>
                <w:szCs w:val="20"/>
              </w:rPr>
              <w:t>educational and entry requirements) in which individuals can enter and advance within a healthcare career.</w:t>
            </w:r>
          </w:p>
          <w:p w14:paraId="634EEF95" w14:textId="77777777" w:rsidR="00055555" w:rsidRPr="00C44443" w:rsidRDefault="00055555" w:rsidP="00055555">
            <w:pPr>
              <w:rPr>
                <w:rFonts w:ascii="Calibri" w:hAnsi="Calibri" w:cs="Calibri"/>
                <w:sz w:val="20"/>
                <w:szCs w:val="20"/>
              </w:rPr>
            </w:pPr>
          </w:p>
          <w:p w14:paraId="664A2156" w14:textId="77777777" w:rsidR="00055555" w:rsidRPr="00C44443" w:rsidRDefault="00055555" w:rsidP="00C756CA">
            <w:pPr>
              <w:ind w:left="312" w:hanging="312"/>
              <w:rPr>
                <w:rFonts w:ascii="Calibri" w:hAnsi="Calibri" w:cs="Calibri"/>
                <w:sz w:val="20"/>
                <w:szCs w:val="20"/>
              </w:rPr>
            </w:pPr>
            <w:r w:rsidRPr="00C44443">
              <w:rPr>
                <w:rFonts w:ascii="Calibri" w:hAnsi="Calibri" w:cs="Calibri"/>
                <w:sz w:val="20"/>
                <w:szCs w:val="20"/>
              </w:rPr>
              <w:t>6H. Name lines of authority.</w:t>
            </w:r>
          </w:p>
          <w:p w14:paraId="44EDC3E6" w14:textId="77777777" w:rsidR="00055555" w:rsidRPr="00C44443" w:rsidRDefault="00055555" w:rsidP="00055555">
            <w:pPr>
              <w:rPr>
                <w:rFonts w:ascii="Calibri" w:hAnsi="Calibri" w:cs="Calibri"/>
                <w:b/>
                <w:sz w:val="20"/>
                <w:szCs w:val="20"/>
              </w:rPr>
            </w:pPr>
          </w:p>
          <w:p w14:paraId="7081185B" w14:textId="77777777" w:rsidR="00055555" w:rsidRPr="00C44443" w:rsidRDefault="00055555" w:rsidP="00055555">
            <w:pPr>
              <w:pStyle w:val="BodyText2"/>
              <w:rPr>
                <w:rFonts w:ascii="Calibri" w:hAnsi="Calibri" w:cs="Calibri"/>
                <w:color w:val="auto"/>
                <w:sz w:val="20"/>
                <w:szCs w:val="20"/>
              </w:rPr>
            </w:pPr>
          </w:p>
          <w:p w14:paraId="2390580B" w14:textId="77777777" w:rsidR="00F66C91" w:rsidRPr="00C44443" w:rsidRDefault="00F66C91" w:rsidP="00055555">
            <w:pPr>
              <w:pStyle w:val="BodyText2"/>
              <w:rPr>
                <w:rFonts w:ascii="Calibri" w:hAnsi="Calibri" w:cs="Calibri"/>
                <w:color w:val="auto"/>
                <w:sz w:val="20"/>
                <w:szCs w:val="20"/>
              </w:rPr>
            </w:pPr>
          </w:p>
          <w:p w14:paraId="738E5092" w14:textId="77777777" w:rsidR="00F66C91" w:rsidRPr="00C44443" w:rsidRDefault="00F66C91" w:rsidP="00055555">
            <w:pPr>
              <w:pStyle w:val="BodyText2"/>
              <w:rPr>
                <w:rFonts w:ascii="Calibri" w:hAnsi="Calibri" w:cs="Calibri"/>
                <w:color w:val="auto"/>
                <w:sz w:val="20"/>
                <w:szCs w:val="20"/>
              </w:rPr>
            </w:pPr>
          </w:p>
          <w:p w14:paraId="35B5E22F" w14:textId="77777777" w:rsidR="00F66C91" w:rsidRPr="00C44443" w:rsidRDefault="00F66C91" w:rsidP="00055555">
            <w:pPr>
              <w:pStyle w:val="BodyText2"/>
              <w:rPr>
                <w:rFonts w:ascii="Calibri" w:hAnsi="Calibri" w:cs="Calibri"/>
                <w:color w:val="auto"/>
                <w:sz w:val="20"/>
                <w:szCs w:val="20"/>
              </w:rPr>
            </w:pPr>
          </w:p>
          <w:p w14:paraId="1DB2E358" w14:textId="77777777" w:rsidR="00055555" w:rsidRPr="00C44443" w:rsidRDefault="00055555" w:rsidP="00C756CA">
            <w:pPr>
              <w:pStyle w:val="BodyText2"/>
              <w:ind w:left="312" w:hanging="312"/>
              <w:rPr>
                <w:rFonts w:ascii="Calibri" w:hAnsi="Calibri" w:cs="Calibri"/>
                <w:color w:val="auto"/>
                <w:sz w:val="20"/>
                <w:szCs w:val="20"/>
              </w:rPr>
            </w:pPr>
            <w:r w:rsidRPr="00C44443">
              <w:rPr>
                <w:rFonts w:ascii="Calibri" w:hAnsi="Calibri" w:cs="Calibri"/>
                <w:color w:val="auto"/>
                <w:sz w:val="20"/>
                <w:szCs w:val="20"/>
              </w:rPr>
              <w:t xml:space="preserve">6I. </w:t>
            </w:r>
            <w:r w:rsidRPr="00C44443">
              <w:rPr>
                <w:rFonts w:ascii="Calibri" w:hAnsi="Calibri" w:cs="Calibri"/>
                <w:bCs w:val="0"/>
                <w:color w:val="auto"/>
                <w:sz w:val="20"/>
                <w:szCs w:val="20"/>
              </w:rPr>
              <w:t>Identify common facility policies.</w:t>
            </w:r>
          </w:p>
          <w:p w14:paraId="72C85845" w14:textId="77777777" w:rsidR="00055555" w:rsidRPr="00C44443" w:rsidRDefault="00055555" w:rsidP="00055555">
            <w:pPr>
              <w:rPr>
                <w:rFonts w:ascii="Calibri" w:hAnsi="Calibri" w:cs="Calibri"/>
                <w:sz w:val="20"/>
                <w:szCs w:val="20"/>
              </w:rPr>
            </w:pPr>
          </w:p>
        </w:tc>
        <w:tc>
          <w:tcPr>
            <w:tcW w:w="3465" w:type="dxa"/>
            <w:tcMar>
              <w:top w:w="144" w:type="dxa"/>
              <w:left w:w="144" w:type="dxa"/>
              <w:bottom w:w="144" w:type="dxa"/>
              <w:right w:w="144" w:type="dxa"/>
            </w:tcMar>
          </w:tcPr>
          <w:p w14:paraId="0AEF3CD7" w14:textId="77777777" w:rsidR="00055555" w:rsidRPr="00C44443" w:rsidRDefault="0030186D" w:rsidP="00055555">
            <w:pPr>
              <w:tabs>
                <w:tab w:val="left" w:pos="480"/>
              </w:tabs>
              <w:rPr>
                <w:rFonts w:ascii="Calibri" w:hAnsi="Calibri" w:cs="Calibri"/>
                <w:sz w:val="20"/>
                <w:szCs w:val="20"/>
              </w:rPr>
            </w:pPr>
            <w:r w:rsidRPr="00C44443">
              <w:rPr>
                <w:rFonts w:ascii="Calibri" w:hAnsi="Calibri" w:cs="Calibri"/>
                <w:sz w:val="20"/>
                <w:szCs w:val="20"/>
              </w:rPr>
              <w:lastRenderedPageBreak/>
              <w:t>6A. Acute Care Hospitals</w:t>
            </w:r>
          </w:p>
          <w:p w14:paraId="16FDBBA1" w14:textId="77777777" w:rsidR="0030186D" w:rsidRPr="00C44443" w:rsidRDefault="0030186D" w:rsidP="004D5CBD">
            <w:pPr>
              <w:pStyle w:val="ListParagraph"/>
              <w:numPr>
                <w:ilvl w:val="0"/>
                <w:numId w:val="45"/>
              </w:numPr>
              <w:tabs>
                <w:tab w:val="left" w:pos="480"/>
              </w:tabs>
              <w:ind w:left="820"/>
              <w:rPr>
                <w:rFonts w:cs="Calibri"/>
                <w:sz w:val="20"/>
                <w:szCs w:val="20"/>
              </w:rPr>
            </w:pPr>
            <w:r w:rsidRPr="00C44443">
              <w:rPr>
                <w:rFonts w:cs="Calibri"/>
                <w:sz w:val="20"/>
                <w:szCs w:val="20"/>
              </w:rPr>
              <w:t>Structure</w:t>
            </w:r>
          </w:p>
          <w:p w14:paraId="1F13D9D2" w14:textId="77777777" w:rsidR="0030186D" w:rsidRPr="00C44443" w:rsidRDefault="0030186D" w:rsidP="004D5CBD">
            <w:pPr>
              <w:pStyle w:val="ListParagraph"/>
              <w:numPr>
                <w:ilvl w:val="0"/>
                <w:numId w:val="45"/>
              </w:numPr>
              <w:tabs>
                <w:tab w:val="left" w:pos="480"/>
              </w:tabs>
              <w:ind w:left="820"/>
              <w:rPr>
                <w:rFonts w:cs="Calibri"/>
                <w:sz w:val="20"/>
                <w:szCs w:val="20"/>
              </w:rPr>
            </w:pPr>
            <w:r w:rsidRPr="00C44443">
              <w:rPr>
                <w:rFonts w:cs="Calibri"/>
                <w:sz w:val="20"/>
                <w:szCs w:val="20"/>
              </w:rPr>
              <w:t>Departments</w:t>
            </w:r>
          </w:p>
          <w:p w14:paraId="579807F5" w14:textId="77777777" w:rsidR="0030186D" w:rsidRPr="00C44443" w:rsidRDefault="0030186D" w:rsidP="004D5CBD">
            <w:pPr>
              <w:pStyle w:val="ListParagraph"/>
              <w:numPr>
                <w:ilvl w:val="0"/>
                <w:numId w:val="45"/>
              </w:numPr>
              <w:tabs>
                <w:tab w:val="left" w:pos="480"/>
              </w:tabs>
              <w:ind w:left="820"/>
              <w:rPr>
                <w:rFonts w:cs="Calibri"/>
                <w:sz w:val="20"/>
                <w:szCs w:val="20"/>
              </w:rPr>
            </w:pPr>
            <w:r w:rsidRPr="00C44443">
              <w:rPr>
                <w:rFonts w:cs="Calibri"/>
                <w:sz w:val="20"/>
                <w:szCs w:val="20"/>
              </w:rPr>
              <w:t>Personnel</w:t>
            </w:r>
          </w:p>
          <w:p w14:paraId="7E762475" w14:textId="77777777" w:rsidR="0030186D" w:rsidRPr="00C44443" w:rsidRDefault="0030186D" w:rsidP="004D5CBD">
            <w:pPr>
              <w:pStyle w:val="ListParagraph"/>
              <w:numPr>
                <w:ilvl w:val="0"/>
                <w:numId w:val="45"/>
              </w:numPr>
              <w:tabs>
                <w:tab w:val="left" w:pos="480"/>
              </w:tabs>
              <w:ind w:left="820"/>
              <w:rPr>
                <w:rFonts w:cs="Calibri"/>
                <w:sz w:val="20"/>
                <w:szCs w:val="20"/>
              </w:rPr>
            </w:pPr>
            <w:r w:rsidRPr="00C44443">
              <w:rPr>
                <w:rFonts w:cs="Calibri"/>
                <w:sz w:val="20"/>
                <w:szCs w:val="20"/>
              </w:rPr>
              <w:t>Services</w:t>
            </w:r>
          </w:p>
          <w:p w14:paraId="737C1B5D" w14:textId="77777777" w:rsidR="0030186D" w:rsidRPr="00C44443" w:rsidRDefault="0030186D" w:rsidP="0030186D">
            <w:pPr>
              <w:tabs>
                <w:tab w:val="left" w:pos="480"/>
              </w:tabs>
              <w:rPr>
                <w:rFonts w:ascii="Calibri" w:hAnsi="Calibri" w:cs="Calibri"/>
                <w:sz w:val="20"/>
                <w:szCs w:val="20"/>
              </w:rPr>
            </w:pPr>
            <w:r w:rsidRPr="00C44443">
              <w:rPr>
                <w:rFonts w:ascii="Calibri" w:hAnsi="Calibri" w:cs="Calibri"/>
                <w:sz w:val="20"/>
                <w:szCs w:val="20"/>
              </w:rPr>
              <w:t xml:space="preserve">6B. Long Term Care </w:t>
            </w:r>
          </w:p>
          <w:p w14:paraId="7B32BA6A" w14:textId="77777777" w:rsidR="0030186D" w:rsidRPr="00C44443" w:rsidRDefault="0030186D" w:rsidP="004D5CBD">
            <w:pPr>
              <w:pStyle w:val="ListParagraph"/>
              <w:numPr>
                <w:ilvl w:val="0"/>
                <w:numId w:val="46"/>
              </w:numPr>
              <w:tabs>
                <w:tab w:val="left" w:pos="480"/>
              </w:tabs>
              <w:ind w:left="820"/>
              <w:rPr>
                <w:rFonts w:cs="Calibri"/>
                <w:sz w:val="20"/>
                <w:szCs w:val="20"/>
              </w:rPr>
            </w:pPr>
            <w:r w:rsidRPr="00C44443">
              <w:rPr>
                <w:rFonts w:cs="Calibri"/>
                <w:sz w:val="20"/>
                <w:szCs w:val="20"/>
              </w:rPr>
              <w:t>Structure</w:t>
            </w:r>
          </w:p>
          <w:p w14:paraId="6426699E" w14:textId="77777777" w:rsidR="0030186D" w:rsidRPr="00C44443" w:rsidRDefault="0030186D" w:rsidP="004D5CBD">
            <w:pPr>
              <w:pStyle w:val="ListParagraph"/>
              <w:numPr>
                <w:ilvl w:val="0"/>
                <w:numId w:val="46"/>
              </w:numPr>
              <w:tabs>
                <w:tab w:val="left" w:pos="480"/>
              </w:tabs>
              <w:ind w:left="820"/>
              <w:rPr>
                <w:rFonts w:cs="Calibri"/>
                <w:sz w:val="20"/>
                <w:szCs w:val="20"/>
              </w:rPr>
            </w:pPr>
            <w:r w:rsidRPr="00C44443">
              <w:rPr>
                <w:rFonts w:cs="Calibri"/>
                <w:sz w:val="20"/>
                <w:szCs w:val="20"/>
              </w:rPr>
              <w:t>Departments</w:t>
            </w:r>
          </w:p>
          <w:p w14:paraId="30AECF01" w14:textId="77777777" w:rsidR="0030186D" w:rsidRPr="00C44443" w:rsidRDefault="0030186D" w:rsidP="004D5CBD">
            <w:pPr>
              <w:pStyle w:val="ListParagraph"/>
              <w:numPr>
                <w:ilvl w:val="0"/>
                <w:numId w:val="46"/>
              </w:numPr>
              <w:tabs>
                <w:tab w:val="left" w:pos="480"/>
              </w:tabs>
              <w:ind w:left="820"/>
              <w:rPr>
                <w:rFonts w:cs="Calibri"/>
                <w:sz w:val="20"/>
                <w:szCs w:val="20"/>
              </w:rPr>
            </w:pPr>
            <w:r w:rsidRPr="00C44443">
              <w:rPr>
                <w:rFonts w:cs="Calibri"/>
                <w:sz w:val="20"/>
                <w:szCs w:val="20"/>
              </w:rPr>
              <w:lastRenderedPageBreak/>
              <w:t>Personnel</w:t>
            </w:r>
          </w:p>
          <w:p w14:paraId="3D4835D3" w14:textId="77777777" w:rsidR="0030186D" w:rsidRPr="00C44443" w:rsidRDefault="0030186D" w:rsidP="004D5CBD">
            <w:pPr>
              <w:pStyle w:val="ListParagraph"/>
              <w:numPr>
                <w:ilvl w:val="0"/>
                <w:numId w:val="46"/>
              </w:numPr>
              <w:tabs>
                <w:tab w:val="left" w:pos="480"/>
              </w:tabs>
              <w:ind w:left="820"/>
              <w:rPr>
                <w:rFonts w:cs="Calibri"/>
                <w:sz w:val="20"/>
                <w:szCs w:val="20"/>
              </w:rPr>
            </w:pPr>
            <w:r w:rsidRPr="00C44443">
              <w:rPr>
                <w:rFonts w:cs="Calibri"/>
                <w:sz w:val="20"/>
                <w:szCs w:val="20"/>
              </w:rPr>
              <w:t>Services</w:t>
            </w:r>
          </w:p>
          <w:p w14:paraId="07E1D2B7" w14:textId="1FD8AF7C" w:rsidR="0030186D" w:rsidRPr="00C44443" w:rsidRDefault="0030186D" w:rsidP="0030186D">
            <w:pPr>
              <w:tabs>
                <w:tab w:val="left" w:pos="480"/>
              </w:tabs>
              <w:rPr>
                <w:rFonts w:ascii="Calibri" w:hAnsi="Calibri" w:cs="Calibri"/>
                <w:sz w:val="20"/>
                <w:szCs w:val="20"/>
              </w:rPr>
            </w:pPr>
            <w:r w:rsidRPr="00C44443">
              <w:rPr>
                <w:rFonts w:ascii="Calibri" w:hAnsi="Calibri" w:cs="Calibri"/>
                <w:sz w:val="20"/>
                <w:szCs w:val="20"/>
              </w:rPr>
              <w:t>6C. Physician offices/clinics</w:t>
            </w:r>
          </w:p>
          <w:p w14:paraId="7D5D7A10" w14:textId="77777777" w:rsidR="0030186D" w:rsidRPr="00C44443" w:rsidRDefault="0030186D" w:rsidP="004D5CBD">
            <w:pPr>
              <w:pStyle w:val="ListParagraph"/>
              <w:numPr>
                <w:ilvl w:val="0"/>
                <w:numId w:val="47"/>
              </w:numPr>
              <w:tabs>
                <w:tab w:val="left" w:pos="480"/>
              </w:tabs>
              <w:ind w:left="820"/>
              <w:rPr>
                <w:rFonts w:cs="Calibri"/>
                <w:sz w:val="20"/>
                <w:szCs w:val="20"/>
              </w:rPr>
            </w:pPr>
            <w:r w:rsidRPr="00C44443">
              <w:rPr>
                <w:rFonts w:cs="Calibri"/>
                <w:sz w:val="20"/>
                <w:szCs w:val="20"/>
              </w:rPr>
              <w:t>Structure</w:t>
            </w:r>
          </w:p>
          <w:p w14:paraId="0620B1E0" w14:textId="77777777" w:rsidR="0030186D" w:rsidRPr="00C44443" w:rsidRDefault="0030186D" w:rsidP="004D5CBD">
            <w:pPr>
              <w:pStyle w:val="ListParagraph"/>
              <w:numPr>
                <w:ilvl w:val="0"/>
                <w:numId w:val="47"/>
              </w:numPr>
              <w:tabs>
                <w:tab w:val="left" w:pos="480"/>
              </w:tabs>
              <w:ind w:left="820"/>
              <w:rPr>
                <w:rFonts w:cs="Calibri"/>
                <w:sz w:val="20"/>
                <w:szCs w:val="20"/>
              </w:rPr>
            </w:pPr>
            <w:r w:rsidRPr="00C44443">
              <w:rPr>
                <w:rFonts w:cs="Calibri"/>
                <w:sz w:val="20"/>
                <w:szCs w:val="20"/>
              </w:rPr>
              <w:t>Departments</w:t>
            </w:r>
          </w:p>
          <w:p w14:paraId="2F548DCE" w14:textId="77777777" w:rsidR="0030186D" w:rsidRPr="00C44443" w:rsidRDefault="0030186D" w:rsidP="004D5CBD">
            <w:pPr>
              <w:pStyle w:val="ListParagraph"/>
              <w:numPr>
                <w:ilvl w:val="0"/>
                <w:numId w:val="47"/>
              </w:numPr>
              <w:tabs>
                <w:tab w:val="left" w:pos="480"/>
              </w:tabs>
              <w:ind w:left="820"/>
              <w:rPr>
                <w:rFonts w:cs="Calibri"/>
                <w:sz w:val="20"/>
                <w:szCs w:val="20"/>
              </w:rPr>
            </w:pPr>
            <w:r w:rsidRPr="00C44443">
              <w:rPr>
                <w:rFonts w:cs="Calibri"/>
                <w:sz w:val="20"/>
                <w:szCs w:val="20"/>
              </w:rPr>
              <w:t>Personnel</w:t>
            </w:r>
          </w:p>
          <w:p w14:paraId="005CF6E2" w14:textId="6C03ED73" w:rsidR="0030186D" w:rsidRPr="00C44443" w:rsidRDefault="0030186D" w:rsidP="0030186D">
            <w:pPr>
              <w:tabs>
                <w:tab w:val="left" w:pos="480"/>
              </w:tabs>
              <w:rPr>
                <w:rFonts w:ascii="Calibri" w:hAnsi="Calibri" w:cs="Calibri"/>
                <w:sz w:val="20"/>
                <w:szCs w:val="20"/>
              </w:rPr>
            </w:pPr>
            <w:r w:rsidRPr="00C44443">
              <w:rPr>
                <w:rFonts w:ascii="Calibri" w:hAnsi="Calibri" w:cs="Calibri"/>
                <w:sz w:val="20"/>
                <w:szCs w:val="20"/>
              </w:rPr>
              <w:t>6D. Ambulatory/Urgent Care</w:t>
            </w:r>
          </w:p>
          <w:p w14:paraId="5693F071" w14:textId="77777777" w:rsidR="0030186D" w:rsidRPr="00C44443" w:rsidRDefault="0030186D" w:rsidP="004D5CBD">
            <w:pPr>
              <w:pStyle w:val="ListParagraph"/>
              <w:numPr>
                <w:ilvl w:val="0"/>
                <w:numId w:val="49"/>
              </w:numPr>
              <w:tabs>
                <w:tab w:val="left" w:pos="480"/>
              </w:tabs>
              <w:ind w:left="820"/>
              <w:rPr>
                <w:rFonts w:cs="Calibri"/>
                <w:sz w:val="20"/>
                <w:szCs w:val="20"/>
              </w:rPr>
            </w:pPr>
            <w:r w:rsidRPr="00C44443">
              <w:rPr>
                <w:rFonts w:cs="Calibri"/>
                <w:sz w:val="20"/>
                <w:szCs w:val="20"/>
              </w:rPr>
              <w:t>Structure</w:t>
            </w:r>
          </w:p>
          <w:p w14:paraId="047C03D3" w14:textId="77777777" w:rsidR="0030186D" w:rsidRPr="00C44443" w:rsidRDefault="0030186D" w:rsidP="004D5CBD">
            <w:pPr>
              <w:pStyle w:val="ListParagraph"/>
              <w:numPr>
                <w:ilvl w:val="0"/>
                <w:numId w:val="49"/>
              </w:numPr>
              <w:tabs>
                <w:tab w:val="left" w:pos="480"/>
              </w:tabs>
              <w:ind w:left="820"/>
              <w:rPr>
                <w:rFonts w:cs="Calibri"/>
                <w:sz w:val="20"/>
                <w:szCs w:val="20"/>
              </w:rPr>
            </w:pPr>
            <w:r w:rsidRPr="00C44443">
              <w:rPr>
                <w:rFonts w:cs="Calibri"/>
                <w:sz w:val="20"/>
                <w:szCs w:val="20"/>
              </w:rPr>
              <w:t>Departments</w:t>
            </w:r>
          </w:p>
          <w:p w14:paraId="24AB659C" w14:textId="77777777" w:rsidR="0030186D" w:rsidRPr="00C44443" w:rsidRDefault="0030186D" w:rsidP="004D5CBD">
            <w:pPr>
              <w:pStyle w:val="ListParagraph"/>
              <w:numPr>
                <w:ilvl w:val="0"/>
                <w:numId w:val="49"/>
              </w:numPr>
              <w:tabs>
                <w:tab w:val="left" w:pos="480"/>
              </w:tabs>
              <w:ind w:left="820"/>
              <w:rPr>
                <w:rFonts w:cs="Calibri"/>
                <w:sz w:val="20"/>
                <w:szCs w:val="20"/>
              </w:rPr>
            </w:pPr>
            <w:r w:rsidRPr="00C44443">
              <w:rPr>
                <w:rFonts w:cs="Calibri"/>
                <w:sz w:val="20"/>
                <w:szCs w:val="20"/>
              </w:rPr>
              <w:t>Personnel</w:t>
            </w:r>
          </w:p>
          <w:p w14:paraId="5E65CEBD" w14:textId="77777777" w:rsidR="0030186D" w:rsidRPr="00C44443" w:rsidRDefault="0030186D" w:rsidP="004D5CBD">
            <w:pPr>
              <w:pStyle w:val="ListParagraph"/>
              <w:numPr>
                <w:ilvl w:val="0"/>
                <w:numId w:val="49"/>
              </w:numPr>
              <w:tabs>
                <w:tab w:val="left" w:pos="480"/>
              </w:tabs>
              <w:ind w:left="820"/>
              <w:rPr>
                <w:rFonts w:cs="Calibri"/>
                <w:sz w:val="20"/>
                <w:szCs w:val="20"/>
              </w:rPr>
            </w:pPr>
            <w:r w:rsidRPr="00C44443">
              <w:rPr>
                <w:rFonts w:cs="Calibri"/>
                <w:sz w:val="20"/>
                <w:szCs w:val="20"/>
              </w:rPr>
              <w:t>Services</w:t>
            </w:r>
          </w:p>
          <w:p w14:paraId="3BE852F5" w14:textId="77777777" w:rsidR="0030186D" w:rsidRPr="00C44443" w:rsidRDefault="0030186D" w:rsidP="00C756CA">
            <w:pPr>
              <w:ind w:left="329" w:hanging="329"/>
              <w:rPr>
                <w:rFonts w:ascii="Calibri" w:hAnsi="Calibri" w:cs="Calibri"/>
                <w:sz w:val="20"/>
                <w:szCs w:val="20"/>
              </w:rPr>
            </w:pPr>
            <w:r w:rsidRPr="00C44443">
              <w:rPr>
                <w:rFonts w:ascii="Calibri" w:hAnsi="Calibri" w:cs="Calibri"/>
                <w:sz w:val="20"/>
                <w:szCs w:val="20"/>
              </w:rPr>
              <w:t>6E. Mental Health Care Facilities</w:t>
            </w:r>
          </w:p>
          <w:p w14:paraId="5AC34D81" w14:textId="77777777" w:rsidR="0030186D" w:rsidRPr="00C44443" w:rsidRDefault="0030186D" w:rsidP="004D5CBD">
            <w:pPr>
              <w:numPr>
                <w:ilvl w:val="0"/>
                <w:numId w:val="38"/>
              </w:numPr>
              <w:tabs>
                <w:tab w:val="left" w:pos="480"/>
              </w:tabs>
              <w:ind w:left="820"/>
              <w:rPr>
                <w:rFonts w:ascii="Calibri" w:hAnsi="Calibri" w:cs="Calibri"/>
                <w:sz w:val="20"/>
                <w:szCs w:val="20"/>
              </w:rPr>
            </w:pPr>
            <w:r w:rsidRPr="00C44443">
              <w:rPr>
                <w:rFonts w:ascii="Calibri" w:hAnsi="Calibri" w:cs="Calibri"/>
                <w:sz w:val="20"/>
                <w:szCs w:val="20"/>
              </w:rPr>
              <w:t>Structure</w:t>
            </w:r>
          </w:p>
          <w:p w14:paraId="1181392A" w14:textId="77777777" w:rsidR="0030186D" w:rsidRPr="00C44443" w:rsidRDefault="0030186D" w:rsidP="004D5CBD">
            <w:pPr>
              <w:numPr>
                <w:ilvl w:val="0"/>
                <w:numId w:val="38"/>
              </w:numPr>
              <w:tabs>
                <w:tab w:val="left" w:pos="480"/>
              </w:tabs>
              <w:ind w:left="820"/>
              <w:rPr>
                <w:rFonts w:ascii="Calibri" w:hAnsi="Calibri" w:cs="Calibri"/>
                <w:sz w:val="20"/>
                <w:szCs w:val="20"/>
              </w:rPr>
            </w:pPr>
            <w:r w:rsidRPr="00C44443">
              <w:rPr>
                <w:rFonts w:ascii="Calibri" w:hAnsi="Calibri" w:cs="Calibri"/>
                <w:sz w:val="20"/>
                <w:szCs w:val="20"/>
              </w:rPr>
              <w:t>Departments</w:t>
            </w:r>
          </w:p>
          <w:p w14:paraId="257AB7EE" w14:textId="77777777" w:rsidR="0030186D" w:rsidRPr="00C44443" w:rsidRDefault="0030186D" w:rsidP="004D5CBD">
            <w:pPr>
              <w:numPr>
                <w:ilvl w:val="0"/>
                <w:numId w:val="38"/>
              </w:numPr>
              <w:tabs>
                <w:tab w:val="left" w:pos="480"/>
              </w:tabs>
              <w:ind w:left="820"/>
              <w:rPr>
                <w:rFonts w:ascii="Calibri" w:hAnsi="Calibri" w:cs="Calibri"/>
                <w:sz w:val="20"/>
                <w:szCs w:val="20"/>
              </w:rPr>
            </w:pPr>
            <w:r w:rsidRPr="00C44443">
              <w:rPr>
                <w:rFonts w:ascii="Calibri" w:hAnsi="Calibri" w:cs="Calibri"/>
                <w:sz w:val="20"/>
                <w:szCs w:val="20"/>
              </w:rPr>
              <w:t>Personnel</w:t>
            </w:r>
          </w:p>
          <w:p w14:paraId="6FEEFDB9" w14:textId="77777777" w:rsidR="0030186D" w:rsidRPr="00C44443" w:rsidRDefault="0030186D" w:rsidP="004D5CBD">
            <w:pPr>
              <w:numPr>
                <w:ilvl w:val="0"/>
                <w:numId w:val="38"/>
              </w:numPr>
              <w:tabs>
                <w:tab w:val="left" w:pos="480"/>
              </w:tabs>
              <w:ind w:left="820"/>
              <w:rPr>
                <w:rFonts w:ascii="Calibri" w:hAnsi="Calibri" w:cs="Calibri"/>
                <w:sz w:val="20"/>
                <w:szCs w:val="20"/>
              </w:rPr>
            </w:pPr>
            <w:r w:rsidRPr="00C44443">
              <w:rPr>
                <w:rFonts w:ascii="Calibri" w:hAnsi="Calibri" w:cs="Calibri"/>
                <w:sz w:val="20"/>
                <w:szCs w:val="20"/>
              </w:rPr>
              <w:t>Services</w:t>
            </w:r>
          </w:p>
          <w:p w14:paraId="3E88A15C" w14:textId="77777777" w:rsidR="0030186D" w:rsidRPr="00C44443" w:rsidRDefault="0030186D" w:rsidP="0030186D">
            <w:pPr>
              <w:tabs>
                <w:tab w:val="left" w:pos="480"/>
              </w:tabs>
              <w:rPr>
                <w:rFonts w:ascii="Calibri" w:hAnsi="Calibri" w:cs="Calibri"/>
                <w:sz w:val="20"/>
                <w:szCs w:val="20"/>
              </w:rPr>
            </w:pPr>
          </w:p>
          <w:p w14:paraId="565F76B4" w14:textId="77777777" w:rsidR="0030186D" w:rsidRPr="00C44443" w:rsidRDefault="0030186D" w:rsidP="0030186D">
            <w:pPr>
              <w:tabs>
                <w:tab w:val="left" w:pos="480"/>
              </w:tabs>
              <w:rPr>
                <w:rFonts w:ascii="Calibri" w:hAnsi="Calibri" w:cs="Calibri"/>
                <w:sz w:val="20"/>
                <w:szCs w:val="20"/>
              </w:rPr>
            </w:pPr>
            <w:r w:rsidRPr="00C44443">
              <w:rPr>
                <w:rFonts w:ascii="Calibri" w:hAnsi="Calibri" w:cs="Calibri"/>
                <w:sz w:val="20"/>
                <w:szCs w:val="20"/>
              </w:rPr>
              <w:t>6F. Home Health Facilities</w:t>
            </w:r>
          </w:p>
          <w:p w14:paraId="2759AE76" w14:textId="77777777" w:rsidR="0030186D" w:rsidRPr="00C44443" w:rsidRDefault="0030186D" w:rsidP="004D5CBD">
            <w:pPr>
              <w:numPr>
                <w:ilvl w:val="0"/>
                <w:numId w:val="38"/>
              </w:numPr>
              <w:tabs>
                <w:tab w:val="left" w:pos="480"/>
              </w:tabs>
              <w:ind w:left="820"/>
              <w:rPr>
                <w:rFonts w:ascii="Calibri" w:hAnsi="Calibri" w:cs="Calibri"/>
                <w:sz w:val="20"/>
                <w:szCs w:val="20"/>
              </w:rPr>
            </w:pPr>
            <w:r w:rsidRPr="00C44443">
              <w:rPr>
                <w:rFonts w:ascii="Calibri" w:hAnsi="Calibri" w:cs="Calibri"/>
                <w:sz w:val="20"/>
                <w:szCs w:val="20"/>
              </w:rPr>
              <w:t>Structure</w:t>
            </w:r>
          </w:p>
          <w:p w14:paraId="3686A65B" w14:textId="77777777" w:rsidR="0030186D" w:rsidRPr="00C44443" w:rsidRDefault="0030186D" w:rsidP="004D5CBD">
            <w:pPr>
              <w:numPr>
                <w:ilvl w:val="0"/>
                <w:numId w:val="38"/>
              </w:numPr>
              <w:tabs>
                <w:tab w:val="left" w:pos="480"/>
              </w:tabs>
              <w:ind w:left="820"/>
              <w:rPr>
                <w:rFonts w:ascii="Calibri" w:hAnsi="Calibri" w:cs="Calibri"/>
                <w:sz w:val="20"/>
                <w:szCs w:val="20"/>
              </w:rPr>
            </w:pPr>
            <w:r w:rsidRPr="00C44443">
              <w:rPr>
                <w:rFonts w:ascii="Calibri" w:hAnsi="Calibri" w:cs="Calibri"/>
                <w:sz w:val="20"/>
                <w:szCs w:val="20"/>
              </w:rPr>
              <w:t>Departments</w:t>
            </w:r>
          </w:p>
          <w:p w14:paraId="66A8C174" w14:textId="77777777" w:rsidR="0030186D" w:rsidRPr="00C44443" w:rsidRDefault="0030186D" w:rsidP="004D5CBD">
            <w:pPr>
              <w:numPr>
                <w:ilvl w:val="0"/>
                <w:numId w:val="38"/>
              </w:numPr>
              <w:tabs>
                <w:tab w:val="left" w:pos="480"/>
              </w:tabs>
              <w:ind w:left="820"/>
              <w:rPr>
                <w:rFonts w:ascii="Calibri" w:hAnsi="Calibri" w:cs="Calibri"/>
                <w:sz w:val="20"/>
                <w:szCs w:val="20"/>
              </w:rPr>
            </w:pPr>
            <w:r w:rsidRPr="00C44443">
              <w:rPr>
                <w:rFonts w:ascii="Calibri" w:hAnsi="Calibri" w:cs="Calibri"/>
                <w:sz w:val="20"/>
                <w:szCs w:val="20"/>
              </w:rPr>
              <w:t>Personnel</w:t>
            </w:r>
          </w:p>
          <w:p w14:paraId="73127B85" w14:textId="77777777" w:rsidR="0030186D" w:rsidRPr="00C44443" w:rsidRDefault="0030186D" w:rsidP="004D5CBD">
            <w:pPr>
              <w:numPr>
                <w:ilvl w:val="0"/>
                <w:numId w:val="38"/>
              </w:numPr>
              <w:tabs>
                <w:tab w:val="left" w:pos="480"/>
              </w:tabs>
              <w:ind w:left="820"/>
              <w:rPr>
                <w:rFonts w:ascii="Calibri" w:hAnsi="Calibri" w:cs="Calibri"/>
                <w:sz w:val="20"/>
                <w:szCs w:val="20"/>
              </w:rPr>
            </w:pPr>
            <w:r w:rsidRPr="00C44443">
              <w:rPr>
                <w:rFonts w:ascii="Calibri" w:hAnsi="Calibri" w:cs="Calibri"/>
                <w:sz w:val="20"/>
                <w:szCs w:val="20"/>
              </w:rPr>
              <w:t>Services</w:t>
            </w:r>
          </w:p>
          <w:p w14:paraId="76E62F9C" w14:textId="7131B77A" w:rsidR="00F66C91" w:rsidRPr="00C44443" w:rsidRDefault="2D913C7A" w:rsidP="00C756CA">
            <w:pPr>
              <w:tabs>
                <w:tab w:val="left" w:pos="480"/>
              </w:tabs>
              <w:ind w:left="329" w:hanging="329"/>
              <w:rPr>
                <w:rFonts w:ascii="Calibri" w:hAnsi="Calibri" w:cs="Calibri"/>
                <w:sz w:val="20"/>
                <w:szCs w:val="20"/>
              </w:rPr>
            </w:pPr>
            <w:r w:rsidRPr="609C0EA5">
              <w:rPr>
                <w:rFonts w:ascii="Calibri" w:hAnsi="Calibri" w:cs="Calibri"/>
                <w:sz w:val="20"/>
                <w:szCs w:val="20"/>
              </w:rPr>
              <w:t xml:space="preserve">6G. Entering and advancing in </w:t>
            </w:r>
            <w:r w:rsidR="37B06A53" w:rsidRPr="609C0EA5">
              <w:rPr>
                <w:rFonts w:ascii="Calibri" w:hAnsi="Calibri" w:cs="Calibri"/>
                <w:sz w:val="20"/>
                <w:szCs w:val="20"/>
              </w:rPr>
              <w:t>healthcare</w:t>
            </w:r>
            <w:r w:rsidRPr="609C0EA5">
              <w:rPr>
                <w:rFonts w:ascii="Calibri" w:hAnsi="Calibri" w:cs="Calibri"/>
                <w:sz w:val="20"/>
                <w:szCs w:val="20"/>
              </w:rPr>
              <w:t xml:space="preserve"> careers</w:t>
            </w:r>
          </w:p>
          <w:p w14:paraId="77BD7585" w14:textId="77777777" w:rsidR="00F66C91" w:rsidRPr="00C44443" w:rsidRDefault="00F66C91" w:rsidP="004D5CBD">
            <w:pPr>
              <w:numPr>
                <w:ilvl w:val="0"/>
                <w:numId w:val="40"/>
              </w:numPr>
              <w:tabs>
                <w:tab w:val="left" w:pos="480"/>
              </w:tabs>
              <w:ind w:left="820"/>
              <w:rPr>
                <w:rFonts w:ascii="Calibri" w:hAnsi="Calibri" w:cs="Calibri"/>
                <w:sz w:val="20"/>
                <w:szCs w:val="20"/>
              </w:rPr>
            </w:pPr>
            <w:r w:rsidRPr="00C44443">
              <w:rPr>
                <w:rFonts w:ascii="Calibri" w:hAnsi="Calibri" w:cs="Calibri"/>
                <w:sz w:val="20"/>
                <w:szCs w:val="20"/>
              </w:rPr>
              <w:t>High School Courses</w:t>
            </w:r>
          </w:p>
          <w:p w14:paraId="3A526747" w14:textId="77777777" w:rsidR="00F66C91" w:rsidRPr="00C44443" w:rsidRDefault="00F66C91" w:rsidP="004D5CBD">
            <w:pPr>
              <w:numPr>
                <w:ilvl w:val="0"/>
                <w:numId w:val="40"/>
              </w:numPr>
              <w:tabs>
                <w:tab w:val="left" w:pos="480"/>
              </w:tabs>
              <w:ind w:left="820"/>
              <w:rPr>
                <w:rFonts w:ascii="Calibri" w:hAnsi="Calibri" w:cs="Calibri"/>
                <w:sz w:val="20"/>
                <w:szCs w:val="20"/>
              </w:rPr>
            </w:pPr>
            <w:r w:rsidRPr="00C44443">
              <w:rPr>
                <w:rFonts w:ascii="Calibri" w:hAnsi="Calibri" w:cs="Calibri"/>
                <w:sz w:val="20"/>
                <w:szCs w:val="20"/>
              </w:rPr>
              <w:t>Technical and Community Colleges</w:t>
            </w:r>
          </w:p>
          <w:p w14:paraId="0650E14B" w14:textId="77777777" w:rsidR="00F66C91" w:rsidRPr="00C44443" w:rsidRDefault="00F66C91" w:rsidP="004D5CBD">
            <w:pPr>
              <w:numPr>
                <w:ilvl w:val="0"/>
                <w:numId w:val="40"/>
              </w:numPr>
              <w:tabs>
                <w:tab w:val="left" w:pos="480"/>
              </w:tabs>
              <w:ind w:left="820"/>
              <w:rPr>
                <w:rFonts w:ascii="Calibri" w:hAnsi="Calibri" w:cs="Calibri"/>
                <w:sz w:val="20"/>
                <w:szCs w:val="20"/>
              </w:rPr>
            </w:pPr>
            <w:r w:rsidRPr="00C44443">
              <w:rPr>
                <w:rFonts w:ascii="Calibri" w:hAnsi="Calibri" w:cs="Calibri"/>
                <w:sz w:val="20"/>
                <w:szCs w:val="20"/>
              </w:rPr>
              <w:t>Universities</w:t>
            </w:r>
          </w:p>
          <w:p w14:paraId="5CF5D0ED" w14:textId="2401D962" w:rsidR="00F66C91" w:rsidRPr="00C44443" w:rsidRDefault="00F66C91" w:rsidP="00F66C91">
            <w:pPr>
              <w:tabs>
                <w:tab w:val="left" w:pos="480"/>
              </w:tabs>
              <w:rPr>
                <w:rFonts w:ascii="Calibri" w:hAnsi="Calibri" w:cs="Calibri"/>
                <w:sz w:val="20"/>
                <w:szCs w:val="20"/>
              </w:rPr>
            </w:pPr>
            <w:r w:rsidRPr="00C44443">
              <w:rPr>
                <w:rFonts w:ascii="Calibri" w:hAnsi="Calibri" w:cs="Calibri"/>
                <w:sz w:val="20"/>
                <w:szCs w:val="20"/>
              </w:rPr>
              <w:t>6H. Lines of Authority</w:t>
            </w:r>
          </w:p>
          <w:p w14:paraId="5D5D0E3B" w14:textId="77777777" w:rsidR="00055555" w:rsidRPr="00C44443" w:rsidRDefault="00055555" w:rsidP="004D5CBD">
            <w:pPr>
              <w:numPr>
                <w:ilvl w:val="0"/>
                <w:numId w:val="41"/>
              </w:numPr>
              <w:ind w:left="460"/>
              <w:rPr>
                <w:rFonts w:ascii="Calibri" w:hAnsi="Calibri" w:cs="Calibri"/>
                <w:sz w:val="20"/>
                <w:szCs w:val="20"/>
              </w:rPr>
            </w:pPr>
            <w:r w:rsidRPr="00C44443">
              <w:rPr>
                <w:rFonts w:ascii="Calibri" w:hAnsi="Calibri" w:cs="Calibri"/>
                <w:sz w:val="20"/>
                <w:szCs w:val="20"/>
              </w:rPr>
              <w:t xml:space="preserve">Organizational structure </w:t>
            </w:r>
          </w:p>
          <w:p w14:paraId="55F7CA1E" w14:textId="77777777" w:rsidR="00055555" w:rsidRPr="00C44443" w:rsidRDefault="00055555" w:rsidP="004D5CBD">
            <w:pPr>
              <w:numPr>
                <w:ilvl w:val="0"/>
                <w:numId w:val="41"/>
              </w:numPr>
              <w:ind w:left="460"/>
              <w:rPr>
                <w:rFonts w:ascii="Calibri" w:hAnsi="Calibri" w:cs="Calibri"/>
                <w:sz w:val="20"/>
                <w:szCs w:val="20"/>
              </w:rPr>
            </w:pPr>
            <w:r w:rsidRPr="00C44443">
              <w:rPr>
                <w:rFonts w:ascii="Calibri" w:hAnsi="Calibri" w:cs="Calibri"/>
                <w:sz w:val="20"/>
                <w:szCs w:val="20"/>
              </w:rPr>
              <w:t>Immediate supervisor</w:t>
            </w:r>
          </w:p>
          <w:p w14:paraId="1E11D531" w14:textId="77777777" w:rsidR="00055555" w:rsidRPr="00C44443" w:rsidRDefault="00055555" w:rsidP="004D5CBD">
            <w:pPr>
              <w:numPr>
                <w:ilvl w:val="1"/>
                <w:numId w:val="41"/>
              </w:numPr>
              <w:rPr>
                <w:rFonts w:ascii="Calibri" w:hAnsi="Calibri" w:cs="Calibri"/>
                <w:sz w:val="20"/>
                <w:szCs w:val="20"/>
              </w:rPr>
            </w:pPr>
            <w:r w:rsidRPr="00C44443">
              <w:rPr>
                <w:rFonts w:ascii="Calibri" w:hAnsi="Calibri" w:cs="Calibri"/>
                <w:sz w:val="20"/>
                <w:szCs w:val="20"/>
              </w:rPr>
              <w:t>What and when to report</w:t>
            </w:r>
          </w:p>
          <w:p w14:paraId="2D2C68AE" w14:textId="77777777" w:rsidR="00055555" w:rsidRPr="00C44443" w:rsidRDefault="00055555" w:rsidP="004D5CBD">
            <w:pPr>
              <w:numPr>
                <w:ilvl w:val="1"/>
                <w:numId w:val="41"/>
              </w:numPr>
              <w:rPr>
                <w:rFonts w:ascii="Calibri" w:hAnsi="Calibri" w:cs="Calibri"/>
                <w:sz w:val="20"/>
                <w:szCs w:val="20"/>
              </w:rPr>
            </w:pPr>
            <w:r w:rsidRPr="00C44443">
              <w:rPr>
                <w:rFonts w:ascii="Calibri" w:hAnsi="Calibri" w:cs="Calibri"/>
                <w:sz w:val="20"/>
                <w:szCs w:val="20"/>
              </w:rPr>
              <w:t>Whom to report to</w:t>
            </w:r>
          </w:p>
          <w:p w14:paraId="186B20DF" w14:textId="77777777" w:rsidR="00D852B3" w:rsidRPr="00C44443" w:rsidRDefault="00D852B3" w:rsidP="00D852B3">
            <w:pPr>
              <w:ind w:left="1080"/>
              <w:rPr>
                <w:rFonts w:ascii="Calibri" w:hAnsi="Calibri" w:cs="Calibri"/>
                <w:sz w:val="20"/>
                <w:szCs w:val="20"/>
              </w:rPr>
            </w:pPr>
          </w:p>
          <w:p w14:paraId="60D8C741" w14:textId="09BBC31B" w:rsidR="00055555" w:rsidRPr="00C44443" w:rsidRDefault="00F66C91" w:rsidP="00055555">
            <w:pPr>
              <w:rPr>
                <w:rFonts w:ascii="Calibri" w:hAnsi="Calibri" w:cs="Calibri"/>
                <w:sz w:val="20"/>
                <w:szCs w:val="20"/>
              </w:rPr>
            </w:pPr>
            <w:r w:rsidRPr="00C44443">
              <w:rPr>
                <w:rFonts w:ascii="Calibri" w:hAnsi="Calibri" w:cs="Calibri"/>
                <w:sz w:val="20"/>
                <w:szCs w:val="20"/>
              </w:rPr>
              <w:t>6I</w:t>
            </w:r>
            <w:r w:rsidR="00055555" w:rsidRPr="00C44443">
              <w:rPr>
                <w:rFonts w:ascii="Calibri" w:hAnsi="Calibri" w:cs="Calibri"/>
                <w:sz w:val="20"/>
                <w:szCs w:val="20"/>
              </w:rPr>
              <w:t>. Categories of facility policies</w:t>
            </w:r>
          </w:p>
          <w:p w14:paraId="7760E3F3" w14:textId="77777777" w:rsidR="00055555" w:rsidRPr="00C44443" w:rsidRDefault="00055555" w:rsidP="004D5CBD">
            <w:pPr>
              <w:numPr>
                <w:ilvl w:val="0"/>
                <w:numId w:val="39"/>
              </w:numPr>
              <w:ind w:left="550"/>
              <w:rPr>
                <w:rFonts w:ascii="Calibri" w:hAnsi="Calibri" w:cs="Calibri"/>
                <w:sz w:val="20"/>
                <w:szCs w:val="20"/>
              </w:rPr>
            </w:pPr>
            <w:r w:rsidRPr="00C44443">
              <w:rPr>
                <w:rFonts w:ascii="Calibri" w:hAnsi="Calibri" w:cs="Calibri"/>
                <w:sz w:val="20"/>
                <w:szCs w:val="20"/>
              </w:rPr>
              <w:lastRenderedPageBreak/>
              <w:t>Corporate</w:t>
            </w:r>
          </w:p>
          <w:p w14:paraId="5B15CB3A" w14:textId="77777777" w:rsidR="00055555" w:rsidRPr="00C44443" w:rsidRDefault="00055555" w:rsidP="004D5CBD">
            <w:pPr>
              <w:numPr>
                <w:ilvl w:val="0"/>
                <w:numId w:val="39"/>
              </w:numPr>
              <w:ind w:left="550"/>
              <w:rPr>
                <w:rFonts w:ascii="Calibri" w:hAnsi="Calibri" w:cs="Calibri"/>
                <w:sz w:val="20"/>
                <w:szCs w:val="20"/>
              </w:rPr>
            </w:pPr>
            <w:r w:rsidRPr="00C44443">
              <w:rPr>
                <w:rFonts w:ascii="Calibri" w:hAnsi="Calibri" w:cs="Calibri"/>
                <w:sz w:val="20"/>
                <w:szCs w:val="20"/>
              </w:rPr>
              <w:t>Safety</w:t>
            </w:r>
          </w:p>
          <w:p w14:paraId="6E2243EA" w14:textId="77777777" w:rsidR="00055555" w:rsidRPr="00C44443" w:rsidRDefault="31FBDB17" w:rsidP="004D5CBD">
            <w:pPr>
              <w:numPr>
                <w:ilvl w:val="0"/>
                <w:numId w:val="39"/>
              </w:numPr>
              <w:ind w:left="550"/>
              <w:rPr>
                <w:ins w:id="203" w:author="Andersen Sibley, Diane M" w:date="2025-05-22T19:49:00Z" w16du:dateUtc="2025-05-22T19:49:42Z"/>
                <w:rFonts w:ascii="Calibri" w:hAnsi="Calibri" w:cs="Calibri"/>
                <w:sz w:val="20"/>
                <w:szCs w:val="20"/>
              </w:rPr>
            </w:pPr>
            <w:r w:rsidRPr="089186CD">
              <w:rPr>
                <w:rFonts w:ascii="Calibri" w:hAnsi="Calibri" w:cs="Calibri"/>
                <w:sz w:val="20"/>
                <w:szCs w:val="20"/>
              </w:rPr>
              <w:t>Human Resource Guidelines</w:t>
            </w:r>
          </w:p>
          <w:p w14:paraId="454211C1" w14:textId="374DA1E2" w:rsidR="013967C9" w:rsidRDefault="013967C9" w:rsidP="089186CD">
            <w:pPr>
              <w:numPr>
                <w:ilvl w:val="0"/>
                <w:numId w:val="39"/>
              </w:numPr>
              <w:ind w:left="550"/>
              <w:rPr>
                <w:rFonts w:ascii="Calibri" w:hAnsi="Calibri" w:cs="Calibri"/>
                <w:sz w:val="20"/>
                <w:szCs w:val="20"/>
              </w:rPr>
            </w:pPr>
            <w:ins w:id="204" w:author="Andersen Sibley, Diane M" w:date="2025-05-22T19:49:00Z">
              <w:r w:rsidRPr="089186CD">
                <w:rPr>
                  <w:rFonts w:ascii="Calibri" w:hAnsi="Calibri" w:cs="Calibri"/>
                  <w:sz w:val="20"/>
                  <w:szCs w:val="20"/>
                </w:rPr>
                <w:t>Clinical procedures</w:t>
              </w:r>
            </w:ins>
          </w:p>
          <w:p w14:paraId="33944BAA" w14:textId="77777777" w:rsidR="00055555" w:rsidRPr="00C44443" w:rsidRDefault="00055555" w:rsidP="00055555">
            <w:pPr>
              <w:spacing w:before="120"/>
              <w:rPr>
                <w:rFonts w:ascii="Calibri" w:hAnsi="Calibri" w:cs="Calibri"/>
                <w:sz w:val="20"/>
                <w:szCs w:val="20"/>
              </w:rPr>
            </w:pPr>
            <w:r w:rsidRPr="00C44443">
              <w:rPr>
                <w:rFonts w:ascii="Calibri" w:hAnsi="Calibri" w:cs="Calibri"/>
                <w:sz w:val="20"/>
                <w:szCs w:val="20"/>
              </w:rPr>
              <w:t xml:space="preserve">Regulations by external </w:t>
            </w:r>
          </w:p>
          <w:p w14:paraId="5B2782B6" w14:textId="008E706D" w:rsidR="00055555" w:rsidRPr="00C44443" w:rsidRDefault="00055555" w:rsidP="00055555">
            <w:pPr>
              <w:rPr>
                <w:rFonts w:ascii="Calibri" w:hAnsi="Calibri" w:cs="Calibri"/>
                <w:sz w:val="20"/>
                <w:szCs w:val="20"/>
              </w:rPr>
            </w:pPr>
            <w:del w:id="205" w:author="Andersen Sibley, Diane M" w:date="2025-05-22T19:52:00Z">
              <w:r w:rsidRPr="089186CD" w:rsidDel="31FBDB17">
                <w:rPr>
                  <w:rFonts w:ascii="Calibri" w:hAnsi="Calibri" w:cs="Calibri"/>
                  <w:sz w:val="20"/>
                  <w:szCs w:val="20"/>
                </w:rPr>
                <w:delText>a</w:delText>
              </w:r>
            </w:del>
            <w:ins w:id="206" w:author="Andersen Sibley, Diane M" w:date="2025-05-22T19:52:00Z">
              <w:r w:rsidR="1FFEBF75" w:rsidRPr="089186CD">
                <w:rPr>
                  <w:rFonts w:ascii="Calibri" w:hAnsi="Calibri" w:cs="Calibri"/>
                  <w:sz w:val="20"/>
                  <w:szCs w:val="20"/>
                </w:rPr>
                <w:t>A</w:t>
              </w:r>
            </w:ins>
            <w:r w:rsidR="31FBDB17" w:rsidRPr="089186CD">
              <w:rPr>
                <w:rFonts w:ascii="Calibri" w:hAnsi="Calibri" w:cs="Calibri"/>
                <w:sz w:val="20"/>
                <w:szCs w:val="20"/>
              </w:rPr>
              <w:t>gencies</w:t>
            </w:r>
            <w:ins w:id="207" w:author="Andersen Sibley, Diane M" w:date="2025-05-22T19:52:00Z">
              <w:r w:rsidR="1FFEBF75" w:rsidRPr="089186CD">
                <w:rPr>
                  <w:rFonts w:ascii="Calibri" w:hAnsi="Calibri" w:cs="Calibri"/>
                  <w:sz w:val="20"/>
                  <w:szCs w:val="20"/>
                </w:rPr>
                <w:t>, e.g., Centers for Medicar</w:t>
              </w:r>
            </w:ins>
            <w:ins w:id="208" w:author="Andersen Sibley, Diane M" w:date="2025-05-22T19:53:00Z">
              <w:r w:rsidR="1FFEBF75" w:rsidRPr="089186CD">
                <w:rPr>
                  <w:rFonts w:ascii="Calibri" w:hAnsi="Calibri" w:cs="Calibri"/>
                  <w:sz w:val="20"/>
                  <w:szCs w:val="20"/>
                </w:rPr>
                <w:t>e &amp; Medicaid Services (CMS)</w:t>
              </w:r>
            </w:ins>
          </w:p>
          <w:p w14:paraId="15CE64AD" w14:textId="77777777" w:rsidR="00055555" w:rsidRPr="00C44443" w:rsidRDefault="00055555" w:rsidP="00055555">
            <w:pPr>
              <w:rPr>
                <w:rFonts w:ascii="Calibri" w:hAnsi="Calibri" w:cs="Calibri"/>
                <w:sz w:val="20"/>
                <w:szCs w:val="20"/>
              </w:rPr>
            </w:pPr>
          </w:p>
          <w:p w14:paraId="5D39B706" w14:textId="37B2710E" w:rsidR="00055555" w:rsidRPr="00C44443" w:rsidRDefault="31FBDB17" w:rsidP="089186CD">
            <w:pPr>
              <w:rPr>
                <w:ins w:id="209" w:author="Andersen Sibley, Diane M" w:date="2025-05-22T19:51:00Z" w16du:dateUtc="2025-05-22T19:51:37Z"/>
                <w:rFonts w:ascii="Calibri" w:hAnsi="Calibri" w:cs="Calibri"/>
                <w:sz w:val="20"/>
                <w:szCs w:val="20"/>
              </w:rPr>
            </w:pPr>
            <w:r w:rsidRPr="089186CD">
              <w:rPr>
                <w:rFonts w:ascii="Calibri" w:hAnsi="Calibri" w:cs="Calibri"/>
                <w:sz w:val="20"/>
                <w:szCs w:val="20"/>
              </w:rPr>
              <w:t>Job descriptions</w:t>
            </w:r>
          </w:p>
          <w:p w14:paraId="3CEFE2EA" w14:textId="6F814FD0" w:rsidR="00055555" w:rsidRPr="00C44443" w:rsidRDefault="00055555" w:rsidP="089186CD">
            <w:pPr>
              <w:rPr>
                <w:ins w:id="210" w:author="Andersen Sibley, Diane M" w:date="2025-05-22T19:51:00Z" w16du:dateUtc="2025-05-22T19:51:38Z"/>
                <w:rFonts w:ascii="Calibri" w:hAnsi="Calibri" w:cs="Calibri"/>
                <w:sz w:val="20"/>
                <w:szCs w:val="20"/>
              </w:rPr>
            </w:pPr>
          </w:p>
          <w:p w14:paraId="4D63359A" w14:textId="11A6B6E5" w:rsidR="00055555" w:rsidRPr="00C44443" w:rsidRDefault="00055555" w:rsidP="00C756CA">
            <w:pPr>
              <w:rPr>
                <w:rFonts w:ascii="Calibri" w:hAnsi="Calibri" w:cs="Calibri"/>
                <w:sz w:val="20"/>
                <w:szCs w:val="20"/>
              </w:rPr>
            </w:pPr>
          </w:p>
        </w:tc>
        <w:tc>
          <w:tcPr>
            <w:tcW w:w="2652" w:type="dxa"/>
            <w:tcMar>
              <w:top w:w="144" w:type="dxa"/>
              <w:left w:w="144" w:type="dxa"/>
              <w:bottom w:w="144" w:type="dxa"/>
              <w:right w:w="144" w:type="dxa"/>
            </w:tcMar>
          </w:tcPr>
          <w:p w14:paraId="720C3261" w14:textId="288E234C" w:rsidR="00055555" w:rsidRPr="00C44443" w:rsidRDefault="00055555" w:rsidP="00055555">
            <w:pPr>
              <w:rPr>
                <w:rFonts w:ascii="Calibri" w:hAnsi="Calibri" w:cs="Calibri"/>
                <w:sz w:val="20"/>
                <w:szCs w:val="20"/>
              </w:rPr>
            </w:pPr>
            <w:r w:rsidRPr="00C44443">
              <w:rPr>
                <w:rFonts w:ascii="Calibri" w:hAnsi="Calibri" w:cs="Calibri"/>
                <w:sz w:val="20"/>
                <w:szCs w:val="20"/>
              </w:rPr>
              <w:lastRenderedPageBreak/>
              <w:t>Research the phone directory of a larger city and report on types of health care delivery systems. This exercise can be done in class/online or can be an activity for the student.</w:t>
            </w:r>
          </w:p>
          <w:p w14:paraId="58F5A07C" w14:textId="77777777" w:rsidR="00055555" w:rsidRPr="00C44443" w:rsidRDefault="00055555" w:rsidP="00055555">
            <w:pPr>
              <w:rPr>
                <w:rFonts w:ascii="Calibri" w:hAnsi="Calibri" w:cs="Calibri"/>
                <w:sz w:val="20"/>
                <w:szCs w:val="20"/>
              </w:rPr>
            </w:pPr>
          </w:p>
          <w:p w14:paraId="621A8897"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lastRenderedPageBreak/>
              <w:t>Research the web for different types of facilities.</w:t>
            </w:r>
          </w:p>
          <w:p w14:paraId="2EF6F700" w14:textId="77777777" w:rsidR="00055555" w:rsidRPr="00C44443" w:rsidRDefault="00055555" w:rsidP="00055555">
            <w:pPr>
              <w:rPr>
                <w:rFonts w:ascii="Calibri" w:hAnsi="Calibri" w:cs="Calibri"/>
                <w:sz w:val="20"/>
                <w:szCs w:val="20"/>
              </w:rPr>
            </w:pPr>
          </w:p>
          <w:p w14:paraId="536E954A" w14:textId="77777777" w:rsidR="00055555" w:rsidRPr="00C44443" w:rsidRDefault="00055555" w:rsidP="00055555">
            <w:pPr>
              <w:rPr>
                <w:rFonts w:ascii="Calibri" w:hAnsi="Calibri" w:cs="Calibri"/>
                <w:sz w:val="20"/>
                <w:szCs w:val="20"/>
              </w:rPr>
            </w:pPr>
          </w:p>
          <w:p w14:paraId="54620D00" w14:textId="77777777" w:rsidR="00055555" w:rsidRPr="00C44443" w:rsidRDefault="00055555" w:rsidP="00055555">
            <w:pPr>
              <w:rPr>
                <w:rFonts w:ascii="Calibri" w:hAnsi="Calibri" w:cs="Calibri"/>
                <w:sz w:val="20"/>
                <w:szCs w:val="20"/>
              </w:rPr>
            </w:pPr>
          </w:p>
          <w:p w14:paraId="5099A007" w14:textId="15DEEABD" w:rsidR="00055555" w:rsidRPr="00C44443" w:rsidRDefault="009F22D4" w:rsidP="00055555">
            <w:pPr>
              <w:rPr>
                <w:rFonts w:ascii="Calibri" w:hAnsi="Calibri" w:cs="Calibri"/>
                <w:sz w:val="20"/>
                <w:szCs w:val="20"/>
              </w:rPr>
            </w:pPr>
            <w:r w:rsidRPr="00C44443">
              <w:rPr>
                <w:rFonts w:ascii="Calibri" w:hAnsi="Calibri" w:cs="Calibri"/>
                <w:sz w:val="20"/>
                <w:szCs w:val="20"/>
              </w:rPr>
              <w:t xml:space="preserve">Refer to </w:t>
            </w:r>
            <w:r w:rsidRPr="00C44443">
              <w:rPr>
                <w:rFonts w:ascii="Calibri" w:hAnsi="Calibri" w:cs="Calibri"/>
                <w:i/>
                <w:sz w:val="20"/>
                <w:szCs w:val="20"/>
              </w:rPr>
              <w:t xml:space="preserve">Different </w:t>
            </w:r>
            <w:r w:rsidRPr="007641BB">
              <w:rPr>
                <w:rFonts w:ascii="Calibri" w:hAnsi="Calibri" w:cs="Calibri"/>
                <w:i/>
                <w:noProof/>
                <w:sz w:val="20"/>
                <w:szCs w:val="20"/>
              </w:rPr>
              <w:t>Healthcare</w:t>
            </w:r>
            <w:r w:rsidRPr="00C44443">
              <w:rPr>
                <w:rFonts w:ascii="Calibri" w:hAnsi="Calibri" w:cs="Calibri"/>
                <w:i/>
                <w:sz w:val="20"/>
                <w:szCs w:val="20"/>
              </w:rPr>
              <w:t xml:space="preserve"> Facilities</w:t>
            </w:r>
            <w:r w:rsidRPr="00C44443">
              <w:rPr>
                <w:rFonts w:ascii="Calibri" w:hAnsi="Calibri" w:cs="Calibri"/>
                <w:sz w:val="20"/>
                <w:szCs w:val="20"/>
              </w:rPr>
              <w:t xml:space="preserve"> handout</w:t>
            </w:r>
          </w:p>
          <w:p w14:paraId="309CFD04" w14:textId="77777777" w:rsidR="00055555" w:rsidRPr="00C44443" w:rsidRDefault="00055555" w:rsidP="00055555">
            <w:pPr>
              <w:rPr>
                <w:rFonts w:ascii="Calibri" w:hAnsi="Calibri" w:cs="Calibri"/>
                <w:sz w:val="20"/>
                <w:szCs w:val="20"/>
              </w:rPr>
            </w:pPr>
          </w:p>
          <w:p w14:paraId="11A35F71" w14:textId="77777777" w:rsidR="00055555" w:rsidRPr="00C44443" w:rsidRDefault="00055555" w:rsidP="00055555">
            <w:pPr>
              <w:rPr>
                <w:rFonts w:ascii="Calibri" w:hAnsi="Calibri" w:cs="Calibri"/>
                <w:sz w:val="20"/>
                <w:szCs w:val="20"/>
              </w:rPr>
            </w:pPr>
          </w:p>
          <w:p w14:paraId="4391357D" w14:textId="77777777" w:rsidR="00055555" w:rsidRPr="00C44443" w:rsidRDefault="00055555" w:rsidP="00055555">
            <w:pPr>
              <w:rPr>
                <w:rFonts w:ascii="Calibri" w:hAnsi="Calibri" w:cs="Calibri"/>
                <w:sz w:val="20"/>
                <w:szCs w:val="20"/>
              </w:rPr>
            </w:pPr>
          </w:p>
          <w:p w14:paraId="6ECEC994" w14:textId="230F8F92" w:rsidR="00055555" w:rsidRPr="00C44443" w:rsidRDefault="00055555" w:rsidP="00055555">
            <w:pPr>
              <w:rPr>
                <w:rFonts w:ascii="Calibri" w:hAnsi="Calibri" w:cs="Calibri"/>
                <w:sz w:val="20"/>
                <w:szCs w:val="20"/>
              </w:rPr>
            </w:pPr>
          </w:p>
          <w:p w14:paraId="0E182A6E" w14:textId="77777777" w:rsidR="00055555" w:rsidRPr="00C44443" w:rsidRDefault="00055555" w:rsidP="00055555">
            <w:pPr>
              <w:rPr>
                <w:rFonts w:ascii="Calibri" w:hAnsi="Calibri" w:cs="Calibri"/>
                <w:sz w:val="20"/>
                <w:szCs w:val="20"/>
              </w:rPr>
            </w:pPr>
          </w:p>
          <w:p w14:paraId="50207495" w14:textId="77777777" w:rsidR="00055555" w:rsidRPr="00C44443" w:rsidRDefault="00055555" w:rsidP="00055555">
            <w:pPr>
              <w:rPr>
                <w:rFonts w:ascii="Calibri" w:hAnsi="Calibri" w:cs="Calibri"/>
                <w:sz w:val="20"/>
                <w:szCs w:val="20"/>
              </w:rPr>
            </w:pPr>
          </w:p>
          <w:p w14:paraId="082561EE" w14:textId="77777777" w:rsidR="00055555" w:rsidRPr="00C44443" w:rsidRDefault="00055555" w:rsidP="00055555">
            <w:pPr>
              <w:rPr>
                <w:rFonts w:ascii="Calibri" w:hAnsi="Calibri" w:cs="Calibri"/>
                <w:sz w:val="20"/>
                <w:szCs w:val="20"/>
              </w:rPr>
            </w:pPr>
          </w:p>
          <w:p w14:paraId="29EB5CB9" w14:textId="77777777" w:rsidR="00A20ABD" w:rsidRPr="00C44443" w:rsidRDefault="00A20ABD" w:rsidP="00055555">
            <w:pPr>
              <w:rPr>
                <w:rFonts w:ascii="Calibri" w:hAnsi="Calibri" w:cs="Calibri"/>
                <w:sz w:val="20"/>
                <w:szCs w:val="20"/>
              </w:rPr>
            </w:pPr>
          </w:p>
          <w:p w14:paraId="1D2AAD39" w14:textId="77777777" w:rsidR="00055555" w:rsidRPr="00C44443" w:rsidRDefault="00055555" w:rsidP="00055555">
            <w:pPr>
              <w:rPr>
                <w:rFonts w:ascii="Calibri" w:hAnsi="Calibri" w:cs="Calibri"/>
                <w:sz w:val="20"/>
                <w:szCs w:val="20"/>
              </w:rPr>
            </w:pPr>
          </w:p>
          <w:p w14:paraId="09441B4F"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Online/class Discussion</w:t>
            </w:r>
          </w:p>
          <w:p w14:paraId="14D850A3" w14:textId="62CABC50" w:rsidR="00055555" w:rsidRPr="00C44443" w:rsidRDefault="00055555" w:rsidP="004D5CBD">
            <w:pPr>
              <w:pStyle w:val="ListParagraph"/>
              <w:numPr>
                <w:ilvl w:val="0"/>
                <w:numId w:val="48"/>
              </w:numPr>
              <w:rPr>
                <w:rFonts w:cs="Calibri"/>
                <w:sz w:val="20"/>
                <w:szCs w:val="20"/>
              </w:rPr>
            </w:pPr>
            <w:r w:rsidRPr="00C44443">
              <w:rPr>
                <w:rFonts w:cs="Calibri"/>
                <w:sz w:val="20"/>
                <w:szCs w:val="20"/>
              </w:rPr>
              <w:t>Policies</w:t>
            </w:r>
          </w:p>
          <w:p w14:paraId="499A33C3" w14:textId="3D55169C" w:rsidR="00055555" w:rsidRPr="00C44443" w:rsidRDefault="00055555" w:rsidP="004D5CBD">
            <w:pPr>
              <w:pStyle w:val="ListParagraph"/>
              <w:numPr>
                <w:ilvl w:val="0"/>
                <w:numId w:val="48"/>
              </w:numPr>
              <w:rPr>
                <w:rFonts w:cs="Calibri"/>
                <w:sz w:val="20"/>
                <w:szCs w:val="20"/>
              </w:rPr>
            </w:pPr>
            <w:r w:rsidRPr="00C44443">
              <w:rPr>
                <w:rFonts w:cs="Calibri"/>
                <w:sz w:val="20"/>
                <w:szCs w:val="20"/>
              </w:rPr>
              <w:t>Job Descriptions</w:t>
            </w:r>
          </w:p>
          <w:p w14:paraId="3BC0A2AC" w14:textId="77777777" w:rsidR="009F22D4" w:rsidRPr="00C44443" w:rsidRDefault="009F22D4" w:rsidP="00055555">
            <w:pPr>
              <w:rPr>
                <w:rFonts w:ascii="Calibri" w:hAnsi="Calibri" w:cs="Calibri"/>
                <w:sz w:val="20"/>
                <w:szCs w:val="20"/>
              </w:rPr>
            </w:pPr>
          </w:p>
          <w:p w14:paraId="682D6A5D" w14:textId="77777777" w:rsidR="009F22D4" w:rsidRPr="00C44443" w:rsidRDefault="009F22D4" w:rsidP="00055555">
            <w:pPr>
              <w:rPr>
                <w:rFonts w:ascii="Calibri" w:hAnsi="Calibri" w:cs="Calibri"/>
                <w:sz w:val="20"/>
                <w:szCs w:val="20"/>
              </w:rPr>
            </w:pPr>
          </w:p>
          <w:p w14:paraId="31564F5F" w14:textId="77777777" w:rsidR="009F22D4" w:rsidRPr="00C44443" w:rsidRDefault="009F22D4" w:rsidP="00055555">
            <w:pPr>
              <w:rPr>
                <w:rFonts w:ascii="Calibri" w:hAnsi="Calibri" w:cs="Calibri"/>
                <w:sz w:val="20"/>
                <w:szCs w:val="20"/>
              </w:rPr>
            </w:pPr>
          </w:p>
          <w:p w14:paraId="572FC454" w14:textId="77777777" w:rsidR="009F22D4" w:rsidRPr="00C44443" w:rsidRDefault="009F22D4" w:rsidP="00055555">
            <w:pPr>
              <w:rPr>
                <w:rFonts w:ascii="Calibri" w:hAnsi="Calibri" w:cs="Calibri"/>
                <w:sz w:val="20"/>
                <w:szCs w:val="20"/>
              </w:rPr>
            </w:pPr>
          </w:p>
          <w:p w14:paraId="5E8BBC08" w14:textId="77777777" w:rsidR="009F22D4" w:rsidRPr="00C44443" w:rsidRDefault="009F22D4" w:rsidP="00055555">
            <w:pPr>
              <w:rPr>
                <w:rFonts w:ascii="Calibri" w:hAnsi="Calibri" w:cs="Calibri"/>
                <w:sz w:val="20"/>
                <w:szCs w:val="20"/>
              </w:rPr>
            </w:pPr>
          </w:p>
          <w:p w14:paraId="31B95FDD" w14:textId="77777777" w:rsidR="009F22D4" w:rsidRPr="00C44443" w:rsidRDefault="009F22D4" w:rsidP="00055555">
            <w:pPr>
              <w:rPr>
                <w:rFonts w:ascii="Calibri" w:hAnsi="Calibri" w:cs="Calibri"/>
                <w:sz w:val="20"/>
                <w:szCs w:val="20"/>
              </w:rPr>
            </w:pPr>
          </w:p>
          <w:p w14:paraId="2F9F7CC6" w14:textId="77777777" w:rsidR="009F22D4" w:rsidRPr="00C44443" w:rsidRDefault="009F22D4" w:rsidP="00055555">
            <w:pPr>
              <w:rPr>
                <w:rFonts w:ascii="Calibri" w:hAnsi="Calibri" w:cs="Calibri"/>
                <w:sz w:val="20"/>
                <w:szCs w:val="20"/>
              </w:rPr>
            </w:pPr>
          </w:p>
          <w:p w14:paraId="14828974" w14:textId="77777777" w:rsidR="009F22D4" w:rsidRPr="00C44443" w:rsidRDefault="009F22D4" w:rsidP="00055555">
            <w:pPr>
              <w:rPr>
                <w:rFonts w:ascii="Calibri" w:hAnsi="Calibri" w:cs="Calibri"/>
                <w:sz w:val="20"/>
                <w:szCs w:val="20"/>
              </w:rPr>
            </w:pPr>
          </w:p>
          <w:p w14:paraId="6EDFF297" w14:textId="77777777" w:rsidR="009F22D4" w:rsidRPr="00C44443" w:rsidRDefault="009F22D4" w:rsidP="00055555">
            <w:pPr>
              <w:rPr>
                <w:rFonts w:ascii="Calibri" w:hAnsi="Calibri" w:cs="Calibri"/>
                <w:sz w:val="20"/>
                <w:szCs w:val="20"/>
              </w:rPr>
            </w:pPr>
          </w:p>
          <w:p w14:paraId="206A87B0" w14:textId="77777777" w:rsidR="009F22D4" w:rsidRPr="00C44443" w:rsidRDefault="009F22D4" w:rsidP="00055555">
            <w:pPr>
              <w:rPr>
                <w:rFonts w:ascii="Calibri" w:hAnsi="Calibri" w:cs="Calibri"/>
                <w:sz w:val="20"/>
                <w:szCs w:val="20"/>
              </w:rPr>
            </w:pPr>
          </w:p>
          <w:p w14:paraId="31E43617" w14:textId="77777777" w:rsidR="009F22D4" w:rsidRPr="00C44443" w:rsidRDefault="009F22D4" w:rsidP="00055555">
            <w:pPr>
              <w:rPr>
                <w:rFonts w:ascii="Calibri" w:hAnsi="Calibri" w:cs="Calibri"/>
                <w:sz w:val="20"/>
                <w:szCs w:val="20"/>
              </w:rPr>
            </w:pPr>
          </w:p>
          <w:p w14:paraId="1AFBF151" w14:textId="77777777" w:rsidR="009F22D4" w:rsidRPr="00C44443" w:rsidRDefault="009F22D4" w:rsidP="00055555">
            <w:pPr>
              <w:rPr>
                <w:rFonts w:ascii="Calibri" w:hAnsi="Calibri" w:cs="Calibri"/>
                <w:sz w:val="20"/>
                <w:szCs w:val="20"/>
              </w:rPr>
            </w:pPr>
          </w:p>
          <w:p w14:paraId="4E65658D" w14:textId="77777777" w:rsidR="009F22D4" w:rsidRPr="00C44443" w:rsidRDefault="009F22D4" w:rsidP="00055555">
            <w:pPr>
              <w:rPr>
                <w:rFonts w:ascii="Calibri" w:hAnsi="Calibri" w:cs="Calibri"/>
                <w:sz w:val="20"/>
                <w:szCs w:val="20"/>
              </w:rPr>
            </w:pPr>
          </w:p>
          <w:p w14:paraId="22F5A3BF" w14:textId="77777777" w:rsidR="009F22D4" w:rsidRPr="00C44443" w:rsidRDefault="009F22D4" w:rsidP="00055555">
            <w:pPr>
              <w:rPr>
                <w:rFonts w:ascii="Calibri" w:hAnsi="Calibri" w:cs="Calibri"/>
                <w:sz w:val="20"/>
                <w:szCs w:val="20"/>
              </w:rPr>
            </w:pPr>
          </w:p>
          <w:p w14:paraId="4497A1D7" w14:textId="77777777" w:rsidR="009F22D4" w:rsidRPr="00C44443" w:rsidRDefault="009F22D4" w:rsidP="00055555">
            <w:pPr>
              <w:rPr>
                <w:rFonts w:ascii="Calibri" w:hAnsi="Calibri" w:cs="Calibri"/>
                <w:sz w:val="20"/>
                <w:szCs w:val="20"/>
              </w:rPr>
            </w:pPr>
          </w:p>
          <w:p w14:paraId="08288B94" w14:textId="77777777" w:rsidR="009F22D4" w:rsidRPr="00C44443" w:rsidRDefault="009F22D4" w:rsidP="00055555">
            <w:pPr>
              <w:rPr>
                <w:rFonts w:ascii="Calibri" w:hAnsi="Calibri" w:cs="Calibri"/>
                <w:sz w:val="20"/>
                <w:szCs w:val="20"/>
              </w:rPr>
            </w:pPr>
          </w:p>
          <w:p w14:paraId="167F5169" w14:textId="77777777" w:rsidR="009F22D4" w:rsidRPr="00C44443" w:rsidRDefault="009F22D4" w:rsidP="00055555">
            <w:pPr>
              <w:rPr>
                <w:rFonts w:ascii="Calibri" w:hAnsi="Calibri" w:cs="Calibri"/>
                <w:sz w:val="20"/>
                <w:szCs w:val="20"/>
              </w:rPr>
            </w:pPr>
          </w:p>
          <w:p w14:paraId="2D62D5CE" w14:textId="77777777" w:rsidR="009F22D4" w:rsidRPr="00C44443" w:rsidRDefault="009F22D4" w:rsidP="00055555">
            <w:pPr>
              <w:rPr>
                <w:rFonts w:ascii="Calibri" w:hAnsi="Calibri" w:cs="Calibri"/>
                <w:sz w:val="20"/>
                <w:szCs w:val="20"/>
              </w:rPr>
            </w:pPr>
          </w:p>
          <w:p w14:paraId="43B0FD34" w14:textId="77777777" w:rsidR="009F22D4" w:rsidRPr="00C44443" w:rsidRDefault="009F22D4" w:rsidP="00055555">
            <w:pPr>
              <w:rPr>
                <w:rFonts w:ascii="Calibri" w:hAnsi="Calibri" w:cs="Calibri"/>
                <w:sz w:val="20"/>
                <w:szCs w:val="20"/>
              </w:rPr>
            </w:pPr>
          </w:p>
          <w:p w14:paraId="5C66F0C2" w14:textId="77777777" w:rsidR="009F22D4" w:rsidRPr="00C44443" w:rsidRDefault="009F22D4" w:rsidP="00055555">
            <w:pPr>
              <w:rPr>
                <w:rFonts w:ascii="Calibri" w:hAnsi="Calibri" w:cs="Calibri"/>
                <w:sz w:val="20"/>
                <w:szCs w:val="20"/>
              </w:rPr>
            </w:pPr>
          </w:p>
          <w:p w14:paraId="250C2E3B" w14:textId="77777777" w:rsidR="009F22D4" w:rsidRPr="00C44443" w:rsidRDefault="005071DD" w:rsidP="005071DD">
            <w:pPr>
              <w:rPr>
                <w:rFonts w:ascii="Calibri" w:hAnsi="Calibri" w:cs="Calibri"/>
                <w:sz w:val="20"/>
                <w:szCs w:val="20"/>
              </w:rPr>
            </w:pPr>
            <w:r w:rsidRPr="00C44443">
              <w:rPr>
                <w:rFonts w:ascii="Calibri" w:hAnsi="Calibri" w:cs="Calibri"/>
                <w:sz w:val="20"/>
                <w:szCs w:val="20"/>
              </w:rPr>
              <w:t xml:space="preserve">Refer to </w:t>
            </w:r>
            <w:r w:rsidR="009F22D4" w:rsidRPr="00C44443">
              <w:rPr>
                <w:rFonts w:ascii="Calibri" w:hAnsi="Calibri" w:cs="Calibri"/>
                <w:i/>
                <w:sz w:val="20"/>
                <w:szCs w:val="20"/>
              </w:rPr>
              <w:t>Sample Organizational Chart</w:t>
            </w:r>
            <w:r w:rsidR="009F22D4" w:rsidRPr="00C44443">
              <w:rPr>
                <w:rFonts w:ascii="Calibri" w:hAnsi="Calibri" w:cs="Calibri"/>
                <w:sz w:val="20"/>
                <w:szCs w:val="20"/>
              </w:rPr>
              <w:t xml:space="preserve"> handout</w:t>
            </w:r>
          </w:p>
          <w:p w14:paraId="5F566699" w14:textId="77777777" w:rsidR="00616BE8" w:rsidRPr="00C44443" w:rsidRDefault="00616BE8" w:rsidP="005071DD">
            <w:pPr>
              <w:rPr>
                <w:rFonts w:ascii="Calibri" w:hAnsi="Calibri" w:cs="Calibri"/>
                <w:sz w:val="20"/>
                <w:szCs w:val="20"/>
              </w:rPr>
            </w:pPr>
          </w:p>
          <w:p w14:paraId="4FD1B77C" w14:textId="77777777" w:rsidR="00616BE8" w:rsidRPr="00C44443" w:rsidRDefault="00616BE8" w:rsidP="005071DD">
            <w:pPr>
              <w:rPr>
                <w:rFonts w:ascii="Calibri" w:hAnsi="Calibri" w:cs="Calibri"/>
                <w:sz w:val="20"/>
                <w:szCs w:val="20"/>
              </w:rPr>
            </w:pPr>
          </w:p>
          <w:p w14:paraId="3B78E850" w14:textId="77777777" w:rsidR="00616BE8" w:rsidRPr="00C44443" w:rsidRDefault="00616BE8" w:rsidP="005071DD">
            <w:pPr>
              <w:rPr>
                <w:rFonts w:ascii="Calibri" w:hAnsi="Calibri" w:cs="Calibri"/>
                <w:sz w:val="20"/>
                <w:szCs w:val="20"/>
              </w:rPr>
            </w:pPr>
          </w:p>
          <w:p w14:paraId="742F33D7" w14:textId="2703A20B" w:rsidR="00616BE8" w:rsidRPr="00C44443" w:rsidRDefault="00616BE8" w:rsidP="005071DD">
            <w:pPr>
              <w:rPr>
                <w:rFonts w:ascii="Calibri" w:hAnsi="Calibri" w:cs="Calibri"/>
                <w:sz w:val="20"/>
                <w:szCs w:val="20"/>
              </w:rPr>
            </w:pPr>
          </w:p>
        </w:tc>
        <w:tc>
          <w:tcPr>
            <w:tcW w:w="2789" w:type="dxa"/>
            <w:tcMar>
              <w:top w:w="144" w:type="dxa"/>
              <w:left w:w="144" w:type="dxa"/>
              <w:bottom w:w="144" w:type="dxa"/>
              <w:right w:w="144" w:type="dxa"/>
            </w:tcMar>
          </w:tcPr>
          <w:p w14:paraId="65073407" w14:textId="56372139" w:rsidR="33467D73" w:rsidRDefault="33467D73">
            <w:pPr>
              <w:shd w:val="clear" w:color="auto" w:fill="FFFFFF" w:themeFill="background1"/>
              <w:spacing w:after="360"/>
              <w:rPr>
                <w:rFonts w:ascii="Helvetica" w:eastAsia="Helvetica" w:hAnsi="Helvetica" w:cs="Helvetica"/>
                <w:color w:val="333333"/>
                <w:sz w:val="27"/>
                <w:szCs w:val="27"/>
              </w:rPr>
              <w:pPrChange w:id="211" w:author="Hemmerling, Sabrina L" w:date="2024-09-23T20:58:00Z">
                <w:pPr/>
              </w:pPrChange>
            </w:pPr>
            <w:r>
              <w:lastRenderedPageBreak/>
              <w:fldChar w:fldCharType="begin"/>
            </w:r>
            <w:r>
              <w:instrText xml:space="preserve">HYPERLINK "https://healthforceminnesota.org/hccc/files/9-BFS-Competency-6-Surgical-Showdown1.docx" </w:instrText>
            </w:r>
            <w:r>
              <w:fldChar w:fldCharType="separate"/>
            </w:r>
            <w:r w:rsidR="64E8F9B7" w:rsidRPr="385D7AE8">
              <w:rPr>
                <w:rStyle w:val="Hyperlink"/>
                <w:rFonts w:ascii="Helvetica" w:eastAsia="Helvetica" w:hAnsi="Helvetica" w:cs="Helvetica"/>
                <w:sz w:val="27"/>
                <w:szCs w:val="27"/>
              </w:rPr>
              <w:t>BFS Competency 6</w:t>
            </w:r>
            <w:ins w:id="212" w:author="Hemmerling, Sabrina L" w:date="2024-09-23T20:58:00Z">
              <w:r>
                <w:fldChar w:fldCharType="end"/>
              </w:r>
            </w:ins>
            <w:r w:rsidR="64E8F9B7" w:rsidRPr="385D7AE8">
              <w:rPr>
                <w:rFonts w:ascii="Helvetica" w:eastAsia="Helvetica" w:hAnsi="Helvetica" w:cs="Helvetica"/>
                <w:color w:val="333333"/>
                <w:sz w:val="27"/>
                <w:szCs w:val="27"/>
              </w:rPr>
              <w:t>: Surgical Showdown</w:t>
            </w:r>
          </w:p>
          <w:p w14:paraId="0B59CE6C" w14:textId="33FD9492" w:rsidR="33467D73" w:rsidRDefault="33467D73">
            <w:pPr>
              <w:shd w:val="clear" w:color="auto" w:fill="FFFFFF" w:themeFill="background1"/>
              <w:spacing w:after="360"/>
              <w:rPr>
                <w:rFonts w:ascii="Helvetica" w:eastAsia="Helvetica" w:hAnsi="Helvetica" w:cs="Helvetica"/>
                <w:color w:val="333333"/>
                <w:sz w:val="27"/>
                <w:szCs w:val="27"/>
              </w:rPr>
              <w:pPrChange w:id="213" w:author="Hemmerling, Sabrina L" w:date="2024-09-23T20:58:00Z">
                <w:pPr/>
              </w:pPrChange>
            </w:pPr>
            <w:r>
              <w:fldChar w:fldCharType="begin"/>
            </w:r>
            <w:r>
              <w:instrText xml:space="preserve">HYPERLINK "https://healthforceminnesota.org/hccc/files/BFS-Competency-6-Employee-Rights1.docx" </w:instrText>
            </w:r>
            <w:r>
              <w:fldChar w:fldCharType="separate"/>
            </w:r>
            <w:r w:rsidR="64E8F9B7" w:rsidRPr="0E3C8CA7">
              <w:rPr>
                <w:rStyle w:val="Hyperlink"/>
                <w:rFonts w:ascii="Helvetica" w:eastAsia="Helvetica" w:hAnsi="Helvetica" w:cs="Helvetica"/>
                <w:sz w:val="27"/>
                <w:szCs w:val="27"/>
              </w:rPr>
              <w:t>BFS Competency 6</w:t>
            </w:r>
            <w:ins w:id="214" w:author="Hemmerling, Sabrina L" w:date="2024-09-23T20:58:00Z">
              <w:r>
                <w:fldChar w:fldCharType="end"/>
              </w:r>
            </w:ins>
            <w:r w:rsidR="64E8F9B7" w:rsidRPr="0E3C8CA7">
              <w:rPr>
                <w:rFonts w:ascii="Helvetica" w:eastAsia="Helvetica" w:hAnsi="Helvetica" w:cs="Helvetica"/>
                <w:color w:val="333333"/>
                <w:sz w:val="27"/>
                <w:szCs w:val="27"/>
              </w:rPr>
              <w:t>: Employee Rights</w:t>
            </w:r>
          </w:p>
          <w:p w14:paraId="1B50D5C0" w14:textId="67E7038A" w:rsidR="33467D73" w:rsidRDefault="33467D73">
            <w:pPr>
              <w:spacing w:line="278" w:lineRule="auto"/>
              <w:ind w:left="180"/>
              <w:rPr>
                <w:rFonts w:asciiTheme="minorHAnsi" w:eastAsiaTheme="minorEastAsia" w:hAnsiTheme="minorHAnsi" w:cstheme="minorBidi"/>
                <w:color w:val="000000" w:themeColor="text1"/>
              </w:rPr>
            </w:pPr>
          </w:p>
        </w:tc>
      </w:tr>
      <w:tr w:rsidR="00055555" w:rsidRPr="00C44443" w14:paraId="35B83917" w14:textId="77777777" w:rsidTr="089186CD">
        <w:trPr>
          <w:trHeight w:val="300"/>
        </w:trPr>
        <w:tc>
          <w:tcPr>
            <w:tcW w:w="2025" w:type="dxa"/>
            <w:tcMar>
              <w:top w:w="144" w:type="dxa"/>
              <w:left w:w="144" w:type="dxa"/>
              <w:bottom w:w="144" w:type="dxa"/>
              <w:right w:w="144" w:type="dxa"/>
            </w:tcMar>
          </w:tcPr>
          <w:p w14:paraId="4E867724" w14:textId="0F29DC98" w:rsidR="00055555" w:rsidRPr="00C44443" w:rsidRDefault="00055555" w:rsidP="00055555">
            <w:pPr>
              <w:ind w:left="270" w:hanging="270"/>
              <w:rPr>
                <w:rFonts w:ascii="Calibri" w:hAnsi="Calibri" w:cs="Calibri"/>
                <w:sz w:val="20"/>
                <w:szCs w:val="20"/>
              </w:rPr>
            </w:pPr>
            <w:r w:rsidRPr="609C0EA5">
              <w:rPr>
                <w:rFonts w:ascii="Calibri" w:hAnsi="Calibri" w:cs="Calibri"/>
                <w:sz w:val="20"/>
                <w:szCs w:val="20"/>
              </w:rPr>
              <w:lastRenderedPageBreak/>
              <w:t xml:space="preserve">7. Describe the different </w:t>
            </w:r>
            <w:r w:rsidR="77CFFAD7" w:rsidRPr="609C0EA5">
              <w:rPr>
                <w:rFonts w:ascii="Calibri" w:hAnsi="Calibri" w:cs="Calibri"/>
                <w:sz w:val="20"/>
                <w:szCs w:val="20"/>
              </w:rPr>
              <w:t>healthcare</w:t>
            </w:r>
            <w:r w:rsidRPr="609C0EA5">
              <w:rPr>
                <w:rFonts w:ascii="Calibri" w:hAnsi="Calibri" w:cs="Calibri"/>
                <w:sz w:val="20"/>
                <w:szCs w:val="20"/>
              </w:rPr>
              <w:t xml:space="preserve"> delivery systems.</w:t>
            </w:r>
          </w:p>
        </w:tc>
        <w:tc>
          <w:tcPr>
            <w:tcW w:w="2029" w:type="dxa"/>
            <w:tcMar>
              <w:top w:w="144" w:type="dxa"/>
              <w:left w:w="144" w:type="dxa"/>
              <w:bottom w:w="144" w:type="dxa"/>
              <w:right w:w="144" w:type="dxa"/>
            </w:tcMar>
          </w:tcPr>
          <w:p w14:paraId="179570DB" w14:textId="0579E4E1" w:rsidR="00055555" w:rsidRPr="00C44443" w:rsidRDefault="00055555" w:rsidP="004B6A80">
            <w:pPr>
              <w:spacing w:after="120"/>
              <w:ind w:left="358" w:hanging="358"/>
              <w:rPr>
                <w:rFonts w:ascii="Calibri" w:hAnsi="Calibri" w:cs="Calibri"/>
                <w:sz w:val="20"/>
                <w:szCs w:val="20"/>
              </w:rPr>
            </w:pPr>
            <w:r w:rsidRPr="00C44443">
              <w:rPr>
                <w:rFonts w:ascii="Calibri" w:hAnsi="Calibri" w:cs="Calibri"/>
                <w:sz w:val="20"/>
                <w:szCs w:val="20"/>
              </w:rPr>
              <w:t xml:space="preserve">7A. Compare public vs. private delivery of </w:t>
            </w:r>
            <w:r w:rsidRPr="007641BB">
              <w:rPr>
                <w:rFonts w:ascii="Calibri" w:hAnsi="Calibri" w:cs="Calibri"/>
                <w:noProof/>
                <w:sz w:val="20"/>
                <w:szCs w:val="20"/>
              </w:rPr>
              <w:t>healthcare</w:t>
            </w:r>
          </w:p>
          <w:p w14:paraId="5B172DB1" w14:textId="7083FAF5" w:rsidR="00055555" w:rsidRPr="00C44443" w:rsidRDefault="00055555" w:rsidP="004B6A80">
            <w:pPr>
              <w:spacing w:after="120"/>
              <w:ind w:left="358" w:hanging="358"/>
              <w:rPr>
                <w:rFonts w:ascii="Calibri" w:hAnsi="Calibri" w:cs="Calibri"/>
                <w:sz w:val="20"/>
                <w:szCs w:val="20"/>
              </w:rPr>
            </w:pPr>
            <w:r w:rsidRPr="00C44443">
              <w:rPr>
                <w:rFonts w:ascii="Calibri" w:hAnsi="Calibri" w:cs="Calibri"/>
                <w:sz w:val="20"/>
                <w:szCs w:val="20"/>
              </w:rPr>
              <w:t xml:space="preserve">7B. Discuss private vs. government </w:t>
            </w:r>
            <w:r w:rsidRPr="00C44443">
              <w:rPr>
                <w:rFonts w:ascii="Calibri" w:hAnsi="Calibri" w:cs="Calibri"/>
                <w:sz w:val="20"/>
                <w:szCs w:val="20"/>
              </w:rPr>
              <w:lastRenderedPageBreak/>
              <w:t xml:space="preserve">delivery of </w:t>
            </w:r>
            <w:r w:rsidRPr="007641BB">
              <w:rPr>
                <w:rFonts w:ascii="Calibri" w:hAnsi="Calibri" w:cs="Calibri"/>
                <w:noProof/>
                <w:sz w:val="20"/>
                <w:szCs w:val="20"/>
              </w:rPr>
              <w:t>healthcare</w:t>
            </w:r>
          </w:p>
          <w:p w14:paraId="2340B89E" w14:textId="77777777" w:rsidR="00055555" w:rsidRPr="00C44443" w:rsidRDefault="00055555" w:rsidP="004B6A80">
            <w:pPr>
              <w:spacing w:after="120"/>
              <w:ind w:left="448" w:hanging="448"/>
              <w:rPr>
                <w:rFonts w:ascii="Calibri" w:hAnsi="Calibri" w:cs="Calibri"/>
                <w:sz w:val="20"/>
                <w:szCs w:val="20"/>
              </w:rPr>
            </w:pPr>
            <w:r w:rsidRPr="00C44443">
              <w:rPr>
                <w:rFonts w:ascii="Calibri" w:hAnsi="Calibri" w:cs="Calibri"/>
                <w:sz w:val="20"/>
                <w:szCs w:val="20"/>
              </w:rPr>
              <w:t>7C. Explain non-profit delivery system</w:t>
            </w:r>
          </w:p>
          <w:p w14:paraId="591CACC9" w14:textId="77777777" w:rsidR="004B6A80" w:rsidRPr="00C44443" w:rsidRDefault="004B6A80" w:rsidP="004B6A80">
            <w:pPr>
              <w:spacing w:after="120"/>
              <w:ind w:left="448" w:hanging="448"/>
              <w:rPr>
                <w:rFonts w:ascii="Calibri" w:hAnsi="Calibri" w:cs="Calibri"/>
                <w:sz w:val="20"/>
                <w:szCs w:val="20"/>
              </w:rPr>
            </w:pPr>
          </w:p>
          <w:p w14:paraId="54BF2390" w14:textId="77777777" w:rsidR="004B6A80" w:rsidRPr="00C44443" w:rsidRDefault="004B6A80" w:rsidP="004B6A80">
            <w:pPr>
              <w:spacing w:after="120"/>
              <w:ind w:left="448" w:hanging="448"/>
              <w:rPr>
                <w:rFonts w:ascii="Calibri" w:hAnsi="Calibri" w:cs="Calibri"/>
                <w:sz w:val="20"/>
                <w:szCs w:val="20"/>
              </w:rPr>
            </w:pPr>
          </w:p>
          <w:p w14:paraId="04F74CA9" w14:textId="77777777" w:rsidR="002452B3" w:rsidRPr="00C44443" w:rsidRDefault="002452B3" w:rsidP="002452B3">
            <w:pPr>
              <w:ind w:left="448" w:hanging="448"/>
              <w:rPr>
                <w:rFonts w:ascii="Calibri" w:hAnsi="Calibri" w:cs="Calibri"/>
                <w:sz w:val="20"/>
                <w:szCs w:val="20"/>
              </w:rPr>
            </w:pPr>
            <w:r w:rsidRPr="00C44443">
              <w:rPr>
                <w:rFonts w:ascii="Calibri" w:hAnsi="Calibri" w:cs="Calibri"/>
                <w:sz w:val="20"/>
                <w:szCs w:val="20"/>
              </w:rPr>
              <w:t>7D. Explain different insurance and common methods of payment</w:t>
            </w:r>
          </w:p>
        </w:tc>
        <w:tc>
          <w:tcPr>
            <w:tcW w:w="3465" w:type="dxa"/>
            <w:tcMar>
              <w:top w:w="144" w:type="dxa"/>
              <w:left w:w="144" w:type="dxa"/>
              <w:bottom w:w="144" w:type="dxa"/>
              <w:right w:w="144" w:type="dxa"/>
            </w:tcMar>
          </w:tcPr>
          <w:p w14:paraId="1E4498E8" w14:textId="469E5145" w:rsidR="00055555" w:rsidRPr="00C44443" w:rsidRDefault="00F66C91" w:rsidP="00055555">
            <w:pPr>
              <w:rPr>
                <w:rFonts w:ascii="Calibri" w:hAnsi="Calibri" w:cs="Calibri"/>
                <w:sz w:val="20"/>
                <w:szCs w:val="20"/>
              </w:rPr>
            </w:pPr>
            <w:r w:rsidRPr="00C44443">
              <w:rPr>
                <w:rFonts w:ascii="Calibri" w:hAnsi="Calibri" w:cs="Calibri"/>
                <w:sz w:val="20"/>
                <w:szCs w:val="20"/>
              </w:rPr>
              <w:lastRenderedPageBreak/>
              <w:t>7A. Comparison</w:t>
            </w:r>
          </w:p>
          <w:p w14:paraId="48AAC7E2" w14:textId="77777777" w:rsidR="00F66C91" w:rsidRPr="00C44443" w:rsidRDefault="00F66C91" w:rsidP="004D5CBD">
            <w:pPr>
              <w:numPr>
                <w:ilvl w:val="0"/>
                <w:numId w:val="42"/>
              </w:numPr>
              <w:rPr>
                <w:rFonts w:ascii="Calibri" w:hAnsi="Calibri" w:cs="Calibri"/>
                <w:sz w:val="20"/>
                <w:szCs w:val="20"/>
              </w:rPr>
            </w:pPr>
            <w:r w:rsidRPr="00C44443">
              <w:rPr>
                <w:rFonts w:ascii="Calibri" w:hAnsi="Calibri" w:cs="Calibri"/>
                <w:sz w:val="20"/>
                <w:szCs w:val="20"/>
              </w:rPr>
              <w:t>Public</w:t>
            </w:r>
          </w:p>
          <w:p w14:paraId="5AC30D81" w14:textId="77777777" w:rsidR="00F66C91" w:rsidRPr="00C44443" w:rsidRDefault="00F66C91" w:rsidP="004D5CBD">
            <w:pPr>
              <w:numPr>
                <w:ilvl w:val="0"/>
                <w:numId w:val="42"/>
              </w:numPr>
              <w:spacing w:after="120"/>
              <w:rPr>
                <w:rFonts w:ascii="Calibri" w:hAnsi="Calibri" w:cs="Calibri"/>
                <w:sz w:val="20"/>
                <w:szCs w:val="20"/>
              </w:rPr>
            </w:pPr>
            <w:r w:rsidRPr="00C44443">
              <w:rPr>
                <w:rFonts w:ascii="Calibri" w:hAnsi="Calibri" w:cs="Calibri"/>
                <w:sz w:val="20"/>
                <w:szCs w:val="20"/>
              </w:rPr>
              <w:t>Private</w:t>
            </w:r>
          </w:p>
          <w:p w14:paraId="080C40C0" w14:textId="77777777" w:rsidR="004B6A80" w:rsidRPr="00C44443" w:rsidRDefault="004B6A80" w:rsidP="004B6A80">
            <w:pPr>
              <w:ind w:left="360"/>
              <w:rPr>
                <w:rFonts w:ascii="Calibri" w:hAnsi="Calibri" w:cs="Calibri"/>
                <w:sz w:val="20"/>
                <w:szCs w:val="20"/>
              </w:rPr>
            </w:pPr>
          </w:p>
          <w:p w14:paraId="07E9F6FE" w14:textId="42A08BA0" w:rsidR="00F66C91" w:rsidRPr="00C44443" w:rsidRDefault="00F66C91" w:rsidP="00F66C91">
            <w:pPr>
              <w:rPr>
                <w:rFonts w:ascii="Calibri" w:hAnsi="Calibri" w:cs="Calibri"/>
                <w:sz w:val="20"/>
                <w:szCs w:val="20"/>
              </w:rPr>
            </w:pPr>
            <w:r w:rsidRPr="00C44443">
              <w:rPr>
                <w:rFonts w:ascii="Calibri" w:hAnsi="Calibri" w:cs="Calibri"/>
                <w:sz w:val="20"/>
                <w:szCs w:val="20"/>
              </w:rPr>
              <w:t>7B. Delivery of care</w:t>
            </w:r>
          </w:p>
          <w:p w14:paraId="35B51BAE" w14:textId="77777777" w:rsidR="00F66C91" w:rsidRPr="00C44443" w:rsidRDefault="00F66C91" w:rsidP="004D5CBD">
            <w:pPr>
              <w:numPr>
                <w:ilvl w:val="0"/>
                <w:numId w:val="43"/>
              </w:numPr>
              <w:rPr>
                <w:rFonts w:ascii="Calibri" w:hAnsi="Calibri" w:cs="Calibri"/>
                <w:sz w:val="20"/>
                <w:szCs w:val="20"/>
              </w:rPr>
            </w:pPr>
            <w:r w:rsidRPr="00C44443">
              <w:rPr>
                <w:rFonts w:ascii="Calibri" w:hAnsi="Calibri" w:cs="Calibri"/>
                <w:sz w:val="20"/>
                <w:szCs w:val="20"/>
              </w:rPr>
              <w:t>Private</w:t>
            </w:r>
          </w:p>
          <w:p w14:paraId="7FF3BEE5" w14:textId="77777777" w:rsidR="00F66C91" w:rsidRPr="00C44443" w:rsidRDefault="00F66C91" w:rsidP="004D5CBD">
            <w:pPr>
              <w:numPr>
                <w:ilvl w:val="0"/>
                <w:numId w:val="43"/>
              </w:numPr>
              <w:spacing w:after="120"/>
              <w:rPr>
                <w:rFonts w:ascii="Calibri" w:hAnsi="Calibri" w:cs="Calibri"/>
                <w:sz w:val="20"/>
                <w:szCs w:val="20"/>
              </w:rPr>
            </w:pPr>
            <w:r w:rsidRPr="00C44443">
              <w:rPr>
                <w:rFonts w:ascii="Calibri" w:hAnsi="Calibri" w:cs="Calibri"/>
                <w:sz w:val="20"/>
                <w:szCs w:val="20"/>
              </w:rPr>
              <w:t>Government</w:t>
            </w:r>
          </w:p>
          <w:p w14:paraId="3C1D8D36" w14:textId="77777777" w:rsidR="004B6A80" w:rsidRPr="00C44443" w:rsidRDefault="004B6A80" w:rsidP="004B6A80">
            <w:pPr>
              <w:ind w:left="360"/>
              <w:rPr>
                <w:rFonts w:ascii="Calibri" w:hAnsi="Calibri" w:cs="Calibri"/>
                <w:sz w:val="20"/>
                <w:szCs w:val="20"/>
              </w:rPr>
            </w:pPr>
          </w:p>
          <w:p w14:paraId="44EF4B7B" w14:textId="76521E6F" w:rsidR="00F66C91" w:rsidRPr="00C44443" w:rsidRDefault="5C7CAEFE" w:rsidP="004B6A80">
            <w:pPr>
              <w:rPr>
                <w:rFonts w:ascii="Calibri" w:hAnsi="Calibri" w:cs="Calibri"/>
                <w:sz w:val="20"/>
                <w:szCs w:val="20"/>
              </w:rPr>
            </w:pPr>
            <w:r w:rsidRPr="089186CD">
              <w:rPr>
                <w:rFonts w:ascii="Calibri" w:hAnsi="Calibri" w:cs="Calibri"/>
                <w:sz w:val="20"/>
                <w:szCs w:val="20"/>
              </w:rPr>
              <w:t xml:space="preserve">7C. </w:t>
            </w:r>
            <w:r w:rsidRPr="089186CD">
              <w:rPr>
                <w:rFonts w:ascii="Calibri" w:hAnsi="Calibri" w:cs="Calibri"/>
                <w:noProof/>
                <w:sz w:val="20"/>
                <w:szCs w:val="20"/>
              </w:rPr>
              <w:t>Non</w:t>
            </w:r>
            <w:ins w:id="215" w:author="Andersen Sibley, Diane M" w:date="2025-05-22T19:57:00Z">
              <w:r w:rsidR="2B5F89CF" w:rsidRPr="089186CD">
                <w:rPr>
                  <w:rFonts w:ascii="Calibri" w:hAnsi="Calibri" w:cs="Calibri"/>
                  <w:noProof/>
                  <w:sz w:val="20"/>
                  <w:szCs w:val="20"/>
                </w:rPr>
                <w:t>-</w:t>
              </w:r>
            </w:ins>
            <w:r w:rsidRPr="089186CD">
              <w:rPr>
                <w:rFonts w:ascii="Calibri" w:hAnsi="Calibri" w:cs="Calibri"/>
                <w:noProof/>
                <w:sz w:val="20"/>
                <w:szCs w:val="20"/>
              </w:rPr>
              <w:t>profit</w:t>
            </w:r>
            <w:r w:rsidRPr="089186CD">
              <w:rPr>
                <w:rFonts w:ascii="Calibri" w:hAnsi="Calibri" w:cs="Calibri"/>
                <w:sz w:val="20"/>
                <w:szCs w:val="20"/>
              </w:rPr>
              <w:t xml:space="preserve"> </w:t>
            </w:r>
            <w:ins w:id="216" w:author="Andersen Sibley, Diane M" w:date="2025-05-22T19:56:00Z">
              <w:r w:rsidR="173FC7E2" w:rsidRPr="089186CD">
                <w:rPr>
                  <w:rFonts w:ascii="Calibri" w:hAnsi="Calibri" w:cs="Calibri"/>
                  <w:sz w:val="20"/>
                  <w:szCs w:val="20"/>
                </w:rPr>
                <w:t>versus for profit</w:t>
              </w:r>
            </w:ins>
          </w:p>
          <w:p w14:paraId="2B2F83ED" w14:textId="4DBC4165" w:rsidR="00F66C91" w:rsidRPr="00C44443" w:rsidRDefault="007641BB" w:rsidP="004D5CBD">
            <w:pPr>
              <w:numPr>
                <w:ilvl w:val="0"/>
                <w:numId w:val="44"/>
              </w:numPr>
              <w:spacing w:after="120"/>
              <w:rPr>
                <w:rFonts w:ascii="Calibri" w:hAnsi="Calibri" w:cs="Calibri"/>
                <w:sz w:val="20"/>
                <w:szCs w:val="20"/>
              </w:rPr>
            </w:pPr>
            <w:r>
              <w:rPr>
                <w:rFonts w:ascii="Calibri" w:hAnsi="Calibri" w:cs="Calibri"/>
                <w:noProof/>
                <w:sz w:val="20"/>
                <w:szCs w:val="20"/>
              </w:rPr>
              <w:t>An o</w:t>
            </w:r>
            <w:r w:rsidR="00F66C91" w:rsidRPr="007641BB">
              <w:rPr>
                <w:rFonts w:ascii="Calibri" w:hAnsi="Calibri" w:cs="Calibri"/>
                <w:noProof/>
                <w:sz w:val="20"/>
                <w:szCs w:val="20"/>
              </w:rPr>
              <w:t>rganization</w:t>
            </w:r>
            <w:r w:rsidR="00F66C91" w:rsidRPr="00C44443">
              <w:rPr>
                <w:rFonts w:ascii="Calibri" w:hAnsi="Calibri" w:cs="Calibri"/>
                <w:sz w:val="20"/>
                <w:szCs w:val="20"/>
              </w:rPr>
              <w:t xml:space="preserve"> that does not make a profit. If it makes money, it reinvests in the organization. </w:t>
            </w:r>
          </w:p>
          <w:p w14:paraId="58E4F78F" w14:textId="24193E83" w:rsidR="002452B3" w:rsidRPr="00C44443" w:rsidRDefault="002452B3" w:rsidP="002452B3">
            <w:pPr>
              <w:rPr>
                <w:rFonts w:ascii="Calibri" w:hAnsi="Calibri" w:cs="Calibri"/>
                <w:sz w:val="20"/>
                <w:szCs w:val="20"/>
              </w:rPr>
            </w:pPr>
            <w:r w:rsidRPr="00C44443">
              <w:rPr>
                <w:rFonts w:ascii="Calibri" w:hAnsi="Calibri" w:cs="Calibri"/>
                <w:sz w:val="20"/>
                <w:szCs w:val="20"/>
              </w:rPr>
              <w:t>7D. Insurances</w:t>
            </w:r>
          </w:p>
          <w:p w14:paraId="62FA0855" w14:textId="2129B997" w:rsidR="002452B3" w:rsidRPr="00C44443" w:rsidRDefault="2198128B" w:rsidP="002452B3">
            <w:pPr>
              <w:pStyle w:val="BodyText"/>
              <w:ind w:left="870" w:hanging="180"/>
              <w:rPr>
                <w:rFonts w:ascii="Calibri" w:hAnsi="Calibri" w:cs="Calibri"/>
                <w:sz w:val="20"/>
                <w:szCs w:val="20"/>
              </w:rPr>
            </w:pPr>
            <w:r w:rsidRPr="089186CD">
              <w:rPr>
                <w:rFonts w:ascii="Calibri" w:hAnsi="Calibri" w:cs="Calibri"/>
                <w:sz w:val="20"/>
                <w:szCs w:val="20"/>
              </w:rPr>
              <w:t>a.</w:t>
            </w:r>
            <w:r w:rsidR="56C4FCCC" w:rsidRPr="089186CD">
              <w:rPr>
                <w:rFonts w:ascii="Calibri" w:hAnsi="Calibri" w:cs="Calibri"/>
                <w:sz w:val="20"/>
                <w:szCs w:val="20"/>
              </w:rPr>
              <w:t xml:space="preserve"> Private </w:t>
            </w:r>
            <w:r w:rsidRPr="089186CD">
              <w:rPr>
                <w:rFonts w:ascii="Calibri" w:hAnsi="Calibri" w:cs="Calibri"/>
                <w:sz w:val="20"/>
                <w:szCs w:val="20"/>
              </w:rPr>
              <w:t xml:space="preserve">health insurance (such </w:t>
            </w:r>
            <w:r w:rsidRPr="089186CD">
              <w:rPr>
                <w:rFonts w:ascii="Calibri" w:hAnsi="Calibri" w:cs="Calibri"/>
                <w:noProof/>
                <w:sz w:val="20"/>
                <w:szCs w:val="20"/>
              </w:rPr>
              <w:t>as</w:t>
            </w:r>
            <w:r w:rsidRPr="089186CD">
              <w:rPr>
                <w:rFonts w:ascii="Calibri" w:hAnsi="Calibri" w:cs="Calibri"/>
                <w:sz w:val="20"/>
                <w:szCs w:val="20"/>
              </w:rPr>
              <w:t xml:space="preserve"> Blue Cross, Affordable Care Act - ACA)</w:t>
            </w:r>
          </w:p>
          <w:p w14:paraId="2D1E877C" w14:textId="285B4E6D" w:rsidR="002452B3" w:rsidRPr="00C44443" w:rsidRDefault="2198128B" w:rsidP="002452B3">
            <w:pPr>
              <w:pStyle w:val="BodyText"/>
              <w:ind w:left="870" w:hanging="180"/>
              <w:rPr>
                <w:rFonts w:ascii="Calibri" w:hAnsi="Calibri" w:cs="Calibri"/>
                <w:sz w:val="20"/>
                <w:szCs w:val="20"/>
              </w:rPr>
            </w:pPr>
            <w:r w:rsidRPr="089186CD">
              <w:rPr>
                <w:rFonts w:ascii="Calibri" w:hAnsi="Calibri" w:cs="Calibri"/>
                <w:sz w:val="20"/>
                <w:szCs w:val="20"/>
              </w:rPr>
              <w:t>b.</w:t>
            </w:r>
            <w:r w:rsidR="62F16677" w:rsidRPr="089186CD">
              <w:rPr>
                <w:rFonts w:ascii="Calibri" w:hAnsi="Calibri" w:cs="Calibri"/>
                <w:sz w:val="20"/>
                <w:szCs w:val="20"/>
              </w:rPr>
              <w:t xml:space="preserve"> </w:t>
            </w:r>
            <w:r w:rsidRPr="089186CD">
              <w:rPr>
                <w:rFonts w:ascii="Calibri" w:hAnsi="Calibri" w:cs="Calibri"/>
                <w:sz w:val="20"/>
                <w:szCs w:val="20"/>
              </w:rPr>
              <w:t xml:space="preserve">Managed care (such </w:t>
            </w:r>
            <w:r w:rsidRPr="089186CD">
              <w:rPr>
                <w:rFonts w:ascii="Calibri" w:hAnsi="Calibri" w:cs="Calibri"/>
                <w:noProof/>
                <w:sz w:val="20"/>
                <w:szCs w:val="20"/>
              </w:rPr>
              <w:t>as</w:t>
            </w:r>
            <w:r w:rsidRPr="089186CD">
              <w:rPr>
                <w:rFonts w:ascii="Calibri" w:hAnsi="Calibri" w:cs="Calibri"/>
                <w:sz w:val="20"/>
                <w:szCs w:val="20"/>
              </w:rPr>
              <w:t xml:space="preserve"> HMOs, PPOs, medical home)</w:t>
            </w:r>
          </w:p>
          <w:p w14:paraId="4FCA488D" w14:textId="7367D4F2" w:rsidR="002452B3" w:rsidRPr="00C44443" w:rsidRDefault="002452B3" w:rsidP="004B6A80">
            <w:pPr>
              <w:ind w:left="867" w:hanging="177"/>
              <w:rPr>
                <w:rFonts w:ascii="Calibri" w:hAnsi="Calibri" w:cs="Calibri"/>
                <w:sz w:val="20"/>
                <w:szCs w:val="20"/>
              </w:rPr>
            </w:pPr>
            <w:r w:rsidRPr="00C44443">
              <w:rPr>
                <w:rFonts w:ascii="Calibri" w:hAnsi="Calibri" w:cs="Calibri"/>
                <w:sz w:val="20"/>
                <w:szCs w:val="20"/>
              </w:rPr>
              <w:t>c. Government programs (Medicare, Medicaid, Tricare, and Workers’ Compensation)</w:t>
            </w:r>
          </w:p>
        </w:tc>
        <w:tc>
          <w:tcPr>
            <w:tcW w:w="2652" w:type="dxa"/>
            <w:tcMar>
              <w:top w:w="144" w:type="dxa"/>
              <w:left w:w="144" w:type="dxa"/>
              <w:bottom w:w="144" w:type="dxa"/>
              <w:right w:w="144" w:type="dxa"/>
            </w:tcMar>
          </w:tcPr>
          <w:p w14:paraId="1E4E1CEC" w14:textId="77777777" w:rsidR="00055555" w:rsidRPr="00C44443" w:rsidRDefault="00055555" w:rsidP="00055555">
            <w:pPr>
              <w:rPr>
                <w:rFonts w:ascii="Calibri" w:hAnsi="Calibri" w:cs="Calibri"/>
                <w:sz w:val="20"/>
                <w:szCs w:val="20"/>
              </w:rPr>
            </w:pPr>
          </w:p>
        </w:tc>
        <w:tc>
          <w:tcPr>
            <w:tcW w:w="2789" w:type="dxa"/>
            <w:tcMar>
              <w:top w:w="144" w:type="dxa"/>
              <w:left w:w="144" w:type="dxa"/>
              <w:bottom w:w="144" w:type="dxa"/>
              <w:right w:w="144" w:type="dxa"/>
            </w:tcMar>
          </w:tcPr>
          <w:p w14:paraId="38556C72" w14:textId="290BFCEE" w:rsidR="33467D73" w:rsidRDefault="33467D73">
            <w:pPr>
              <w:shd w:val="clear" w:color="auto" w:fill="FFFFFF" w:themeFill="background1"/>
              <w:spacing w:after="360"/>
              <w:rPr>
                <w:ins w:id="217" w:author="Hemmerling, Sabrina L" w:date="2024-09-23T20:59:00Z" w16du:dateUtc="2024-09-23T20:59:09Z"/>
                <w:rFonts w:ascii="Helvetica" w:eastAsia="Helvetica" w:hAnsi="Helvetica" w:cs="Helvetica"/>
                <w:color w:val="333333"/>
                <w:sz w:val="27"/>
                <w:szCs w:val="27"/>
              </w:rPr>
              <w:pPrChange w:id="218" w:author="Hemmerling, Sabrina L" w:date="2024-09-23T20:59:00Z">
                <w:pPr/>
              </w:pPrChange>
            </w:pPr>
            <w:ins w:id="219" w:author="Hemmerling, Sabrina L" w:date="2024-09-23T20:59:00Z">
              <w:r>
                <w:fldChar w:fldCharType="begin"/>
              </w:r>
              <w:r>
                <w:instrText xml:space="preserve">HYPERLINK "https://healthforceminnesota.org/hccc/files/BFS-Competency-7-Comparing-Healthcare-Delivery-Systems-of-Other-Nations1.docx" </w:instrText>
              </w:r>
              <w:r>
                <w:fldChar w:fldCharType="separate"/>
              </w:r>
              <w:r w:rsidR="0E9D70FA" w:rsidRPr="385D7AE8">
                <w:rPr>
                  <w:rStyle w:val="Hyperlink"/>
                  <w:rFonts w:ascii="Helvetica" w:eastAsia="Helvetica" w:hAnsi="Helvetica" w:cs="Helvetica"/>
                  <w:sz w:val="27"/>
                  <w:szCs w:val="27"/>
                </w:rPr>
                <w:t>BFS Competency 7</w:t>
              </w:r>
              <w:r>
                <w:fldChar w:fldCharType="end"/>
              </w:r>
              <w:r w:rsidR="0E9D70FA" w:rsidRPr="385D7AE8">
                <w:rPr>
                  <w:rFonts w:ascii="Helvetica" w:eastAsia="Helvetica" w:hAnsi="Helvetica" w:cs="Helvetica"/>
                  <w:color w:val="333333"/>
                  <w:sz w:val="27"/>
                  <w:szCs w:val="27"/>
                </w:rPr>
                <w:t>: Comparing Healthcare Delivery Systems</w:t>
              </w:r>
            </w:ins>
          </w:p>
          <w:p w14:paraId="052A559F" w14:textId="261C98C1" w:rsidR="33467D73" w:rsidRDefault="33467D73">
            <w:pPr>
              <w:shd w:val="clear" w:color="auto" w:fill="FFFFFF" w:themeFill="background1"/>
              <w:spacing w:after="360"/>
              <w:rPr>
                <w:ins w:id="220" w:author="Hemmerling, Sabrina L" w:date="2024-09-23T20:59:00Z" w16du:dateUtc="2024-09-23T20:59:09Z"/>
                <w:rFonts w:ascii="Helvetica" w:eastAsia="Helvetica" w:hAnsi="Helvetica" w:cs="Helvetica"/>
                <w:color w:val="333333"/>
                <w:sz w:val="27"/>
                <w:szCs w:val="27"/>
              </w:rPr>
              <w:pPrChange w:id="221" w:author="Hemmerling, Sabrina L" w:date="2024-09-23T20:59:00Z">
                <w:pPr/>
              </w:pPrChange>
            </w:pPr>
            <w:ins w:id="222" w:author="Hemmerling, Sabrina L" w:date="2024-09-23T20:59:00Z">
              <w:r>
                <w:lastRenderedPageBreak/>
                <w:fldChar w:fldCharType="begin"/>
              </w:r>
              <w:r>
                <w:instrText xml:space="preserve">HYPERLINK "https://healthforceminnesota.org/hccc/files/11-BFS-Competency-7-Our-Healthcare-System2-1.docx" </w:instrText>
              </w:r>
              <w:r>
                <w:fldChar w:fldCharType="separate"/>
              </w:r>
              <w:r w:rsidR="0E9D70FA" w:rsidRPr="385D7AE8">
                <w:rPr>
                  <w:rStyle w:val="Hyperlink"/>
                  <w:rFonts w:ascii="Helvetica" w:eastAsia="Helvetica" w:hAnsi="Helvetica" w:cs="Helvetica"/>
                  <w:sz w:val="27"/>
                  <w:szCs w:val="27"/>
                </w:rPr>
                <w:t>BFS Competency 7</w:t>
              </w:r>
              <w:r>
                <w:fldChar w:fldCharType="end"/>
              </w:r>
              <w:r w:rsidR="0E9D70FA" w:rsidRPr="385D7AE8">
                <w:rPr>
                  <w:rFonts w:ascii="Helvetica" w:eastAsia="Helvetica" w:hAnsi="Helvetica" w:cs="Helvetica"/>
                  <w:color w:val="333333"/>
                  <w:sz w:val="27"/>
                  <w:szCs w:val="27"/>
                </w:rPr>
                <w:t>: Our Healthcare System</w:t>
              </w:r>
            </w:ins>
          </w:p>
          <w:p w14:paraId="77EDEB45" w14:textId="177FC4CA" w:rsidR="33467D73" w:rsidRDefault="33467D73" w:rsidP="33467D73">
            <w:pPr>
              <w:rPr>
                <w:rFonts w:ascii="Calibri" w:hAnsi="Calibri" w:cs="Calibri"/>
                <w:sz w:val="20"/>
                <w:szCs w:val="20"/>
              </w:rPr>
            </w:pPr>
          </w:p>
        </w:tc>
      </w:tr>
      <w:tr w:rsidR="00055555" w:rsidRPr="00C44443" w14:paraId="759A42E2" w14:textId="77777777" w:rsidTr="089186CD">
        <w:trPr>
          <w:trHeight w:val="300"/>
        </w:trPr>
        <w:tc>
          <w:tcPr>
            <w:tcW w:w="2025" w:type="dxa"/>
            <w:tcMar>
              <w:top w:w="144" w:type="dxa"/>
              <w:left w:w="144" w:type="dxa"/>
              <w:bottom w:w="144" w:type="dxa"/>
              <w:right w:w="144" w:type="dxa"/>
            </w:tcMar>
          </w:tcPr>
          <w:p w14:paraId="7772F966" w14:textId="7E0FE73C" w:rsidR="00055555" w:rsidRPr="00C44443" w:rsidRDefault="00055555" w:rsidP="00055555">
            <w:pPr>
              <w:ind w:left="270" w:hanging="270"/>
              <w:rPr>
                <w:rFonts w:ascii="Calibri" w:hAnsi="Calibri" w:cs="Calibri"/>
                <w:sz w:val="20"/>
                <w:szCs w:val="20"/>
              </w:rPr>
            </w:pPr>
            <w:r w:rsidRPr="00C44443">
              <w:rPr>
                <w:rFonts w:ascii="Calibri" w:hAnsi="Calibri" w:cs="Calibri"/>
                <w:sz w:val="20"/>
                <w:szCs w:val="20"/>
              </w:rPr>
              <w:lastRenderedPageBreak/>
              <w:t xml:space="preserve">8. Using a </w:t>
            </w:r>
            <w:r w:rsidRPr="00A7553A">
              <w:rPr>
                <w:rFonts w:ascii="Calibri" w:hAnsi="Calibri" w:cs="Calibri"/>
                <w:noProof/>
                <w:sz w:val="20"/>
                <w:szCs w:val="20"/>
              </w:rPr>
              <w:t>problem</w:t>
            </w:r>
            <w:r w:rsidR="00A7553A">
              <w:rPr>
                <w:rFonts w:ascii="Calibri" w:hAnsi="Calibri" w:cs="Calibri"/>
                <w:noProof/>
                <w:sz w:val="20"/>
                <w:szCs w:val="20"/>
              </w:rPr>
              <w:t>-</w:t>
            </w:r>
            <w:r w:rsidRPr="00A7553A">
              <w:rPr>
                <w:rFonts w:ascii="Calibri" w:hAnsi="Calibri" w:cs="Calibri"/>
                <w:noProof/>
                <w:sz w:val="20"/>
                <w:szCs w:val="20"/>
              </w:rPr>
              <w:t>solving</w:t>
            </w:r>
            <w:r w:rsidRPr="00C44443">
              <w:rPr>
                <w:rFonts w:ascii="Calibri" w:hAnsi="Calibri" w:cs="Calibri"/>
                <w:sz w:val="20"/>
                <w:szCs w:val="20"/>
              </w:rPr>
              <w:t xml:space="preserve"> process applied to healthcare situations; describe behaviors for success in healthcare.  </w:t>
            </w:r>
          </w:p>
        </w:tc>
        <w:tc>
          <w:tcPr>
            <w:tcW w:w="2029" w:type="dxa"/>
            <w:tcMar>
              <w:top w:w="144" w:type="dxa"/>
              <w:left w:w="144" w:type="dxa"/>
              <w:bottom w:w="144" w:type="dxa"/>
              <w:right w:w="144" w:type="dxa"/>
            </w:tcMar>
          </w:tcPr>
          <w:p w14:paraId="01967C3C" w14:textId="629AF45F" w:rsidR="00055555" w:rsidRPr="00C44443" w:rsidRDefault="00055555" w:rsidP="004B6A80">
            <w:pPr>
              <w:ind w:left="227" w:hanging="227"/>
              <w:rPr>
                <w:rFonts w:ascii="Calibri" w:hAnsi="Calibri" w:cs="Calibri"/>
                <w:sz w:val="20"/>
                <w:szCs w:val="20"/>
              </w:rPr>
            </w:pPr>
            <w:r w:rsidRPr="609C0EA5">
              <w:rPr>
                <w:rFonts w:ascii="Calibri" w:hAnsi="Calibri" w:cs="Calibri"/>
                <w:sz w:val="20"/>
                <w:szCs w:val="20"/>
              </w:rPr>
              <w:t xml:space="preserve">8A. </w:t>
            </w:r>
            <w:r w:rsidR="2D913C7A" w:rsidRPr="609C0EA5">
              <w:rPr>
                <w:rFonts w:ascii="Calibri" w:hAnsi="Calibri" w:cs="Calibri"/>
                <w:sz w:val="20"/>
                <w:szCs w:val="20"/>
              </w:rPr>
              <w:t>Discuss the</w:t>
            </w:r>
            <w:r w:rsidR="56F66080" w:rsidRPr="609C0EA5">
              <w:rPr>
                <w:rFonts w:ascii="Calibri" w:hAnsi="Calibri" w:cs="Calibri"/>
                <w:sz w:val="20"/>
                <w:szCs w:val="20"/>
              </w:rPr>
              <w:t xml:space="preserve"> </w:t>
            </w:r>
            <w:r w:rsidRPr="609C0EA5">
              <w:rPr>
                <w:rFonts w:ascii="Calibri" w:hAnsi="Calibri" w:cs="Calibri"/>
                <w:sz w:val="20"/>
                <w:szCs w:val="20"/>
              </w:rPr>
              <w:t>problem–solving</w:t>
            </w:r>
            <w:r w:rsidR="56F66080" w:rsidRPr="609C0EA5">
              <w:rPr>
                <w:rFonts w:ascii="Calibri" w:hAnsi="Calibri" w:cs="Calibri"/>
                <w:sz w:val="20"/>
                <w:szCs w:val="20"/>
              </w:rPr>
              <w:t xml:space="preserve"> </w:t>
            </w:r>
            <w:r w:rsidRPr="609C0EA5">
              <w:rPr>
                <w:rFonts w:ascii="Calibri" w:hAnsi="Calibri" w:cs="Calibri"/>
                <w:sz w:val="20"/>
                <w:szCs w:val="20"/>
              </w:rPr>
              <w:t xml:space="preserve">process as applied to behaviors for success in healthcare settings utilizing </w:t>
            </w:r>
            <w:r w:rsidR="680CBD0F" w:rsidRPr="609C0EA5">
              <w:rPr>
                <w:rFonts w:ascii="Calibri" w:hAnsi="Calibri" w:cs="Calibri"/>
                <w:sz w:val="20"/>
                <w:szCs w:val="20"/>
              </w:rPr>
              <w:t xml:space="preserve"> a</w:t>
            </w:r>
            <w:del w:id="223" w:author="Hemmerling, Sabrina L" w:date="2024-07-30T14:18:00Z">
              <w:r w:rsidRPr="609C0EA5" w:rsidDel="00055555">
                <w:rPr>
                  <w:rFonts w:ascii="Calibri" w:hAnsi="Calibri" w:cs="Calibri"/>
                  <w:sz w:val="20"/>
                  <w:szCs w:val="20"/>
                </w:rPr>
                <w:delText xml:space="preserve"> </w:delText>
              </w:r>
            </w:del>
            <w:r w:rsidRPr="609C0EA5">
              <w:rPr>
                <w:rFonts w:ascii="Calibri" w:hAnsi="Calibri" w:cs="Calibri"/>
                <w:noProof/>
                <w:sz w:val="20"/>
                <w:szCs w:val="20"/>
              </w:rPr>
              <w:t>team</w:t>
            </w:r>
            <w:r w:rsidRPr="609C0EA5">
              <w:rPr>
                <w:rFonts w:ascii="Calibri" w:hAnsi="Calibri" w:cs="Calibri"/>
                <w:sz w:val="20"/>
                <w:szCs w:val="20"/>
              </w:rPr>
              <w:t xml:space="preserve"> approach</w:t>
            </w:r>
          </w:p>
        </w:tc>
        <w:tc>
          <w:tcPr>
            <w:tcW w:w="3465" w:type="dxa"/>
            <w:tcMar>
              <w:top w:w="144" w:type="dxa"/>
              <w:left w:w="144" w:type="dxa"/>
              <w:bottom w:w="144" w:type="dxa"/>
              <w:right w:w="144" w:type="dxa"/>
            </w:tcMar>
          </w:tcPr>
          <w:p w14:paraId="0528BBEE" w14:textId="77777777" w:rsidR="00055555" w:rsidRPr="00C44443" w:rsidRDefault="00F66C91" w:rsidP="00055555">
            <w:pPr>
              <w:rPr>
                <w:rFonts w:ascii="Calibri" w:hAnsi="Calibri" w:cs="Calibri"/>
                <w:sz w:val="20"/>
                <w:szCs w:val="20"/>
              </w:rPr>
            </w:pPr>
            <w:r w:rsidRPr="00C44443">
              <w:rPr>
                <w:rFonts w:ascii="Calibri" w:hAnsi="Calibri" w:cs="Calibri"/>
                <w:sz w:val="20"/>
                <w:szCs w:val="20"/>
              </w:rPr>
              <w:t xml:space="preserve">8A. </w:t>
            </w:r>
            <w:r w:rsidR="00055555" w:rsidRPr="00C44443">
              <w:rPr>
                <w:rFonts w:ascii="Calibri" w:hAnsi="Calibri" w:cs="Calibri"/>
                <w:sz w:val="20"/>
                <w:szCs w:val="20"/>
              </w:rPr>
              <w:t xml:space="preserve">Utilize a five-step problem- solving process: </w:t>
            </w:r>
          </w:p>
          <w:p w14:paraId="06BE3A6F" w14:textId="7AA57343" w:rsidR="00055555" w:rsidRPr="00C44443" w:rsidRDefault="00055555" w:rsidP="004D5CBD">
            <w:pPr>
              <w:numPr>
                <w:ilvl w:val="0"/>
                <w:numId w:val="34"/>
              </w:numPr>
              <w:spacing w:before="120"/>
              <w:rPr>
                <w:rFonts w:ascii="Calibri" w:hAnsi="Calibri" w:cs="Calibri"/>
                <w:sz w:val="20"/>
                <w:szCs w:val="20"/>
              </w:rPr>
            </w:pPr>
            <w:r w:rsidRPr="00A7553A">
              <w:rPr>
                <w:rFonts w:ascii="Calibri" w:hAnsi="Calibri" w:cs="Calibri"/>
                <w:noProof/>
                <w:sz w:val="20"/>
                <w:szCs w:val="20"/>
              </w:rPr>
              <w:t>Identi</w:t>
            </w:r>
            <w:r w:rsidR="00A7553A">
              <w:rPr>
                <w:rFonts w:ascii="Calibri" w:hAnsi="Calibri" w:cs="Calibri"/>
                <w:noProof/>
                <w:sz w:val="20"/>
                <w:szCs w:val="20"/>
              </w:rPr>
              <w:t>f</w:t>
            </w:r>
            <w:r w:rsidRPr="00A7553A">
              <w:rPr>
                <w:rFonts w:ascii="Calibri" w:hAnsi="Calibri" w:cs="Calibri"/>
                <w:noProof/>
                <w:sz w:val="20"/>
                <w:szCs w:val="20"/>
              </w:rPr>
              <w:t>y</w:t>
            </w:r>
            <w:r w:rsidRPr="00C44443">
              <w:rPr>
                <w:rFonts w:ascii="Calibri" w:hAnsi="Calibri" w:cs="Calibri"/>
                <w:sz w:val="20"/>
                <w:szCs w:val="20"/>
              </w:rPr>
              <w:t xml:space="preserve"> the problem</w:t>
            </w:r>
          </w:p>
          <w:p w14:paraId="4AD4704D" w14:textId="77777777" w:rsidR="00055555" w:rsidRPr="00C44443" w:rsidRDefault="00055555" w:rsidP="004D5CBD">
            <w:pPr>
              <w:numPr>
                <w:ilvl w:val="0"/>
                <w:numId w:val="34"/>
              </w:numPr>
              <w:rPr>
                <w:rFonts w:ascii="Calibri" w:hAnsi="Calibri" w:cs="Calibri"/>
                <w:sz w:val="20"/>
                <w:szCs w:val="20"/>
              </w:rPr>
            </w:pPr>
            <w:r w:rsidRPr="00C44443">
              <w:rPr>
                <w:rFonts w:ascii="Calibri" w:hAnsi="Calibri" w:cs="Calibri"/>
                <w:sz w:val="20"/>
                <w:szCs w:val="20"/>
              </w:rPr>
              <w:t>Gather information</w:t>
            </w:r>
          </w:p>
          <w:p w14:paraId="52E5087A" w14:textId="77777777" w:rsidR="00055555" w:rsidRPr="00C44443" w:rsidRDefault="00055555" w:rsidP="004D5CBD">
            <w:pPr>
              <w:numPr>
                <w:ilvl w:val="0"/>
                <w:numId w:val="34"/>
              </w:numPr>
              <w:rPr>
                <w:rFonts w:ascii="Calibri" w:hAnsi="Calibri" w:cs="Calibri"/>
                <w:sz w:val="20"/>
                <w:szCs w:val="20"/>
              </w:rPr>
            </w:pPr>
            <w:r w:rsidRPr="00C44443">
              <w:rPr>
                <w:rFonts w:ascii="Calibri" w:hAnsi="Calibri" w:cs="Calibri"/>
                <w:sz w:val="20"/>
                <w:szCs w:val="20"/>
              </w:rPr>
              <w:t>Create alternatives / solutions</w:t>
            </w:r>
          </w:p>
          <w:p w14:paraId="37831FD0" w14:textId="77777777" w:rsidR="00055555" w:rsidRPr="00C44443" w:rsidRDefault="00055555" w:rsidP="004D5CBD">
            <w:pPr>
              <w:numPr>
                <w:ilvl w:val="0"/>
                <w:numId w:val="34"/>
              </w:numPr>
              <w:rPr>
                <w:rFonts w:ascii="Calibri" w:hAnsi="Calibri" w:cs="Calibri"/>
                <w:sz w:val="20"/>
                <w:szCs w:val="20"/>
              </w:rPr>
            </w:pPr>
            <w:r w:rsidRPr="00C44443">
              <w:rPr>
                <w:rFonts w:ascii="Calibri" w:hAnsi="Calibri" w:cs="Calibri"/>
                <w:sz w:val="20"/>
                <w:szCs w:val="20"/>
              </w:rPr>
              <w:t xml:space="preserve">Select and implement </w:t>
            </w:r>
          </w:p>
          <w:p w14:paraId="3C685331" w14:textId="77777777" w:rsidR="00055555" w:rsidRPr="00C44443" w:rsidRDefault="00055555" w:rsidP="00055555">
            <w:pPr>
              <w:ind w:left="720"/>
              <w:rPr>
                <w:rFonts w:ascii="Calibri" w:hAnsi="Calibri" w:cs="Calibri"/>
                <w:sz w:val="20"/>
                <w:szCs w:val="20"/>
              </w:rPr>
            </w:pPr>
            <w:r w:rsidRPr="00C44443">
              <w:rPr>
                <w:rFonts w:ascii="Calibri" w:hAnsi="Calibri" w:cs="Calibri"/>
                <w:sz w:val="20"/>
                <w:szCs w:val="20"/>
              </w:rPr>
              <w:t xml:space="preserve">solutions </w:t>
            </w:r>
          </w:p>
          <w:p w14:paraId="094C5678" w14:textId="77777777" w:rsidR="00055555" w:rsidRPr="00C44443" w:rsidRDefault="00055555" w:rsidP="004D5CBD">
            <w:pPr>
              <w:numPr>
                <w:ilvl w:val="0"/>
                <w:numId w:val="34"/>
              </w:numPr>
              <w:rPr>
                <w:rFonts w:ascii="Calibri" w:hAnsi="Calibri" w:cs="Calibri"/>
                <w:sz w:val="20"/>
                <w:szCs w:val="20"/>
              </w:rPr>
            </w:pPr>
            <w:r w:rsidRPr="00C44443">
              <w:rPr>
                <w:rFonts w:ascii="Calibri" w:hAnsi="Calibri" w:cs="Calibri"/>
                <w:sz w:val="20"/>
                <w:szCs w:val="20"/>
              </w:rPr>
              <w:t>Evaluate and revise as needed</w:t>
            </w:r>
          </w:p>
        </w:tc>
        <w:tc>
          <w:tcPr>
            <w:tcW w:w="2652" w:type="dxa"/>
            <w:tcMar>
              <w:top w:w="144" w:type="dxa"/>
              <w:left w:w="144" w:type="dxa"/>
              <w:bottom w:w="144" w:type="dxa"/>
              <w:right w:w="144" w:type="dxa"/>
            </w:tcMar>
          </w:tcPr>
          <w:p w14:paraId="509E0100" w14:textId="77777777" w:rsidR="00055555" w:rsidRPr="00C44443" w:rsidRDefault="00055555" w:rsidP="00055555">
            <w:pPr>
              <w:rPr>
                <w:rFonts w:ascii="Calibri" w:hAnsi="Calibri" w:cs="Calibri"/>
                <w:sz w:val="20"/>
                <w:szCs w:val="20"/>
              </w:rPr>
            </w:pPr>
            <w:r w:rsidRPr="00C44443">
              <w:rPr>
                <w:rFonts w:ascii="Calibri" w:hAnsi="Calibri" w:cs="Calibri"/>
                <w:sz w:val="20"/>
                <w:szCs w:val="20"/>
              </w:rPr>
              <w:t>Online/Class Discussion</w:t>
            </w:r>
          </w:p>
          <w:p w14:paraId="58993ACF" w14:textId="77777777" w:rsidR="00055555" w:rsidRPr="00C44443" w:rsidRDefault="00055555" w:rsidP="00055555">
            <w:pPr>
              <w:rPr>
                <w:rFonts w:ascii="Calibri" w:hAnsi="Calibri" w:cs="Calibri"/>
                <w:sz w:val="20"/>
                <w:szCs w:val="20"/>
              </w:rPr>
            </w:pPr>
          </w:p>
          <w:p w14:paraId="331741AB" w14:textId="76498290" w:rsidR="00055555" w:rsidRPr="00C44443" w:rsidRDefault="00055555" w:rsidP="005071DD">
            <w:pPr>
              <w:rPr>
                <w:rFonts w:ascii="Calibri" w:hAnsi="Calibri" w:cs="Calibri"/>
                <w:sz w:val="20"/>
                <w:szCs w:val="20"/>
              </w:rPr>
            </w:pPr>
            <w:r w:rsidRPr="00C44443">
              <w:rPr>
                <w:rFonts w:ascii="Calibri" w:hAnsi="Calibri" w:cs="Calibri"/>
                <w:sz w:val="20"/>
                <w:szCs w:val="20"/>
              </w:rPr>
              <w:t>Group Work</w:t>
            </w:r>
            <w:r w:rsidR="005071DD" w:rsidRPr="00C44443">
              <w:rPr>
                <w:rFonts w:ascii="Calibri" w:hAnsi="Calibri" w:cs="Calibri"/>
                <w:sz w:val="20"/>
                <w:szCs w:val="20"/>
              </w:rPr>
              <w:t xml:space="preserve"> Problem </w:t>
            </w:r>
            <w:r w:rsidR="00616BE8" w:rsidRPr="00C44443">
              <w:rPr>
                <w:rFonts w:ascii="Calibri" w:hAnsi="Calibri" w:cs="Calibri"/>
                <w:sz w:val="20"/>
                <w:szCs w:val="20"/>
              </w:rPr>
              <w:t>–</w:t>
            </w:r>
            <w:r w:rsidRPr="00C44443">
              <w:rPr>
                <w:rFonts w:ascii="Calibri" w:hAnsi="Calibri" w:cs="Calibri"/>
                <w:sz w:val="20"/>
                <w:szCs w:val="20"/>
              </w:rPr>
              <w:t>solving</w:t>
            </w:r>
          </w:p>
          <w:p w14:paraId="7D22B32A" w14:textId="77777777" w:rsidR="00616BE8" w:rsidRPr="00C44443" w:rsidRDefault="00616BE8" w:rsidP="005071DD">
            <w:pPr>
              <w:rPr>
                <w:rFonts w:ascii="Calibri" w:hAnsi="Calibri" w:cs="Calibri"/>
                <w:sz w:val="20"/>
                <w:szCs w:val="20"/>
              </w:rPr>
            </w:pPr>
          </w:p>
          <w:p w14:paraId="37403EFB" w14:textId="77777777" w:rsidR="00616BE8" w:rsidRPr="00C44443" w:rsidRDefault="00616BE8" w:rsidP="005071DD">
            <w:pPr>
              <w:rPr>
                <w:rFonts w:ascii="Calibri" w:hAnsi="Calibri" w:cs="Calibri"/>
                <w:sz w:val="20"/>
                <w:szCs w:val="20"/>
              </w:rPr>
            </w:pPr>
          </w:p>
          <w:p w14:paraId="097200ED" w14:textId="516C36D8" w:rsidR="00616BE8" w:rsidRPr="00C44443" w:rsidRDefault="00616BE8" w:rsidP="005071DD">
            <w:pPr>
              <w:rPr>
                <w:rFonts w:ascii="Calibri" w:hAnsi="Calibri" w:cs="Calibri"/>
                <w:sz w:val="20"/>
                <w:szCs w:val="20"/>
              </w:rPr>
            </w:pPr>
          </w:p>
        </w:tc>
        <w:tc>
          <w:tcPr>
            <w:tcW w:w="2789" w:type="dxa"/>
            <w:tcMar>
              <w:top w:w="144" w:type="dxa"/>
              <w:left w:w="144" w:type="dxa"/>
              <w:bottom w:w="144" w:type="dxa"/>
              <w:right w:w="144" w:type="dxa"/>
            </w:tcMar>
          </w:tcPr>
          <w:p w14:paraId="27D009BD" w14:textId="178C6050" w:rsidR="33467D73" w:rsidRDefault="33467D73" w:rsidP="0E3C8CA7">
            <w:pPr>
              <w:rPr>
                <w:rFonts w:ascii="Helvetica" w:eastAsia="Helvetica" w:hAnsi="Helvetica" w:cs="Helvetica"/>
                <w:color w:val="333333"/>
                <w:sz w:val="27"/>
                <w:szCs w:val="27"/>
              </w:rPr>
            </w:pPr>
            <w:ins w:id="224" w:author="Hemmerling, Sabrina L" w:date="2024-09-23T20:59:00Z">
              <w:r>
                <w:fldChar w:fldCharType="begin"/>
              </w:r>
              <w:r>
                <w:instrText xml:space="preserve">HYPERLINK "https://healthforceminnesota.org/hccc/files/BFS-Competency-8-Scenarios-Quality-Health-Care1.docx" </w:instrText>
              </w:r>
              <w:r>
                <w:fldChar w:fldCharType="separate"/>
              </w:r>
            </w:ins>
            <w:r w:rsidR="1AEDA6C6" w:rsidRPr="0E3C8CA7">
              <w:rPr>
                <w:rStyle w:val="Hyperlink"/>
                <w:rFonts w:ascii="Helvetica" w:eastAsia="Helvetica" w:hAnsi="Helvetica" w:cs="Helvetica"/>
                <w:sz w:val="27"/>
                <w:szCs w:val="27"/>
              </w:rPr>
              <w:t>BFS Competency 8</w:t>
            </w:r>
            <w:ins w:id="225" w:author="Hemmerling, Sabrina L" w:date="2024-09-23T20:59:00Z">
              <w:r>
                <w:fldChar w:fldCharType="end"/>
              </w:r>
            </w:ins>
            <w:r w:rsidR="1AEDA6C6" w:rsidRPr="0E3C8CA7">
              <w:rPr>
                <w:rFonts w:ascii="Helvetica" w:eastAsia="Helvetica" w:hAnsi="Helvetica" w:cs="Helvetica"/>
                <w:color w:val="333333"/>
                <w:sz w:val="27"/>
                <w:szCs w:val="27"/>
              </w:rPr>
              <w:t>: Scenarios Quality Health Care</w:t>
            </w:r>
          </w:p>
          <w:p w14:paraId="4CAB427D" w14:textId="5D8C4557" w:rsidR="33467D73" w:rsidRDefault="33467D73" w:rsidP="0E3C8CA7">
            <w:pPr>
              <w:rPr>
                <w:rFonts w:ascii="Helvetica" w:eastAsia="Helvetica" w:hAnsi="Helvetica" w:cs="Helvetica"/>
                <w:color w:val="333333"/>
                <w:sz w:val="27"/>
                <w:szCs w:val="27"/>
              </w:rPr>
            </w:pPr>
          </w:p>
          <w:p w14:paraId="28F9C938" w14:textId="4FC450DB" w:rsidR="33467D73" w:rsidRDefault="33467D73" w:rsidP="1FDDE79A">
            <w:pPr>
              <w:rPr>
                <w:rFonts w:ascii="Helvetica" w:eastAsia="Helvetica" w:hAnsi="Helvetica" w:cs="Helvetica"/>
                <w:color w:val="333333"/>
              </w:rPr>
            </w:pPr>
          </w:p>
        </w:tc>
      </w:tr>
    </w:tbl>
    <w:p w14:paraId="6E401ED1" w14:textId="77777777" w:rsidR="009D793F" w:rsidRPr="00C44443" w:rsidRDefault="009D793F" w:rsidP="00B12C8D">
      <w:pPr>
        <w:rPr>
          <w:rFonts w:ascii="Calibri" w:hAnsi="Calibri" w:cs="Calibri"/>
          <w:b/>
        </w:rPr>
      </w:pPr>
    </w:p>
    <w:p w14:paraId="5C0C9CE1" w14:textId="6AEB4A3D" w:rsidR="00B46FB7" w:rsidRPr="00C44443" w:rsidRDefault="00B46FB7" w:rsidP="00B12C8D">
      <w:pPr>
        <w:rPr>
          <w:rFonts w:ascii="Calibri" w:hAnsi="Calibri" w:cs="Calibri"/>
          <w:b/>
        </w:rPr>
        <w:sectPr w:rsidR="00B46FB7" w:rsidRPr="00C44443" w:rsidSect="00B40AF0">
          <w:pgSz w:w="15840" w:h="12240" w:orient="landscape" w:code="1"/>
          <w:pgMar w:top="900" w:right="1440" w:bottom="864" w:left="1440" w:header="720" w:footer="720" w:gutter="0"/>
          <w:cols w:space="720"/>
          <w:titlePg/>
          <w:docGrid w:linePitch="360"/>
        </w:sectPr>
      </w:pPr>
    </w:p>
    <w:p w14:paraId="5218124F" w14:textId="77777777" w:rsidR="009D793F" w:rsidRPr="00C44443" w:rsidRDefault="009D793F" w:rsidP="00B40AF0">
      <w:pPr>
        <w:pStyle w:val="Heading1"/>
      </w:pPr>
      <w:bookmarkStart w:id="226" w:name="_Toc391896726"/>
      <w:r w:rsidRPr="00C44443">
        <w:lastRenderedPageBreak/>
        <w:t>S</w:t>
      </w:r>
      <w:r w:rsidR="009608FE" w:rsidRPr="00C44443">
        <w:t>ample Organizational Chart</w:t>
      </w:r>
      <w:bookmarkEnd w:id="226"/>
    </w:p>
    <w:p w14:paraId="00834DCD" w14:textId="2DC36EDB" w:rsidR="00C84CD9" w:rsidRPr="00C44443" w:rsidRDefault="00C84CD9" w:rsidP="00B12C8D">
      <w:pPr>
        <w:rPr>
          <w:rFonts w:ascii="Calibri" w:hAnsi="Calibri" w:cs="Calibri"/>
          <w:b/>
        </w:rPr>
      </w:pPr>
    </w:p>
    <w:p w14:paraId="567651C9" w14:textId="77777777" w:rsidR="00262F8D" w:rsidRPr="00C44443" w:rsidRDefault="00262F8D" w:rsidP="00262F8D">
      <w:pPr>
        <w:ind w:left="-720" w:right="-234"/>
        <w:jc w:val="both"/>
        <w:rPr>
          <w:rFonts w:ascii="Calibri" w:hAnsi="Calibri" w:cs="Calibri"/>
          <w:b/>
          <w:sz w:val="22"/>
          <w:szCs w:val="22"/>
        </w:rPr>
      </w:pPr>
      <w:r w:rsidRPr="00C44443">
        <w:rPr>
          <w:rFonts w:ascii="Calibri" w:hAnsi="Calibri" w:cs="Calibri"/>
          <w:b/>
          <w:noProof/>
          <w:sz w:val="22"/>
          <w:szCs w:val="22"/>
        </w:rPr>
        <w:drawing>
          <wp:inline distT="0" distB="0" distL="0" distR="0" wp14:anchorId="142C76B8" wp14:editId="08D33D80">
            <wp:extent cx="8915400" cy="5724525"/>
            <wp:effectExtent l="57150" t="0" r="38100" b="0"/>
            <wp:docPr id="34"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sectPr w:rsidR="00262F8D" w:rsidRPr="00C44443" w:rsidSect="00D852B3">
      <w:headerReference w:type="first" r:id="rId31"/>
      <w:pgSz w:w="15840" w:h="12240" w:orient="landscape" w:code="1"/>
      <w:pgMar w:top="720" w:right="864" w:bottom="72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Reinhart, Pat A" w:date="2024-08-01T21:47:00Z" w:initials="RA">
    <w:p w14:paraId="460311BA" w14:textId="0555D937" w:rsidR="4068AAED" w:rsidRDefault="4068AAED">
      <w:pPr>
        <w:pStyle w:val="CommentText"/>
      </w:pPr>
      <w:r>
        <w:t>?  Add Data to definitions: Facts and Statistics gathered for  reference??</w:t>
      </w:r>
      <w:r>
        <w:rPr>
          <w:rStyle w:val="CommentReference"/>
        </w:rPr>
        <w:annotationRef/>
      </w:r>
    </w:p>
  </w:comment>
  <w:comment w:id="67" w:author="Andersen Sibley, Diane M" w:date="2024-07-29T15:08:00Z" w:initials="AM">
    <w:p w14:paraId="287DF3A5" w14:textId="138E9CC4" w:rsidR="4FE194ED" w:rsidRDefault="4FE194ED">
      <w:pPr>
        <w:pStyle w:val="CommentText"/>
      </w:pPr>
      <w:r>
        <w:t xml:space="preserve">Consider more descriptive definition such as: </w:t>
      </w:r>
      <w:hyperlink r:id="rId1">
        <w:r w:rsidRPr="4FE194ED">
          <w:rPr>
            <w:rStyle w:val="Hyperlink"/>
          </w:rPr>
          <w:t>https://www.healthcare.gov/glossary/primary-care-provider/</w:t>
        </w:r>
      </w:hyperlink>
      <w:r>
        <w:t xml:space="preserve"> </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60311BA" w15:done="1"/>
  <w15:commentEx w15:paraId="287DF3A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FE76DF" w16cex:dateUtc="2024-08-02T02:47:00Z"/>
  <w16cex:commentExtensible w16cex:durableId="5ECADF6A" w16cex:dateUtc="2024-07-29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60311BA" w16cid:durableId="51FE76DF"/>
  <w16cid:commentId w16cid:paraId="287DF3A5" w16cid:durableId="5ECADF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BEA3C" w14:textId="77777777" w:rsidR="00BF4A06" w:rsidRDefault="00BF4A06">
      <w:r>
        <w:separator/>
      </w:r>
    </w:p>
  </w:endnote>
  <w:endnote w:type="continuationSeparator" w:id="0">
    <w:p w14:paraId="0BF480C0" w14:textId="77777777" w:rsidR="00BF4A06" w:rsidRDefault="00BF4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2A5AB" w14:textId="77777777" w:rsidR="00400744" w:rsidRDefault="004007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6F6E" w14:textId="4F0C76FC" w:rsidR="005E34AA" w:rsidRDefault="005E34AA" w:rsidP="3C1D8774">
    <w:pPr>
      <w:pStyle w:val="Footer"/>
      <w:rPr>
        <w:noProof/>
      </w:rPr>
    </w:pPr>
    <w:r w:rsidRPr="3C1D8774">
      <w:fldChar w:fldCharType="begin"/>
    </w:r>
    <w:r>
      <w:instrText xml:space="preserve"> DATE \@ "M/d/yyyy" </w:instrText>
    </w:r>
    <w:r w:rsidRPr="3C1D8774">
      <w:fldChar w:fldCharType="separate"/>
    </w:r>
    <w:ins w:id="71" w:author="Vandenburgh, Elaine" w:date="2025-07-15T19:43:00Z" w16du:dateUtc="2025-07-16T00:43:00Z">
      <w:r w:rsidR="00F95092">
        <w:rPr>
          <w:noProof/>
        </w:rPr>
        <w:t>7/15/2025</w:t>
      </w:r>
    </w:ins>
    <w:del w:id="72" w:author="Vandenburgh, Elaine" w:date="2025-07-15T19:43:00Z" w16du:dateUtc="2025-07-16T00:43:00Z">
      <w:r w:rsidR="3C1D8774" w:rsidRPr="3C1D8774" w:rsidDel="00F95092">
        <w:rPr>
          <w:noProof/>
        </w:rPr>
        <w:delText>9/23/2024</w:delText>
      </w:r>
    </w:del>
    <w:r w:rsidRPr="3C1D877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B87A" w14:textId="0F94B821" w:rsidR="005E34AA" w:rsidRDefault="005E34AA" w:rsidP="3C1D8774">
    <w:pPr>
      <w:pStyle w:val="Footer"/>
      <w:rPr>
        <w:noProof/>
      </w:rPr>
    </w:pPr>
    <w:r w:rsidRPr="3C1D8774">
      <w:fldChar w:fldCharType="begin"/>
    </w:r>
    <w:r>
      <w:instrText xml:space="preserve"> DATE \@ "M/d/yyyy" </w:instrText>
    </w:r>
    <w:r w:rsidRPr="3C1D8774">
      <w:fldChar w:fldCharType="separate"/>
    </w:r>
    <w:ins w:id="73" w:author="Vandenburgh, Elaine" w:date="2025-07-15T19:43:00Z" w16du:dateUtc="2025-07-16T00:43:00Z">
      <w:r w:rsidR="00F95092">
        <w:rPr>
          <w:noProof/>
        </w:rPr>
        <w:t>7/15/2025</w:t>
      </w:r>
    </w:ins>
    <w:del w:id="74" w:author="Vandenburgh, Elaine" w:date="2025-07-15T19:43:00Z" w16du:dateUtc="2025-07-16T00:43:00Z">
      <w:r w:rsidR="3C1D8774" w:rsidRPr="3C1D8774" w:rsidDel="00F95092">
        <w:rPr>
          <w:noProof/>
        </w:rPr>
        <w:delText>9/23/2024</w:delText>
      </w:r>
    </w:del>
    <w:r w:rsidRPr="3C1D877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2031B" w14:textId="77777777" w:rsidR="00BF4A06" w:rsidRDefault="00BF4A06">
      <w:r>
        <w:separator/>
      </w:r>
    </w:p>
  </w:footnote>
  <w:footnote w:type="continuationSeparator" w:id="0">
    <w:p w14:paraId="74E0F018" w14:textId="77777777" w:rsidR="00BF4A06" w:rsidRDefault="00BF4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620C" w14:textId="77777777" w:rsidR="005E34AA" w:rsidRDefault="005E34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9F4419" w14:textId="77777777" w:rsidR="005E34AA" w:rsidRDefault="005E34A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E1E3C" w14:textId="77777777" w:rsidR="005E34AA" w:rsidRDefault="005E34AA" w:rsidP="004B7DCC">
    <w:pPr>
      <w:pStyle w:val="Header"/>
      <w:framePr w:wrap="around" w:vAnchor="text" w:hAnchor="margin" w:xAlign="right" w:y="1"/>
      <w:ind w:right="-30"/>
      <w:rPr>
        <w:rStyle w:val="PageNumber"/>
      </w:rPr>
    </w:pPr>
    <w:r>
      <w:rPr>
        <w:rStyle w:val="PageNumber"/>
      </w:rPr>
      <w:fldChar w:fldCharType="begin"/>
    </w:r>
    <w:r>
      <w:rPr>
        <w:rStyle w:val="PageNumber"/>
      </w:rPr>
      <w:instrText xml:space="preserve">PAGE  </w:instrText>
    </w:r>
    <w:r>
      <w:rPr>
        <w:rStyle w:val="PageNumber"/>
      </w:rPr>
      <w:fldChar w:fldCharType="separate"/>
    </w:r>
    <w:r w:rsidR="004B6A80">
      <w:rPr>
        <w:rStyle w:val="PageNumber"/>
        <w:noProof/>
      </w:rPr>
      <w:t>2</w:t>
    </w:r>
    <w:r>
      <w:rPr>
        <w:rStyle w:val="PageNumber"/>
      </w:rPr>
      <w:fldChar w:fldCharType="end"/>
    </w:r>
  </w:p>
  <w:p w14:paraId="71BA5B8F" w14:textId="5FDD74EF" w:rsidR="005E34AA" w:rsidRPr="00400744" w:rsidRDefault="005E34AA" w:rsidP="004B7DCC">
    <w:pPr>
      <w:ind w:right="396"/>
      <w:rPr>
        <w:rFonts w:asciiTheme="minorHAnsi" w:hAnsiTheme="minorHAnsi" w:cstheme="minorHAnsi"/>
        <w:b/>
        <w:i/>
        <w:sz w:val="20"/>
        <w:szCs w:val="20"/>
      </w:rPr>
    </w:pPr>
    <w:r w:rsidRPr="00400744">
      <w:rPr>
        <w:rFonts w:asciiTheme="minorHAnsi" w:hAnsiTheme="minorHAnsi" w:cstheme="minorHAnsi"/>
        <w:i/>
        <w:sz w:val="20"/>
        <w:szCs w:val="20"/>
        <w:u w:val="single"/>
      </w:rPr>
      <w:t>Module Title</w:t>
    </w:r>
    <w:r w:rsidRPr="00400744">
      <w:rPr>
        <w:rFonts w:asciiTheme="minorHAnsi" w:hAnsiTheme="minorHAnsi" w:cstheme="minorHAnsi"/>
        <w:i/>
        <w:sz w:val="20"/>
        <w:szCs w:val="20"/>
      </w:rPr>
      <w:t>: Behaviors for Success in Health Care Settings (BFS)</w:t>
    </w:r>
  </w:p>
  <w:p w14:paraId="78FA9F23" w14:textId="45FBDAB9" w:rsidR="005E34AA" w:rsidRDefault="00F95092">
    <w:pPr>
      <w:pStyle w:val="Header"/>
      <w:ind w:right="360"/>
    </w:pPr>
    <w:r>
      <w:pict w14:anchorId="6A02C74B">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E578F" w14:textId="44F15EE6" w:rsidR="005E34AA" w:rsidRDefault="005E34AA">
    <w:pPr>
      <w:pStyle w:val="Header"/>
    </w:pPr>
  </w:p>
  <w:p w14:paraId="17BF9F66" w14:textId="77777777" w:rsidR="005E34AA" w:rsidRDefault="005E34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30C91" w14:textId="4C906215" w:rsidR="005E34AA" w:rsidRDefault="005E34AA">
    <w:pPr>
      <w:pStyle w:val="Header"/>
    </w:pPr>
  </w:p>
  <w:p w14:paraId="2AD5FAC8" w14:textId="77777777" w:rsidR="005E34AA" w:rsidRDefault="005E34A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VXsZWfS9" int2:invalidationBookmarkName="" int2:hashCode="3nPqwMMFA48EN7" int2:id="KSL070sN">
      <int2:state int2:value="Rejected" int2:type="AugLoop_Text_Critique"/>
    </int2:bookmark>
    <int2:bookmark int2:bookmarkName="_Int_2AmfVWpc" int2:invalidationBookmarkName="" int2:hashCode="FwYhrAhCbAivjx" int2:id="yi8TsApr">
      <int2:state int2:value="Rejected" int2:type="AugLoop_Text_Critique"/>
    </int2:bookmark>
    <int2:bookmark int2:bookmarkName="_Int_0NBLT9EX" int2:invalidationBookmarkName="" int2:hashCode="Fn805EpAi34mo1" int2:id="bQanAmxF">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26F"/>
    <w:multiLevelType w:val="hybridMultilevel"/>
    <w:tmpl w:val="FF38C3CC"/>
    <w:lvl w:ilvl="0" w:tplc="04090019">
      <w:start w:val="1"/>
      <w:numFmt w:val="lowerLetter"/>
      <w:lvlText w:val="%1."/>
      <w:lvlJc w:val="left"/>
      <w:pPr>
        <w:ind w:left="725" w:hanging="360"/>
      </w:pPr>
      <w:rPr>
        <w:rFonts w:cs="Times New Roman"/>
      </w:rPr>
    </w:lvl>
    <w:lvl w:ilvl="1" w:tplc="04090019">
      <w:start w:val="1"/>
      <w:numFmt w:val="lowerLetter"/>
      <w:lvlText w:val="%2."/>
      <w:lvlJc w:val="left"/>
      <w:pPr>
        <w:ind w:left="1445" w:hanging="360"/>
      </w:pPr>
      <w:rPr>
        <w:rFonts w:cs="Times New Roman"/>
      </w:rPr>
    </w:lvl>
    <w:lvl w:ilvl="2" w:tplc="0409001B" w:tentative="1">
      <w:start w:val="1"/>
      <w:numFmt w:val="lowerRoman"/>
      <w:lvlText w:val="%3."/>
      <w:lvlJc w:val="right"/>
      <w:pPr>
        <w:ind w:left="2165" w:hanging="180"/>
      </w:pPr>
      <w:rPr>
        <w:rFonts w:cs="Times New Roman"/>
      </w:rPr>
    </w:lvl>
    <w:lvl w:ilvl="3" w:tplc="0409000F" w:tentative="1">
      <w:start w:val="1"/>
      <w:numFmt w:val="decimal"/>
      <w:lvlText w:val="%4."/>
      <w:lvlJc w:val="left"/>
      <w:pPr>
        <w:ind w:left="2885" w:hanging="360"/>
      </w:pPr>
      <w:rPr>
        <w:rFonts w:cs="Times New Roman"/>
      </w:rPr>
    </w:lvl>
    <w:lvl w:ilvl="4" w:tplc="04090019" w:tentative="1">
      <w:start w:val="1"/>
      <w:numFmt w:val="lowerLetter"/>
      <w:lvlText w:val="%5."/>
      <w:lvlJc w:val="left"/>
      <w:pPr>
        <w:ind w:left="3605" w:hanging="360"/>
      </w:pPr>
      <w:rPr>
        <w:rFonts w:cs="Times New Roman"/>
      </w:rPr>
    </w:lvl>
    <w:lvl w:ilvl="5" w:tplc="0409001B" w:tentative="1">
      <w:start w:val="1"/>
      <w:numFmt w:val="lowerRoman"/>
      <w:lvlText w:val="%6."/>
      <w:lvlJc w:val="right"/>
      <w:pPr>
        <w:ind w:left="4325" w:hanging="180"/>
      </w:pPr>
      <w:rPr>
        <w:rFonts w:cs="Times New Roman"/>
      </w:rPr>
    </w:lvl>
    <w:lvl w:ilvl="6" w:tplc="0409000F" w:tentative="1">
      <w:start w:val="1"/>
      <w:numFmt w:val="decimal"/>
      <w:lvlText w:val="%7."/>
      <w:lvlJc w:val="left"/>
      <w:pPr>
        <w:ind w:left="5045" w:hanging="360"/>
      </w:pPr>
      <w:rPr>
        <w:rFonts w:cs="Times New Roman"/>
      </w:rPr>
    </w:lvl>
    <w:lvl w:ilvl="7" w:tplc="04090019" w:tentative="1">
      <w:start w:val="1"/>
      <w:numFmt w:val="lowerLetter"/>
      <w:lvlText w:val="%8."/>
      <w:lvlJc w:val="left"/>
      <w:pPr>
        <w:ind w:left="5765" w:hanging="360"/>
      </w:pPr>
      <w:rPr>
        <w:rFonts w:cs="Times New Roman"/>
      </w:rPr>
    </w:lvl>
    <w:lvl w:ilvl="8" w:tplc="0409001B" w:tentative="1">
      <w:start w:val="1"/>
      <w:numFmt w:val="lowerRoman"/>
      <w:lvlText w:val="%9."/>
      <w:lvlJc w:val="right"/>
      <w:pPr>
        <w:ind w:left="6485" w:hanging="180"/>
      </w:pPr>
      <w:rPr>
        <w:rFonts w:cs="Times New Roman"/>
      </w:rPr>
    </w:lvl>
  </w:abstractNum>
  <w:abstractNum w:abstractNumId="1" w15:restartNumberingAfterBreak="0">
    <w:nsid w:val="011C4873"/>
    <w:multiLevelType w:val="hybridMultilevel"/>
    <w:tmpl w:val="5DA8752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1583F90"/>
    <w:multiLevelType w:val="hybridMultilevel"/>
    <w:tmpl w:val="52EED4A6"/>
    <w:lvl w:ilvl="0" w:tplc="04090019">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4C52321"/>
    <w:multiLevelType w:val="hybridMultilevel"/>
    <w:tmpl w:val="CE24E17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A022279"/>
    <w:multiLevelType w:val="hybridMultilevel"/>
    <w:tmpl w:val="4F18C50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BD50C6C"/>
    <w:multiLevelType w:val="hybridMultilevel"/>
    <w:tmpl w:val="1EF63C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DCE5593"/>
    <w:multiLevelType w:val="hybridMultilevel"/>
    <w:tmpl w:val="5A1E990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0E1B5E30"/>
    <w:multiLevelType w:val="hybridMultilevel"/>
    <w:tmpl w:val="31060C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461B12"/>
    <w:multiLevelType w:val="hybridMultilevel"/>
    <w:tmpl w:val="7766E32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0220A86"/>
    <w:multiLevelType w:val="hybridMultilevel"/>
    <w:tmpl w:val="ED461F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34A3F06"/>
    <w:multiLevelType w:val="hybridMultilevel"/>
    <w:tmpl w:val="FD765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8396D9"/>
    <w:multiLevelType w:val="hybridMultilevel"/>
    <w:tmpl w:val="AAB8D126"/>
    <w:lvl w:ilvl="0" w:tplc="1674BA40">
      <w:start w:val="1"/>
      <w:numFmt w:val="bullet"/>
      <w:lvlText w:val="·"/>
      <w:lvlJc w:val="left"/>
      <w:pPr>
        <w:ind w:left="720" w:hanging="360"/>
      </w:pPr>
      <w:rPr>
        <w:rFonts w:ascii="Symbol" w:hAnsi="Symbol" w:hint="default"/>
      </w:rPr>
    </w:lvl>
    <w:lvl w:ilvl="1" w:tplc="A864729C">
      <w:start w:val="1"/>
      <w:numFmt w:val="bullet"/>
      <w:lvlText w:val="o"/>
      <w:lvlJc w:val="left"/>
      <w:pPr>
        <w:ind w:left="1440" w:hanging="360"/>
      </w:pPr>
      <w:rPr>
        <w:rFonts w:ascii="Courier New" w:hAnsi="Courier New" w:hint="default"/>
      </w:rPr>
    </w:lvl>
    <w:lvl w:ilvl="2" w:tplc="4EEE7790">
      <w:start w:val="1"/>
      <w:numFmt w:val="bullet"/>
      <w:lvlText w:val=""/>
      <w:lvlJc w:val="left"/>
      <w:pPr>
        <w:ind w:left="2160" w:hanging="360"/>
      </w:pPr>
      <w:rPr>
        <w:rFonts w:ascii="Wingdings" w:hAnsi="Wingdings" w:hint="default"/>
      </w:rPr>
    </w:lvl>
    <w:lvl w:ilvl="3" w:tplc="55760B7A">
      <w:start w:val="1"/>
      <w:numFmt w:val="bullet"/>
      <w:lvlText w:val=""/>
      <w:lvlJc w:val="left"/>
      <w:pPr>
        <w:ind w:left="2880" w:hanging="360"/>
      </w:pPr>
      <w:rPr>
        <w:rFonts w:ascii="Symbol" w:hAnsi="Symbol" w:hint="default"/>
      </w:rPr>
    </w:lvl>
    <w:lvl w:ilvl="4" w:tplc="CA3A88D2">
      <w:start w:val="1"/>
      <w:numFmt w:val="bullet"/>
      <w:lvlText w:val="o"/>
      <w:lvlJc w:val="left"/>
      <w:pPr>
        <w:ind w:left="3600" w:hanging="360"/>
      </w:pPr>
      <w:rPr>
        <w:rFonts w:ascii="Courier New" w:hAnsi="Courier New" w:hint="default"/>
      </w:rPr>
    </w:lvl>
    <w:lvl w:ilvl="5" w:tplc="703AD33E">
      <w:start w:val="1"/>
      <w:numFmt w:val="bullet"/>
      <w:lvlText w:val=""/>
      <w:lvlJc w:val="left"/>
      <w:pPr>
        <w:ind w:left="4320" w:hanging="360"/>
      </w:pPr>
      <w:rPr>
        <w:rFonts w:ascii="Wingdings" w:hAnsi="Wingdings" w:hint="default"/>
      </w:rPr>
    </w:lvl>
    <w:lvl w:ilvl="6" w:tplc="77824D34">
      <w:start w:val="1"/>
      <w:numFmt w:val="bullet"/>
      <w:lvlText w:val=""/>
      <w:lvlJc w:val="left"/>
      <w:pPr>
        <w:ind w:left="5040" w:hanging="360"/>
      </w:pPr>
      <w:rPr>
        <w:rFonts w:ascii="Symbol" w:hAnsi="Symbol" w:hint="default"/>
      </w:rPr>
    </w:lvl>
    <w:lvl w:ilvl="7" w:tplc="3D9C1610">
      <w:start w:val="1"/>
      <w:numFmt w:val="bullet"/>
      <w:lvlText w:val="o"/>
      <w:lvlJc w:val="left"/>
      <w:pPr>
        <w:ind w:left="5760" w:hanging="360"/>
      </w:pPr>
      <w:rPr>
        <w:rFonts w:ascii="Courier New" w:hAnsi="Courier New" w:hint="default"/>
      </w:rPr>
    </w:lvl>
    <w:lvl w:ilvl="8" w:tplc="CE40EBA0">
      <w:start w:val="1"/>
      <w:numFmt w:val="bullet"/>
      <w:lvlText w:val=""/>
      <w:lvlJc w:val="left"/>
      <w:pPr>
        <w:ind w:left="6480" w:hanging="360"/>
      </w:pPr>
      <w:rPr>
        <w:rFonts w:ascii="Wingdings" w:hAnsi="Wingdings" w:hint="default"/>
      </w:rPr>
    </w:lvl>
  </w:abstractNum>
  <w:abstractNum w:abstractNumId="12" w15:restartNumberingAfterBreak="0">
    <w:nsid w:val="18DFB13F"/>
    <w:multiLevelType w:val="hybridMultilevel"/>
    <w:tmpl w:val="C784CF48"/>
    <w:lvl w:ilvl="0" w:tplc="A28690E4">
      <w:start w:val="1"/>
      <w:numFmt w:val="decimal"/>
      <w:lvlText w:val="%1."/>
      <w:lvlJc w:val="left"/>
      <w:pPr>
        <w:ind w:left="720" w:hanging="360"/>
      </w:pPr>
    </w:lvl>
    <w:lvl w:ilvl="1" w:tplc="151642AA">
      <w:start w:val="1"/>
      <w:numFmt w:val="lowerLetter"/>
      <w:lvlText w:val="%2."/>
      <w:lvlJc w:val="left"/>
      <w:pPr>
        <w:ind w:left="1440" w:hanging="360"/>
      </w:pPr>
    </w:lvl>
    <w:lvl w:ilvl="2" w:tplc="0186A936">
      <w:start w:val="1"/>
      <w:numFmt w:val="lowerRoman"/>
      <w:lvlText w:val="%3."/>
      <w:lvlJc w:val="right"/>
      <w:pPr>
        <w:ind w:left="2160" w:hanging="180"/>
      </w:pPr>
    </w:lvl>
    <w:lvl w:ilvl="3" w:tplc="20FA5876">
      <w:start w:val="1"/>
      <w:numFmt w:val="decimal"/>
      <w:lvlText w:val="%4."/>
      <w:lvlJc w:val="left"/>
      <w:pPr>
        <w:ind w:left="2880" w:hanging="360"/>
      </w:pPr>
    </w:lvl>
    <w:lvl w:ilvl="4" w:tplc="FDA89F2A">
      <w:start w:val="1"/>
      <w:numFmt w:val="lowerLetter"/>
      <w:lvlText w:val="%5."/>
      <w:lvlJc w:val="left"/>
      <w:pPr>
        <w:ind w:left="3600" w:hanging="360"/>
      </w:pPr>
    </w:lvl>
    <w:lvl w:ilvl="5" w:tplc="A8843E32">
      <w:start w:val="1"/>
      <w:numFmt w:val="lowerRoman"/>
      <w:lvlText w:val="%6."/>
      <w:lvlJc w:val="right"/>
      <w:pPr>
        <w:ind w:left="4320" w:hanging="180"/>
      </w:pPr>
    </w:lvl>
    <w:lvl w:ilvl="6" w:tplc="7AB4AA9A">
      <w:start w:val="1"/>
      <w:numFmt w:val="decimal"/>
      <w:lvlText w:val="%7."/>
      <w:lvlJc w:val="left"/>
      <w:pPr>
        <w:ind w:left="5040" w:hanging="360"/>
      </w:pPr>
    </w:lvl>
    <w:lvl w:ilvl="7" w:tplc="6678674E">
      <w:start w:val="1"/>
      <w:numFmt w:val="lowerLetter"/>
      <w:lvlText w:val="%8."/>
      <w:lvlJc w:val="left"/>
      <w:pPr>
        <w:ind w:left="5760" w:hanging="360"/>
      </w:pPr>
    </w:lvl>
    <w:lvl w:ilvl="8" w:tplc="B5506300">
      <w:start w:val="1"/>
      <w:numFmt w:val="lowerRoman"/>
      <w:lvlText w:val="%9."/>
      <w:lvlJc w:val="right"/>
      <w:pPr>
        <w:ind w:left="6480" w:hanging="180"/>
      </w:pPr>
    </w:lvl>
  </w:abstractNum>
  <w:abstractNum w:abstractNumId="13" w15:restartNumberingAfterBreak="0">
    <w:nsid w:val="2318A18A"/>
    <w:multiLevelType w:val="hybridMultilevel"/>
    <w:tmpl w:val="C8F26E16"/>
    <w:lvl w:ilvl="0" w:tplc="E026C4FE">
      <w:start w:val="1"/>
      <w:numFmt w:val="bullet"/>
      <w:lvlText w:val=""/>
      <w:lvlJc w:val="left"/>
      <w:pPr>
        <w:ind w:left="720" w:hanging="360"/>
      </w:pPr>
      <w:rPr>
        <w:rFonts w:ascii="Symbol" w:hAnsi="Symbol" w:hint="default"/>
      </w:rPr>
    </w:lvl>
    <w:lvl w:ilvl="1" w:tplc="01F45F62">
      <w:start w:val="1"/>
      <w:numFmt w:val="bullet"/>
      <w:lvlText w:val="o"/>
      <w:lvlJc w:val="left"/>
      <w:pPr>
        <w:ind w:left="1440" w:hanging="360"/>
      </w:pPr>
      <w:rPr>
        <w:rFonts w:ascii="Courier New" w:hAnsi="Courier New" w:hint="default"/>
      </w:rPr>
    </w:lvl>
    <w:lvl w:ilvl="2" w:tplc="D024AABA">
      <w:start w:val="1"/>
      <w:numFmt w:val="bullet"/>
      <w:lvlText w:val=""/>
      <w:lvlJc w:val="left"/>
      <w:pPr>
        <w:ind w:left="2160" w:hanging="360"/>
      </w:pPr>
      <w:rPr>
        <w:rFonts w:ascii="Wingdings" w:hAnsi="Wingdings" w:hint="default"/>
      </w:rPr>
    </w:lvl>
    <w:lvl w:ilvl="3" w:tplc="400C5D84">
      <w:start w:val="1"/>
      <w:numFmt w:val="bullet"/>
      <w:lvlText w:val=""/>
      <w:lvlJc w:val="left"/>
      <w:pPr>
        <w:ind w:left="2880" w:hanging="360"/>
      </w:pPr>
      <w:rPr>
        <w:rFonts w:ascii="Symbol" w:hAnsi="Symbol" w:hint="default"/>
      </w:rPr>
    </w:lvl>
    <w:lvl w:ilvl="4" w:tplc="06DEC030">
      <w:start w:val="1"/>
      <w:numFmt w:val="bullet"/>
      <w:lvlText w:val="o"/>
      <w:lvlJc w:val="left"/>
      <w:pPr>
        <w:ind w:left="3600" w:hanging="360"/>
      </w:pPr>
      <w:rPr>
        <w:rFonts w:ascii="Courier New" w:hAnsi="Courier New" w:hint="default"/>
      </w:rPr>
    </w:lvl>
    <w:lvl w:ilvl="5" w:tplc="769E028E">
      <w:start w:val="1"/>
      <w:numFmt w:val="bullet"/>
      <w:lvlText w:val=""/>
      <w:lvlJc w:val="left"/>
      <w:pPr>
        <w:ind w:left="4320" w:hanging="360"/>
      </w:pPr>
      <w:rPr>
        <w:rFonts w:ascii="Wingdings" w:hAnsi="Wingdings" w:hint="default"/>
      </w:rPr>
    </w:lvl>
    <w:lvl w:ilvl="6" w:tplc="4ADAEEEC">
      <w:start w:val="1"/>
      <w:numFmt w:val="bullet"/>
      <w:lvlText w:val=""/>
      <w:lvlJc w:val="left"/>
      <w:pPr>
        <w:ind w:left="5040" w:hanging="360"/>
      </w:pPr>
      <w:rPr>
        <w:rFonts w:ascii="Symbol" w:hAnsi="Symbol" w:hint="default"/>
      </w:rPr>
    </w:lvl>
    <w:lvl w:ilvl="7" w:tplc="61489BD4">
      <w:start w:val="1"/>
      <w:numFmt w:val="bullet"/>
      <w:lvlText w:val="o"/>
      <w:lvlJc w:val="left"/>
      <w:pPr>
        <w:ind w:left="5760" w:hanging="360"/>
      </w:pPr>
      <w:rPr>
        <w:rFonts w:ascii="Courier New" w:hAnsi="Courier New" w:hint="default"/>
      </w:rPr>
    </w:lvl>
    <w:lvl w:ilvl="8" w:tplc="8BE6631A">
      <w:start w:val="1"/>
      <w:numFmt w:val="bullet"/>
      <w:lvlText w:val=""/>
      <w:lvlJc w:val="left"/>
      <w:pPr>
        <w:ind w:left="6480" w:hanging="360"/>
      </w:pPr>
      <w:rPr>
        <w:rFonts w:ascii="Wingdings" w:hAnsi="Wingdings" w:hint="default"/>
      </w:rPr>
    </w:lvl>
  </w:abstractNum>
  <w:abstractNum w:abstractNumId="14" w15:restartNumberingAfterBreak="0">
    <w:nsid w:val="23CC77BB"/>
    <w:multiLevelType w:val="hybridMultilevel"/>
    <w:tmpl w:val="13E6D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C4201"/>
    <w:multiLevelType w:val="hybridMultilevel"/>
    <w:tmpl w:val="2592A5C2"/>
    <w:lvl w:ilvl="0" w:tplc="D9004CDA">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6" w15:restartNumberingAfterBreak="0">
    <w:nsid w:val="27CF6262"/>
    <w:multiLevelType w:val="hybridMultilevel"/>
    <w:tmpl w:val="B650B98E"/>
    <w:lvl w:ilvl="0" w:tplc="04090019">
      <w:start w:val="1"/>
      <w:numFmt w:val="lowerLetter"/>
      <w:lvlText w:val="%1."/>
      <w:lvlJc w:val="left"/>
      <w:pPr>
        <w:ind w:left="720" w:hanging="360"/>
      </w:pPr>
      <w:rPr>
        <w:rFonts w:cs="Times New Roman"/>
      </w:rPr>
    </w:lvl>
    <w:lvl w:ilvl="1" w:tplc="F7E25038">
      <w:start w:val="1"/>
      <w:numFmt w:val="upp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8631BD5"/>
    <w:multiLevelType w:val="hybridMultilevel"/>
    <w:tmpl w:val="D9D20A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7F04D6"/>
    <w:multiLevelType w:val="hybridMultilevel"/>
    <w:tmpl w:val="4F8ADD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DC2EEF"/>
    <w:multiLevelType w:val="hybridMultilevel"/>
    <w:tmpl w:val="8A0455BC"/>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3680C58"/>
    <w:multiLevelType w:val="hybridMultilevel"/>
    <w:tmpl w:val="CE8C6DF2"/>
    <w:lvl w:ilvl="0" w:tplc="6988109E">
      <w:start w:val="1"/>
      <w:numFmt w:val="bullet"/>
      <w:lvlText w:val=""/>
      <w:lvlJc w:val="left"/>
      <w:pPr>
        <w:ind w:left="720" w:hanging="360"/>
      </w:pPr>
      <w:rPr>
        <w:rFonts w:ascii="Symbol" w:hAnsi="Symbol" w:hint="default"/>
      </w:rPr>
    </w:lvl>
    <w:lvl w:ilvl="1" w:tplc="C0D09490">
      <w:start w:val="1"/>
      <w:numFmt w:val="bullet"/>
      <w:lvlText w:val="o"/>
      <w:lvlJc w:val="left"/>
      <w:pPr>
        <w:ind w:left="1440" w:hanging="360"/>
      </w:pPr>
      <w:rPr>
        <w:rFonts w:ascii="Courier New" w:hAnsi="Courier New" w:hint="default"/>
      </w:rPr>
    </w:lvl>
    <w:lvl w:ilvl="2" w:tplc="CC5435DC">
      <w:start w:val="1"/>
      <w:numFmt w:val="bullet"/>
      <w:lvlText w:val=""/>
      <w:lvlJc w:val="left"/>
      <w:pPr>
        <w:ind w:left="2160" w:hanging="360"/>
      </w:pPr>
      <w:rPr>
        <w:rFonts w:ascii="Wingdings" w:hAnsi="Wingdings" w:hint="default"/>
      </w:rPr>
    </w:lvl>
    <w:lvl w:ilvl="3" w:tplc="BAC46052">
      <w:start w:val="1"/>
      <w:numFmt w:val="bullet"/>
      <w:lvlText w:val=""/>
      <w:lvlJc w:val="left"/>
      <w:pPr>
        <w:ind w:left="2880" w:hanging="360"/>
      </w:pPr>
      <w:rPr>
        <w:rFonts w:ascii="Symbol" w:hAnsi="Symbol" w:hint="default"/>
      </w:rPr>
    </w:lvl>
    <w:lvl w:ilvl="4" w:tplc="BA76B164">
      <w:start w:val="1"/>
      <w:numFmt w:val="bullet"/>
      <w:lvlText w:val="o"/>
      <w:lvlJc w:val="left"/>
      <w:pPr>
        <w:ind w:left="3600" w:hanging="360"/>
      </w:pPr>
      <w:rPr>
        <w:rFonts w:ascii="Courier New" w:hAnsi="Courier New" w:hint="default"/>
      </w:rPr>
    </w:lvl>
    <w:lvl w:ilvl="5" w:tplc="C910FDFE">
      <w:start w:val="1"/>
      <w:numFmt w:val="bullet"/>
      <w:lvlText w:val=""/>
      <w:lvlJc w:val="left"/>
      <w:pPr>
        <w:ind w:left="4320" w:hanging="360"/>
      </w:pPr>
      <w:rPr>
        <w:rFonts w:ascii="Wingdings" w:hAnsi="Wingdings" w:hint="default"/>
      </w:rPr>
    </w:lvl>
    <w:lvl w:ilvl="6" w:tplc="C0389B5E">
      <w:start w:val="1"/>
      <w:numFmt w:val="bullet"/>
      <w:lvlText w:val=""/>
      <w:lvlJc w:val="left"/>
      <w:pPr>
        <w:ind w:left="5040" w:hanging="360"/>
      </w:pPr>
      <w:rPr>
        <w:rFonts w:ascii="Symbol" w:hAnsi="Symbol" w:hint="default"/>
      </w:rPr>
    </w:lvl>
    <w:lvl w:ilvl="7" w:tplc="DA84B00E">
      <w:start w:val="1"/>
      <w:numFmt w:val="bullet"/>
      <w:lvlText w:val="o"/>
      <w:lvlJc w:val="left"/>
      <w:pPr>
        <w:ind w:left="5760" w:hanging="360"/>
      </w:pPr>
      <w:rPr>
        <w:rFonts w:ascii="Courier New" w:hAnsi="Courier New" w:hint="default"/>
      </w:rPr>
    </w:lvl>
    <w:lvl w:ilvl="8" w:tplc="7898D7A2">
      <w:start w:val="1"/>
      <w:numFmt w:val="bullet"/>
      <w:lvlText w:val=""/>
      <w:lvlJc w:val="left"/>
      <w:pPr>
        <w:ind w:left="6480" w:hanging="360"/>
      </w:pPr>
      <w:rPr>
        <w:rFonts w:ascii="Wingdings" w:hAnsi="Wingdings" w:hint="default"/>
      </w:rPr>
    </w:lvl>
  </w:abstractNum>
  <w:abstractNum w:abstractNumId="21" w15:restartNumberingAfterBreak="0">
    <w:nsid w:val="3640C93E"/>
    <w:multiLevelType w:val="hybridMultilevel"/>
    <w:tmpl w:val="28AC9E24"/>
    <w:lvl w:ilvl="0" w:tplc="5AB06DE8">
      <w:start w:val="1"/>
      <w:numFmt w:val="decimal"/>
      <w:lvlText w:val="%1."/>
      <w:lvlJc w:val="left"/>
      <w:pPr>
        <w:ind w:left="720" w:hanging="360"/>
      </w:pPr>
    </w:lvl>
    <w:lvl w:ilvl="1" w:tplc="CF6AD0F0">
      <w:start w:val="1"/>
      <w:numFmt w:val="lowerLetter"/>
      <w:lvlText w:val="%2."/>
      <w:lvlJc w:val="left"/>
      <w:pPr>
        <w:ind w:left="1440" w:hanging="360"/>
      </w:pPr>
    </w:lvl>
    <w:lvl w:ilvl="2" w:tplc="356282C6">
      <w:start w:val="1"/>
      <w:numFmt w:val="lowerRoman"/>
      <w:lvlText w:val="%3."/>
      <w:lvlJc w:val="right"/>
      <w:pPr>
        <w:ind w:left="2160" w:hanging="180"/>
      </w:pPr>
    </w:lvl>
    <w:lvl w:ilvl="3" w:tplc="58C2A1C4">
      <w:start w:val="1"/>
      <w:numFmt w:val="decimal"/>
      <w:lvlText w:val="%4."/>
      <w:lvlJc w:val="left"/>
      <w:pPr>
        <w:ind w:left="2880" w:hanging="360"/>
      </w:pPr>
    </w:lvl>
    <w:lvl w:ilvl="4" w:tplc="735860B6">
      <w:start w:val="1"/>
      <w:numFmt w:val="lowerLetter"/>
      <w:lvlText w:val="%5."/>
      <w:lvlJc w:val="left"/>
      <w:pPr>
        <w:ind w:left="3600" w:hanging="360"/>
      </w:pPr>
    </w:lvl>
    <w:lvl w:ilvl="5" w:tplc="8B443A3A">
      <w:start w:val="1"/>
      <w:numFmt w:val="lowerRoman"/>
      <w:lvlText w:val="%6."/>
      <w:lvlJc w:val="right"/>
      <w:pPr>
        <w:ind w:left="4320" w:hanging="180"/>
      </w:pPr>
    </w:lvl>
    <w:lvl w:ilvl="6" w:tplc="0DE2D9FA">
      <w:start w:val="1"/>
      <w:numFmt w:val="decimal"/>
      <w:lvlText w:val="%7."/>
      <w:lvlJc w:val="left"/>
      <w:pPr>
        <w:ind w:left="5040" w:hanging="360"/>
      </w:pPr>
    </w:lvl>
    <w:lvl w:ilvl="7" w:tplc="CBB67A8C">
      <w:start w:val="1"/>
      <w:numFmt w:val="lowerLetter"/>
      <w:lvlText w:val="%8."/>
      <w:lvlJc w:val="left"/>
      <w:pPr>
        <w:ind w:left="5760" w:hanging="360"/>
      </w:pPr>
    </w:lvl>
    <w:lvl w:ilvl="8" w:tplc="DC287BCA">
      <w:start w:val="1"/>
      <w:numFmt w:val="lowerRoman"/>
      <w:lvlText w:val="%9."/>
      <w:lvlJc w:val="right"/>
      <w:pPr>
        <w:ind w:left="6480" w:hanging="180"/>
      </w:pPr>
    </w:lvl>
  </w:abstractNum>
  <w:abstractNum w:abstractNumId="22" w15:restartNumberingAfterBreak="0">
    <w:nsid w:val="40759847"/>
    <w:multiLevelType w:val="hybridMultilevel"/>
    <w:tmpl w:val="79761938"/>
    <w:lvl w:ilvl="0" w:tplc="00E6D3D0">
      <w:start w:val="1"/>
      <w:numFmt w:val="decimal"/>
      <w:lvlText w:val="%1."/>
      <w:lvlJc w:val="left"/>
      <w:pPr>
        <w:ind w:left="720" w:hanging="360"/>
      </w:pPr>
    </w:lvl>
    <w:lvl w:ilvl="1" w:tplc="5778290E">
      <w:start w:val="1"/>
      <w:numFmt w:val="lowerLetter"/>
      <w:lvlText w:val="%2."/>
      <w:lvlJc w:val="left"/>
      <w:pPr>
        <w:ind w:left="1440" w:hanging="360"/>
      </w:pPr>
    </w:lvl>
    <w:lvl w:ilvl="2" w:tplc="6B0C4DCA">
      <w:start w:val="1"/>
      <w:numFmt w:val="lowerRoman"/>
      <w:lvlText w:val="%3."/>
      <w:lvlJc w:val="right"/>
      <w:pPr>
        <w:ind w:left="2160" w:hanging="180"/>
      </w:pPr>
    </w:lvl>
    <w:lvl w:ilvl="3" w:tplc="A36ABB78">
      <w:start w:val="1"/>
      <w:numFmt w:val="decimal"/>
      <w:lvlText w:val="%4."/>
      <w:lvlJc w:val="left"/>
      <w:pPr>
        <w:ind w:left="2880" w:hanging="360"/>
      </w:pPr>
    </w:lvl>
    <w:lvl w:ilvl="4" w:tplc="812CD934">
      <w:start w:val="1"/>
      <w:numFmt w:val="lowerLetter"/>
      <w:lvlText w:val="%5."/>
      <w:lvlJc w:val="left"/>
      <w:pPr>
        <w:ind w:left="3600" w:hanging="360"/>
      </w:pPr>
    </w:lvl>
    <w:lvl w:ilvl="5" w:tplc="2D00E3E2">
      <w:start w:val="1"/>
      <w:numFmt w:val="lowerRoman"/>
      <w:lvlText w:val="%6."/>
      <w:lvlJc w:val="right"/>
      <w:pPr>
        <w:ind w:left="4320" w:hanging="180"/>
      </w:pPr>
    </w:lvl>
    <w:lvl w:ilvl="6" w:tplc="D1E24F94">
      <w:start w:val="1"/>
      <w:numFmt w:val="decimal"/>
      <w:lvlText w:val="%7."/>
      <w:lvlJc w:val="left"/>
      <w:pPr>
        <w:ind w:left="5040" w:hanging="360"/>
      </w:pPr>
    </w:lvl>
    <w:lvl w:ilvl="7" w:tplc="5B94B688">
      <w:start w:val="1"/>
      <w:numFmt w:val="lowerLetter"/>
      <w:lvlText w:val="%8."/>
      <w:lvlJc w:val="left"/>
      <w:pPr>
        <w:ind w:left="5760" w:hanging="360"/>
      </w:pPr>
    </w:lvl>
    <w:lvl w:ilvl="8" w:tplc="2F3ECF60">
      <w:start w:val="1"/>
      <w:numFmt w:val="lowerRoman"/>
      <w:lvlText w:val="%9."/>
      <w:lvlJc w:val="right"/>
      <w:pPr>
        <w:ind w:left="6480" w:hanging="180"/>
      </w:pPr>
    </w:lvl>
  </w:abstractNum>
  <w:abstractNum w:abstractNumId="23" w15:restartNumberingAfterBreak="0">
    <w:nsid w:val="40F96E18"/>
    <w:multiLevelType w:val="hybridMultilevel"/>
    <w:tmpl w:val="047A0AD0"/>
    <w:lvl w:ilvl="0" w:tplc="2F86A62E">
      <w:start w:val="1"/>
      <w:numFmt w:val="decimal"/>
      <w:lvlText w:val="%1."/>
      <w:lvlJc w:val="left"/>
      <w:pPr>
        <w:ind w:left="720" w:hanging="360"/>
      </w:pPr>
    </w:lvl>
    <w:lvl w:ilvl="1" w:tplc="CF521E36">
      <w:start w:val="1"/>
      <w:numFmt w:val="lowerLetter"/>
      <w:lvlText w:val="%2."/>
      <w:lvlJc w:val="left"/>
      <w:pPr>
        <w:ind w:left="1440" w:hanging="360"/>
      </w:pPr>
    </w:lvl>
    <w:lvl w:ilvl="2" w:tplc="451CBA66">
      <w:start w:val="1"/>
      <w:numFmt w:val="lowerRoman"/>
      <w:lvlText w:val="%3."/>
      <w:lvlJc w:val="right"/>
      <w:pPr>
        <w:ind w:left="2160" w:hanging="180"/>
      </w:pPr>
    </w:lvl>
    <w:lvl w:ilvl="3" w:tplc="5100D552">
      <w:start w:val="1"/>
      <w:numFmt w:val="decimal"/>
      <w:lvlText w:val="%4."/>
      <w:lvlJc w:val="left"/>
      <w:pPr>
        <w:ind w:left="2880" w:hanging="360"/>
      </w:pPr>
    </w:lvl>
    <w:lvl w:ilvl="4" w:tplc="3910A1F4">
      <w:start w:val="1"/>
      <w:numFmt w:val="lowerLetter"/>
      <w:lvlText w:val="%5."/>
      <w:lvlJc w:val="left"/>
      <w:pPr>
        <w:ind w:left="3600" w:hanging="360"/>
      </w:pPr>
    </w:lvl>
    <w:lvl w:ilvl="5" w:tplc="B37C301A">
      <w:start w:val="1"/>
      <w:numFmt w:val="lowerRoman"/>
      <w:lvlText w:val="%6."/>
      <w:lvlJc w:val="right"/>
      <w:pPr>
        <w:ind w:left="4320" w:hanging="180"/>
      </w:pPr>
    </w:lvl>
    <w:lvl w:ilvl="6" w:tplc="B8AC4038">
      <w:start w:val="1"/>
      <w:numFmt w:val="decimal"/>
      <w:lvlText w:val="%7."/>
      <w:lvlJc w:val="left"/>
      <w:pPr>
        <w:ind w:left="5040" w:hanging="360"/>
      </w:pPr>
    </w:lvl>
    <w:lvl w:ilvl="7" w:tplc="07E8CC8C">
      <w:start w:val="1"/>
      <w:numFmt w:val="lowerLetter"/>
      <w:lvlText w:val="%8."/>
      <w:lvlJc w:val="left"/>
      <w:pPr>
        <w:ind w:left="5760" w:hanging="360"/>
      </w:pPr>
    </w:lvl>
    <w:lvl w:ilvl="8" w:tplc="9578A096">
      <w:start w:val="1"/>
      <w:numFmt w:val="lowerRoman"/>
      <w:lvlText w:val="%9."/>
      <w:lvlJc w:val="right"/>
      <w:pPr>
        <w:ind w:left="6480" w:hanging="180"/>
      </w:pPr>
    </w:lvl>
  </w:abstractNum>
  <w:abstractNum w:abstractNumId="24" w15:restartNumberingAfterBreak="0">
    <w:nsid w:val="42B01D44"/>
    <w:multiLevelType w:val="hybridMultilevel"/>
    <w:tmpl w:val="D6448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79DE8A"/>
    <w:multiLevelType w:val="hybridMultilevel"/>
    <w:tmpl w:val="26DC2E5C"/>
    <w:lvl w:ilvl="0" w:tplc="0A105A8C">
      <w:start w:val="1"/>
      <w:numFmt w:val="decimal"/>
      <w:lvlText w:val="%1."/>
      <w:lvlJc w:val="left"/>
      <w:pPr>
        <w:ind w:left="720" w:hanging="360"/>
      </w:pPr>
    </w:lvl>
    <w:lvl w:ilvl="1" w:tplc="240C334C">
      <w:start w:val="1"/>
      <w:numFmt w:val="lowerLetter"/>
      <w:lvlText w:val="%2."/>
      <w:lvlJc w:val="left"/>
      <w:pPr>
        <w:ind w:left="1440" w:hanging="360"/>
      </w:pPr>
    </w:lvl>
    <w:lvl w:ilvl="2" w:tplc="396C7330">
      <w:start w:val="1"/>
      <w:numFmt w:val="lowerRoman"/>
      <w:lvlText w:val="%3."/>
      <w:lvlJc w:val="right"/>
      <w:pPr>
        <w:ind w:left="2160" w:hanging="180"/>
      </w:pPr>
    </w:lvl>
    <w:lvl w:ilvl="3" w:tplc="619E7E04">
      <w:start w:val="1"/>
      <w:numFmt w:val="decimal"/>
      <w:lvlText w:val="%4."/>
      <w:lvlJc w:val="left"/>
      <w:pPr>
        <w:ind w:left="2880" w:hanging="360"/>
      </w:pPr>
    </w:lvl>
    <w:lvl w:ilvl="4" w:tplc="E826BD20">
      <w:start w:val="1"/>
      <w:numFmt w:val="lowerLetter"/>
      <w:lvlText w:val="%5."/>
      <w:lvlJc w:val="left"/>
      <w:pPr>
        <w:ind w:left="3600" w:hanging="360"/>
      </w:pPr>
    </w:lvl>
    <w:lvl w:ilvl="5" w:tplc="FE3AAB3E">
      <w:start w:val="1"/>
      <w:numFmt w:val="lowerRoman"/>
      <w:lvlText w:val="%6."/>
      <w:lvlJc w:val="right"/>
      <w:pPr>
        <w:ind w:left="4320" w:hanging="180"/>
      </w:pPr>
    </w:lvl>
    <w:lvl w:ilvl="6" w:tplc="DFFAF54C">
      <w:start w:val="1"/>
      <w:numFmt w:val="decimal"/>
      <w:lvlText w:val="%7."/>
      <w:lvlJc w:val="left"/>
      <w:pPr>
        <w:ind w:left="5040" w:hanging="360"/>
      </w:pPr>
    </w:lvl>
    <w:lvl w:ilvl="7" w:tplc="E9A051DE">
      <w:start w:val="1"/>
      <w:numFmt w:val="lowerLetter"/>
      <w:lvlText w:val="%8."/>
      <w:lvlJc w:val="left"/>
      <w:pPr>
        <w:ind w:left="5760" w:hanging="360"/>
      </w:pPr>
    </w:lvl>
    <w:lvl w:ilvl="8" w:tplc="36D01716">
      <w:start w:val="1"/>
      <w:numFmt w:val="lowerRoman"/>
      <w:lvlText w:val="%9."/>
      <w:lvlJc w:val="right"/>
      <w:pPr>
        <w:ind w:left="6480" w:hanging="180"/>
      </w:pPr>
    </w:lvl>
  </w:abstractNum>
  <w:abstractNum w:abstractNumId="26" w15:restartNumberingAfterBreak="0">
    <w:nsid w:val="4C7B6037"/>
    <w:multiLevelType w:val="hybridMultilevel"/>
    <w:tmpl w:val="B2642C34"/>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4ECD53EC"/>
    <w:multiLevelType w:val="hybridMultilevel"/>
    <w:tmpl w:val="7A8CC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D2414"/>
    <w:multiLevelType w:val="hybridMultilevel"/>
    <w:tmpl w:val="85EC2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2C2DA42"/>
    <w:multiLevelType w:val="hybridMultilevel"/>
    <w:tmpl w:val="F1D401D8"/>
    <w:lvl w:ilvl="0" w:tplc="2F3439DC">
      <w:start w:val="1"/>
      <w:numFmt w:val="lowerLetter"/>
      <w:lvlText w:val="%1."/>
      <w:lvlJc w:val="left"/>
      <w:pPr>
        <w:ind w:left="720" w:hanging="360"/>
      </w:pPr>
    </w:lvl>
    <w:lvl w:ilvl="1" w:tplc="26D6314E">
      <w:start w:val="1"/>
      <w:numFmt w:val="lowerLetter"/>
      <w:lvlText w:val="%2."/>
      <w:lvlJc w:val="left"/>
      <w:pPr>
        <w:ind w:left="1440" w:hanging="360"/>
      </w:pPr>
    </w:lvl>
    <w:lvl w:ilvl="2" w:tplc="F9E09044">
      <w:start w:val="1"/>
      <w:numFmt w:val="lowerRoman"/>
      <w:lvlText w:val="%3."/>
      <w:lvlJc w:val="right"/>
      <w:pPr>
        <w:ind w:left="2160" w:hanging="180"/>
      </w:pPr>
    </w:lvl>
    <w:lvl w:ilvl="3" w:tplc="00F65356">
      <w:start w:val="1"/>
      <w:numFmt w:val="decimal"/>
      <w:lvlText w:val="%4."/>
      <w:lvlJc w:val="left"/>
      <w:pPr>
        <w:ind w:left="2880" w:hanging="360"/>
      </w:pPr>
    </w:lvl>
    <w:lvl w:ilvl="4" w:tplc="68E46760">
      <w:start w:val="1"/>
      <w:numFmt w:val="lowerLetter"/>
      <w:lvlText w:val="%5."/>
      <w:lvlJc w:val="left"/>
      <w:pPr>
        <w:ind w:left="3600" w:hanging="360"/>
      </w:pPr>
    </w:lvl>
    <w:lvl w:ilvl="5" w:tplc="31087B86">
      <w:start w:val="1"/>
      <w:numFmt w:val="lowerRoman"/>
      <w:lvlText w:val="%6."/>
      <w:lvlJc w:val="right"/>
      <w:pPr>
        <w:ind w:left="4320" w:hanging="180"/>
      </w:pPr>
    </w:lvl>
    <w:lvl w:ilvl="6" w:tplc="5D3E8F2C">
      <w:start w:val="1"/>
      <w:numFmt w:val="decimal"/>
      <w:lvlText w:val="%7."/>
      <w:lvlJc w:val="left"/>
      <w:pPr>
        <w:ind w:left="5040" w:hanging="360"/>
      </w:pPr>
    </w:lvl>
    <w:lvl w:ilvl="7" w:tplc="F7E6EAA4">
      <w:start w:val="1"/>
      <w:numFmt w:val="lowerLetter"/>
      <w:lvlText w:val="%8."/>
      <w:lvlJc w:val="left"/>
      <w:pPr>
        <w:ind w:left="5760" w:hanging="360"/>
      </w:pPr>
    </w:lvl>
    <w:lvl w:ilvl="8" w:tplc="33ACD33E">
      <w:start w:val="1"/>
      <w:numFmt w:val="lowerRoman"/>
      <w:lvlText w:val="%9."/>
      <w:lvlJc w:val="right"/>
      <w:pPr>
        <w:ind w:left="6480" w:hanging="180"/>
      </w:pPr>
    </w:lvl>
  </w:abstractNum>
  <w:abstractNum w:abstractNumId="30" w15:restartNumberingAfterBreak="0">
    <w:nsid w:val="53BE61AD"/>
    <w:multiLevelType w:val="hybridMultilevel"/>
    <w:tmpl w:val="EE98F48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6D0297B"/>
    <w:multiLevelType w:val="hybridMultilevel"/>
    <w:tmpl w:val="2C76F5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9C817D0"/>
    <w:multiLevelType w:val="hybridMultilevel"/>
    <w:tmpl w:val="8E7A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FF5272"/>
    <w:multiLevelType w:val="hybridMultilevel"/>
    <w:tmpl w:val="8D28D7A8"/>
    <w:lvl w:ilvl="0" w:tplc="DD8245E2">
      <w:start w:val="1"/>
      <w:numFmt w:val="lowerLetter"/>
      <w:lvlText w:val="%1."/>
      <w:lvlJc w:val="left"/>
      <w:pPr>
        <w:ind w:left="720" w:hanging="360"/>
      </w:pPr>
    </w:lvl>
    <w:lvl w:ilvl="1" w:tplc="524EFCFA">
      <w:start w:val="1"/>
      <w:numFmt w:val="lowerLetter"/>
      <w:lvlText w:val="%2."/>
      <w:lvlJc w:val="left"/>
      <w:pPr>
        <w:ind w:left="1440" w:hanging="360"/>
      </w:pPr>
    </w:lvl>
    <w:lvl w:ilvl="2" w:tplc="BCDE48AA">
      <w:start w:val="1"/>
      <w:numFmt w:val="lowerRoman"/>
      <w:lvlText w:val="%3."/>
      <w:lvlJc w:val="right"/>
      <w:pPr>
        <w:ind w:left="2160" w:hanging="180"/>
      </w:pPr>
    </w:lvl>
    <w:lvl w:ilvl="3" w:tplc="2CB0AF12">
      <w:start w:val="1"/>
      <w:numFmt w:val="decimal"/>
      <w:lvlText w:val="%4."/>
      <w:lvlJc w:val="left"/>
      <w:pPr>
        <w:ind w:left="2880" w:hanging="360"/>
      </w:pPr>
    </w:lvl>
    <w:lvl w:ilvl="4" w:tplc="C6A2C16C">
      <w:start w:val="1"/>
      <w:numFmt w:val="lowerLetter"/>
      <w:lvlText w:val="%5."/>
      <w:lvlJc w:val="left"/>
      <w:pPr>
        <w:ind w:left="3600" w:hanging="360"/>
      </w:pPr>
    </w:lvl>
    <w:lvl w:ilvl="5" w:tplc="F29CF574">
      <w:start w:val="1"/>
      <w:numFmt w:val="lowerRoman"/>
      <w:lvlText w:val="%6."/>
      <w:lvlJc w:val="right"/>
      <w:pPr>
        <w:ind w:left="4320" w:hanging="180"/>
      </w:pPr>
    </w:lvl>
    <w:lvl w:ilvl="6" w:tplc="EC6C948C">
      <w:start w:val="1"/>
      <w:numFmt w:val="decimal"/>
      <w:lvlText w:val="%7."/>
      <w:lvlJc w:val="left"/>
      <w:pPr>
        <w:ind w:left="5040" w:hanging="360"/>
      </w:pPr>
    </w:lvl>
    <w:lvl w:ilvl="7" w:tplc="5C78C67C">
      <w:start w:val="1"/>
      <w:numFmt w:val="lowerLetter"/>
      <w:lvlText w:val="%8."/>
      <w:lvlJc w:val="left"/>
      <w:pPr>
        <w:ind w:left="5760" w:hanging="360"/>
      </w:pPr>
    </w:lvl>
    <w:lvl w:ilvl="8" w:tplc="04962DBE">
      <w:start w:val="1"/>
      <w:numFmt w:val="lowerRoman"/>
      <w:lvlText w:val="%9."/>
      <w:lvlJc w:val="right"/>
      <w:pPr>
        <w:ind w:left="6480" w:hanging="180"/>
      </w:pPr>
    </w:lvl>
  </w:abstractNum>
  <w:abstractNum w:abstractNumId="34" w15:restartNumberingAfterBreak="0">
    <w:nsid w:val="5E5F2C1E"/>
    <w:multiLevelType w:val="hybridMultilevel"/>
    <w:tmpl w:val="4B3CBF48"/>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63155BF7"/>
    <w:multiLevelType w:val="hybridMultilevel"/>
    <w:tmpl w:val="B3CACD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CB97FB"/>
    <w:multiLevelType w:val="hybridMultilevel"/>
    <w:tmpl w:val="B9801D84"/>
    <w:lvl w:ilvl="0" w:tplc="94D052B8">
      <w:start w:val="1"/>
      <w:numFmt w:val="decimal"/>
      <w:lvlText w:val="%1."/>
      <w:lvlJc w:val="left"/>
      <w:pPr>
        <w:ind w:left="720" w:hanging="360"/>
      </w:pPr>
    </w:lvl>
    <w:lvl w:ilvl="1" w:tplc="B9080C8E">
      <w:start w:val="1"/>
      <w:numFmt w:val="lowerLetter"/>
      <w:lvlText w:val="%2."/>
      <w:lvlJc w:val="left"/>
      <w:pPr>
        <w:ind w:left="1440" w:hanging="360"/>
      </w:pPr>
    </w:lvl>
    <w:lvl w:ilvl="2" w:tplc="283CD002">
      <w:start w:val="1"/>
      <w:numFmt w:val="lowerRoman"/>
      <w:lvlText w:val="%3."/>
      <w:lvlJc w:val="right"/>
      <w:pPr>
        <w:ind w:left="2160" w:hanging="180"/>
      </w:pPr>
    </w:lvl>
    <w:lvl w:ilvl="3" w:tplc="563A42B0">
      <w:start w:val="1"/>
      <w:numFmt w:val="decimal"/>
      <w:lvlText w:val="%4."/>
      <w:lvlJc w:val="left"/>
      <w:pPr>
        <w:ind w:left="2880" w:hanging="360"/>
      </w:pPr>
    </w:lvl>
    <w:lvl w:ilvl="4" w:tplc="AFAA8362">
      <w:start w:val="1"/>
      <w:numFmt w:val="lowerLetter"/>
      <w:lvlText w:val="%5."/>
      <w:lvlJc w:val="left"/>
      <w:pPr>
        <w:ind w:left="3600" w:hanging="360"/>
      </w:pPr>
    </w:lvl>
    <w:lvl w:ilvl="5" w:tplc="B2F60248">
      <w:start w:val="1"/>
      <w:numFmt w:val="lowerRoman"/>
      <w:lvlText w:val="%6."/>
      <w:lvlJc w:val="right"/>
      <w:pPr>
        <w:ind w:left="4320" w:hanging="180"/>
      </w:pPr>
    </w:lvl>
    <w:lvl w:ilvl="6" w:tplc="C5F25A46">
      <w:start w:val="1"/>
      <w:numFmt w:val="decimal"/>
      <w:lvlText w:val="%7."/>
      <w:lvlJc w:val="left"/>
      <w:pPr>
        <w:ind w:left="5040" w:hanging="360"/>
      </w:pPr>
    </w:lvl>
    <w:lvl w:ilvl="7" w:tplc="94C60F50">
      <w:start w:val="1"/>
      <w:numFmt w:val="lowerLetter"/>
      <w:lvlText w:val="%8."/>
      <w:lvlJc w:val="left"/>
      <w:pPr>
        <w:ind w:left="5760" w:hanging="360"/>
      </w:pPr>
    </w:lvl>
    <w:lvl w:ilvl="8" w:tplc="D8164EA0">
      <w:start w:val="1"/>
      <w:numFmt w:val="lowerRoman"/>
      <w:lvlText w:val="%9."/>
      <w:lvlJc w:val="right"/>
      <w:pPr>
        <w:ind w:left="6480" w:hanging="180"/>
      </w:pPr>
    </w:lvl>
  </w:abstractNum>
  <w:abstractNum w:abstractNumId="37" w15:restartNumberingAfterBreak="0">
    <w:nsid w:val="66E93E15"/>
    <w:multiLevelType w:val="hybridMultilevel"/>
    <w:tmpl w:val="F30A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202E1A"/>
    <w:multiLevelType w:val="hybridMultilevel"/>
    <w:tmpl w:val="CEFAE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1314E5"/>
    <w:multiLevelType w:val="hybridMultilevel"/>
    <w:tmpl w:val="17E4FA6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E132495"/>
    <w:multiLevelType w:val="hybridMultilevel"/>
    <w:tmpl w:val="67AE112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07472C4"/>
    <w:multiLevelType w:val="hybridMultilevel"/>
    <w:tmpl w:val="466AC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7757"/>
    <w:multiLevelType w:val="hybridMultilevel"/>
    <w:tmpl w:val="5198975A"/>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53D3FDD"/>
    <w:multiLevelType w:val="hybridMultilevel"/>
    <w:tmpl w:val="38DCDE82"/>
    <w:lvl w:ilvl="0" w:tplc="D95E9946">
      <w:start w:val="1"/>
      <w:numFmt w:val="lowerLetter"/>
      <w:lvlText w:val="%1."/>
      <w:lvlJc w:val="left"/>
      <w:pPr>
        <w:ind w:left="720" w:hanging="360"/>
      </w:pPr>
    </w:lvl>
    <w:lvl w:ilvl="1" w:tplc="8976DEA0">
      <w:start w:val="1"/>
      <w:numFmt w:val="lowerLetter"/>
      <w:lvlText w:val="%2."/>
      <w:lvlJc w:val="left"/>
      <w:pPr>
        <w:ind w:left="1440" w:hanging="360"/>
      </w:pPr>
    </w:lvl>
    <w:lvl w:ilvl="2" w:tplc="30D82A3C">
      <w:start w:val="1"/>
      <w:numFmt w:val="lowerRoman"/>
      <w:lvlText w:val="%3."/>
      <w:lvlJc w:val="right"/>
      <w:pPr>
        <w:ind w:left="2160" w:hanging="180"/>
      </w:pPr>
    </w:lvl>
    <w:lvl w:ilvl="3" w:tplc="84F2BACC">
      <w:start w:val="1"/>
      <w:numFmt w:val="decimal"/>
      <w:lvlText w:val="%4."/>
      <w:lvlJc w:val="left"/>
      <w:pPr>
        <w:ind w:left="2880" w:hanging="360"/>
      </w:pPr>
    </w:lvl>
    <w:lvl w:ilvl="4" w:tplc="A66E650A">
      <w:start w:val="1"/>
      <w:numFmt w:val="lowerLetter"/>
      <w:lvlText w:val="%5."/>
      <w:lvlJc w:val="left"/>
      <w:pPr>
        <w:ind w:left="3600" w:hanging="360"/>
      </w:pPr>
    </w:lvl>
    <w:lvl w:ilvl="5" w:tplc="990E436A">
      <w:start w:val="1"/>
      <w:numFmt w:val="lowerRoman"/>
      <w:lvlText w:val="%6."/>
      <w:lvlJc w:val="right"/>
      <w:pPr>
        <w:ind w:left="4320" w:hanging="180"/>
      </w:pPr>
    </w:lvl>
    <w:lvl w:ilvl="6" w:tplc="CC6A9D92">
      <w:start w:val="1"/>
      <w:numFmt w:val="decimal"/>
      <w:lvlText w:val="%7."/>
      <w:lvlJc w:val="left"/>
      <w:pPr>
        <w:ind w:left="5040" w:hanging="360"/>
      </w:pPr>
    </w:lvl>
    <w:lvl w:ilvl="7" w:tplc="5BD80534">
      <w:start w:val="1"/>
      <w:numFmt w:val="lowerLetter"/>
      <w:lvlText w:val="%8."/>
      <w:lvlJc w:val="left"/>
      <w:pPr>
        <w:ind w:left="5760" w:hanging="360"/>
      </w:pPr>
    </w:lvl>
    <w:lvl w:ilvl="8" w:tplc="0A68740A">
      <w:start w:val="1"/>
      <w:numFmt w:val="lowerRoman"/>
      <w:lvlText w:val="%9."/>
      <w:lvlJc w:val="right"/>
      <w:pPr>
        <w:ind w:left="6480" w:hanging="180"/>
      </w:pPr>
    </w:lvl>
  </w:abstractNum>
  <w:abstractNum w:abstractNumId="44" w15:restartNumberingAfterBreak="0">
    <w:nsid w:val="754D4C54"/>
    <w:multiLevelType w:val="hybridMultilevel"/>
    <w:tmpl w:val="08A27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A26EBF"/>
    <w:multiLevelType w:val="hybridMultilevel"/>
    <w:tmpl w:val="E102C3C8"/>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8F3511D"/>
    <w:multiLevelType w:val="hybridMultilevel"/>
    <w:tmpl w:val="10029B5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AB706D5"/>
    <w:multiLevelType w:val="hybridMultilevel"/>
    <w:tmpl w:val="7AF0DC6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DB61389"/>
    <w:multiLevelType w:val="hybridMultilevel"/>
    <w:tmpl w:val="6122C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740536"/>
    <w:multiLevelType w:val="hybridMultilevel"/>
    <w:tmpl w:val="4A700B82"/>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876892701">
    <w:abstractNumId w:val="43"/>
  </w:num>
  <w:num w:numId="2" w16cid:durableId="1745180615">
    <w:abstractNumId w:val="13"/>
  </w:num>
  <w:num w:numId="3" w16cid:durableId="1301619210">
    <w:abstractNumId w:val="29"/>
  </w:num>
  <w:num w:numId="4" w16cid:durableId="1647279413">
    <w:abstractNumId w:val="33"/>
  </w:num>
  <w:num w:numId="5" w16cid:durableId="575749368">
    <w:abstractNumId w:val="20"/>
  </w:num>
  <w:num w:numId="6" w16cid:durableId="1845389603">
    <w:abstractNumId w:val="11"/>
  </w:num>
  <w:num w:numId="7" w16cid:durableId="1462068318">
    <w:abstractNumId w:val="36"/>
  </w:num>
  <w:num w:numId="8" w16cid:durableId="4065307">
    <w:abstractNumId w:val="12"/>
  </w:num>
  <w:num w:numId="9" w16cid:durableId="1356810880">
    <w:abstractNumId w:val="22"/>
  </w:num>
  <w:num w:numId="10" w16cid:durableId="1036004973">
    <w:abstractNumId w:val="25"/>
  </w:num>
  <w:num w:numId="11" w16cid:durableId="927153346">
    <w:abstractNumId w:val="23"/>
  </w:num>
  <w:num w:numId="12" w16cid:durableId="1882009305">
    <w:abstractNumId w:val="21"/>
  </w:num>
  <w:num w:numId="13" w16cid:durableId="1402606117">
    <w:abstractNumId w:val="15"/>
  </w:num>
  <w:num w:numId="14" w16cid:durableId="1206718912">
    <w:abstractNumId w:val="16"/>
  </w:num>
  <w:num w:numId="15" w16cid:durableId="1156335425">
    <w:abstractNumId w:val="26"/>
  </w:num>
  <w:num w:numId="16" w16cid:durableId="809321055">
    <w:abstractNumId w:val="2"/>
  </w:num>
  <w:num w:numId="17" w16cid:durableId="396435897">
    <w:abstractNumId w:val="9"/>
  </w:num>
  <w:num w:numId="18" w16cid:durableId="1467162814">
    <w:abstractNumId w:val="28"/>
  </w:num>
  <w:num w:numId="19" w16cid:durableId="1392576855">
    <w:abstractNumId w:val="46"/>
  </w:num>
  <w:num w:numId="20" w16cid:durableId="1720858733">
    <w:abstractNumId w:val="4"/>
  </w:num>
  <w:num w:numId="21" w16cid:durableId="1396929809">
    <w:abstractNumId w:val="47"/>
  </w:num>
  <w:num w:numId="22" w16cid:durableId="1317414155">
    <w:abstractNumId w:val="49"/>
  </w:num>
  <w:num w:numId="23" w16cid:durableId="654452510">
    <w:abstractNumId w:val="3"/>
  </w:num>
  <w:num w:numId="24" w16cid:durableId="1901790885">
    <w:abstractNumId w:val="8"/>
  </w:num>
  <w:num w:numId="25" w16cid:durableId="2102407106">
    <w:abstractNumId w:val="40"/>
  </w:num>
  <w:num w:numId="26" w16cid:durableId="876162714">
    <w:abstractNumId w:val="30"/>
  </w:num>
  <w:num w:numId="27" w16cid:durableId="1681272720">
    <w:abstractNumId w:val="39"/>
  </w:num>
  <w:num w:numId="28" w16cid:durableId="1635796238">
    <w:abstractNumId w:val="6"/>
  </w:num>
  <w:num w:numId="29" w16cid:durableId="1149784766">
    <w:abstractNumId w:val="34"/>
  </w:num>
  <w:num w:numId="30" w16cid:durableId="918293960">
    <w:abstractNumId w:val="1"/>
  </w:num>
  <w:num w:numId="31" w16cid:durableId="87167462">
    <w:abstractNumId w:val="42"/>
  </w:num>
  <w:num w:numId="32" w16cid:durableId="953512183">
    <w:abstractNumId w:val="19"/>
  </w:num>
  <w:num w:numId="33" w16cid:durableId="607738725">
    <w:abstractNumId w:val="0"/>
  </w:num>
  <w:num w:numId="34" w16cid:durableId="843587960">
    <w:abstractNumId w:val="45"/>
  </w:num>
  <w:num w:numId="35" w16cid:durableId="588536926">
    <w:abstractNumId w:val="10"/>
  </w:num>
  <w:num w:numId="36" w16cid:durableId="1456295691">
    <w:abstractNumId w:val="24"/>
  </w:num>
  <w:num w:numId="37" w16cid:durableId="2066906245">
    <w:abstractNumId w:val="14"/>
  </w:num>
  <w:num w:numId="38" w16cid:durableId="1494099466">
    <w:abstractNumId w:val="48"/>
  </w:num>
  <w:num w:numId="39" w16cid:durableId="1268002745">
    <w:abstractNumId w:val="41"/>
  </w:num>
  <w:num w:numId="40" w16cid:durableId="1461604912">
    <w:abstractNumId w:val="27"/>
  </w:num>
  <w:num w:numId="41" w16cid:durableId="1491099250">
    <w:abstractNumId w:val="5"/>
  </w:num>
  <w:num w:numId="42" w16cid:durableId="491602438">
    <w:abstractNumId w:val="38"/>
  </w:num>
  <w:num w:numId="43" w16cid:durableId="167991035">
    <w:abstractNumId w:val="32"/>
  </w:num>
  <w:num w:numId="44" w16cid:durableId="590357689">
    <w:abstractNumId w:val="37"/>
  </w:num>
  <w:num w:numId="45" w16cid:durableId="305739700">
    <w:abstractNumId w:val="35"/>
  </w:num>
  <w:num w:numId="46" w16cid:durableId="77288930">
    <w:abstractNumId w:val="17"/>
  </w:num>
  <w:num w:numId="47" w16cid:durableId="1304384263">
    <w:abstractNumId w:val="31"/>
  </w:num>
  <w:num w:numId="48" w16cid:durableId="519782222">
    <w:abstractNumId w:val="44"/>
  </w:num>
  <w:num w:numId="49" w16cid:durableId="1944261848">
    <w:abstractNumId w:val="7"/>
  </w:num>
  <w:num w:numId="50" w16cid:durableId="1276215233">
    <w:abstractNumId w:val="18"/>
  </w:num>
  <w:num w:numId="51" w16cid:durableId="1361008331">
    <w:abstractNumId w:val="18"/>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mmerling, Sabrina L">
    <w15:presenceInfo w15:providerId="AD" w15:userId="S::ha6078xv@minnstate.edu::da242901-103c-4b10-b741-5aa9e9091592"/>
  </w15:person>
  <w15:person w15:author="Reinhart, Pat A">
    <w15:presenceInfo w15:providerId="AD" w15:userId="S::kx6753rw@minnstate.edu::5c5e3e52-6d16-4083-99b4-b7e58382adc9"/>
  </w15:person>
  <w15:person w15:author="Andersen Sibley, Diane M">
    <w15:presenceInfo w15:providerId="AD" w15:userId="S::jg9637kt@minnstate.edu::8f978383-f998-4e03-9fbe-fd1666822769"/>
  </w15:person>
  <w15:person w15:author="Werner-Dempsey, Anne M">
    <w15:presenceInfo w15:providerId="AD" w15:userId="S::ap8309ag@minnstate.edu::86cc4cb2-14f3-4a44-b327-1d8f690700da"/>
  </w15:person>
  <w15:person w15:author="Vandenburgh, Elaine">
    <w15:presenceInfo w15:providerId="AD" w15:userId="S::nn9670ty@minnstate.edu::a6b97195-b6fa-4fc4-b718-b628e5710e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E3NzG0sDAxNjUzMDFX0lEKTi0uzszPAykwrAUAjQJDTiwAAAA="/>
  </w:docVars>
  <w:rsids>
    <w:rsidRoot w:val="00AF7D1E"/>
    <w:rsid w:val="00002EE7"/>
    <w:rsid w:val="00003949"/>
    <w:rsid w:val="000322F1"/>
    <w:rsid w:val="00043603"/>
    <w:rsid w:val="00045128"/>
    <w:rsid w:val="00050452"/>
    <w:rsid w:val="00055555"/>
    <w:rsid w:val="00074024"/>
    <w:rsid w:val="000775D5"/>
    <w:rsid w:val="00087A61"/>
    <w:rsid w:val="0009764B"/>
    <w:rsid w:val="00097E0B"/>
    <w:rsid w:val="000A2835"/>
    <w:rsid w:val="000A67A9"/>
    <w:rsid w:val="000C1065"/>
    <w:rsid w:val="000C3BA8"/>
    <w:rsid w:val="000C75B4"/>
    <w:rsid w:val="000D052A"/>
    <w:rsid w:val="000D0809"/>
    <w:rsid w:val="000D2005"/>
    <w:rsid w:val="000E412F"/>
    <w:rsid w:val="0010134C"/>
    <w:rsid w:val="00104EF2"/>
    <w:rsid w:val="00130B34"/>
    <w:rsid w:val="00140835"/>
    <w:rsid w:val="00140C23"/>
    <w:rsid w:val="00142877"/>
    <w:rsid w:val="001624EE"/>
    <w:rsid w:val="001839DC"/>
    <w:rsid w:val="001926F5"/>
    <w:rsid w:val="001968E1"/>
    <w:rsid w:val="001975C9"/>
    <w:rsid w:val="001A40D9"/>
    <w:rsid w:val="001C7F75"/>
    <w:rsid w:val="001E4986"/>
    <w:rsid w:val="001E59A1"/>
    <w:rsid w:val="001E7710"/>
    <w:rsid w:val="001F0A78"/>
    <w:rsid w:val="001F7FEC"/>
    <w:rsid w:val="00207EAD"/>
    <w:rsid w:val="00211E9F"/>
    <w:rsid w:val="0023066D"/>
    <w:rsid w:val="002378D4"/>
    <w:rsid w:val="002404A2"/>
    <w:rsid w:val="00240535"/>
    <w:rsid w:val="002452B3"/>
    <w:rsid w:val="00262F8D"/>
    <w:rsid w:val="00276154"/>
    <w:rsid w:val="0029284A"/>
    <w:rsid w:val="002B0D7D"/>
    <w:rsid w:val="002B7470"/>
    <w:rsid w:val="002C2464"/>
    <w:rsid w:val="002C59EA"/>
    <w:rsid w:val="002D34DA"/>
    <w:rsid w:val="002D3784"/>
    <w:rsid w:val="002D548E"/>
    <w:rsid w:val="002DEACA"/>
    <w:rsid w:val="002E5FF7"/>
    <w:rsid w:val="002F450D"/>
    <w:rsid w:val="00300A42"/>
    <w:rsid w:val="0030186D"/>
    <w:rsid w:val="0032187C"/>
    <w:rsid w:val="00356F42"/>
    <w:rsid w:val="00363F7E"/>
    <w:rsid w:val="003720A9"/>
    <w:rsid w:val="003730EC"/>
    <w:rsid w:val="00377C9E"/>
    <w:rsid w:val="00383374"/>
    <w:rsid w:val="00384BB5"/>
    <w:rsid w:val="003864A8"/>
    <w:rsid w:val="003A1BE3"/>
    <w:rsid w:val="003B5E54"/>
    <w:rsid w:val="003D2337"/>
    <w:rsid w:val="003D520F"/>
    <w:rsid w:val="003E6734"/>
    <w:rsid w:val="003E6EE4"/>
    <w:rsid w:val="003F0E27"/>
    <w:rsid w:val="003F6391"/>
    <w:rsid w:val="00400744"/>
    <w:rsid w:val="004052AD"/>
    <w:rsid w:val="00417C4F"/>
    <w:rsid w:val="004374F4"/>
    <w:rsid w:val="00445E84"/>
    <w:rsid w:val="00451CD0"/>
    <w:rsid w:val="00452EC5"/>
    <w:rsid w:val="00473498"/>
    <w:rsid w:val="004802DD"/>
    <w:rsid w:val="00490765"/>
    <w:rsid w:val="00490F15"/>
    <w:rsid w:val="004B6A80"/>
    <w:rsid w:val="004B7576"/>
    <w:rsid w:val="004B7DCC"/>
    <w:rsid w:val="004C5941"/>
    <w:rsid w:val="004D2A84"/>
    <w:rsid w:val="004D5CBD"/>
    <w:rsid w:val="004E555B"/>
    <w:rsid w:val="004E6453"/>
    <w:rsid w:val="004F642B"/>
    <w:rsid w:val="00500382"/>
    <w:rsid w:val="005071DD"/>
    <w:rsid w:val="0051349D"/>
    <w:rsid w:val="00523508"/>
    <w:rsid w:val="005310AD"/>
    <w:rsid w:val="00535F49"/>
    <w:rsid w:val="00544790"/>
    <w:rsid w:val="00554023"/>
    <w:rsid w:val="00567347"/>
    <w:rsid w:val="00572865"/>
    <w:rsid w:val="005743CE"/>
    <w:rsid w:val="00576496"/>
    <w:rsid w:val="00577C5F"/>
    <w:rsid w:val="00587FB6"/>
    <w:rsid w:val="00595431"/>
    <w:rsid w:val="0059693C"/>
    <w:rsid w:val="005A5EA3"/>
    <w:rsid w:val="005A733B"/>
    <w:rsid w:val="005A7E0F"/>
    <w:rsid w:val="005B1E63"/>
    <w:rsid w:val="005B5127"/>
    <w:rsid w:val="005B64AA"/>
    <w:rsid w:val="005B7319"/>
    <w:rsid w:val="005D1F57"/>
    <w:rsid w:val="005D2CE5"/>
    <w:rsid w:val="005E34AA"/>
    <w:rsid w:val="005E7579"/>
    <w:rsid w:val="005F5734"/>
    <w:rsid w:val="0060437A"/>
    <w:rsid w:val="00606128"/>
    <w:rsid w:val="00607DDD"/>
    <w:rsid w:val="0061078B"/>
    <w:rsid w:val="00616BE8"/>
    <w:rsid w:val="006245EF"/>
    <w:rsid w:val="00626AFF"/>
    <w:rsid w:val="00662692"/>
    <w:rsid w:val="006668CC"/>
    <w:rsid w:val="00677A61"/>
    <w:rsid w:val="00685D60"/>
    <w:rsid w:val="00693975"/>
    <w:rsid w:val="00695E7E"/>
    <w:rsid w:val="006967E6"/>
    <w:rsid w:val="006B3F77"/>
    <w:rsid w:val="006C0E8A"/>
    <w:rsid w:val="006C3AEC"/>
    <w:rsid w:val="006C53DA"/>
    <w:rsid w:val="006D2D72"/>
    <w:rsid w:val="006E0442"/>
    <w:rsid w:val="006E44A7"/>
    <w:rsid w:val="007061E7"/>
    <w:rsid w:val="00710B9B"/>
    <w:rsid w:val="00720A22"/>
    <w:rsid w:val="00725D2D"/>
    <w:rsid w:val="0073225B"/>
    <w:rsid w:val="00735933"/>
    <w:rsid w:val="007641BB"/>
    <w:rsid w:val="007704BD"/>
    <w:rsid w:val="0077645C"/>
    <w:rsid w:val="00784FB5"/>
    <w:rsid w:val="007874B3"/>
    <w:rsid w:val="007928A2"/>
    <w:rsid w:val="007A2B43"/>
    <w:rsid w:val="007A5F8D"/>
    <w:rsid w:val="007A6322"/>
    <w:rsid w:val="007B0D05"/>
    <w:rsid w:val="007B6A88"/>
    <w:rsid w:val="007C27E2"/>
    <w:rsid w:val="007C50AE"/>
    <w:rsid w:val="007C56A0"/>
    <w:rsid w:val="007D2672"/>
    <w:rsid w:val="007D3B99"/>
    <w:rsid w:val="007D6F48"/>
    <w:rsid w:val="008029A1"/>
    <w:rsid w:val="00804F5E"/>
    <w:rsid w:val="008114E1"/>
    <w:rsid w:val="00813A63"/>
    <w:rsid w:val="00821566"/>
    <w:rsid w:val="008408B7"/>
    <w:rsid w:val="00843DD5"/>
    <w:rsid w:val="00847473"/>
    <w:rsid w:val="00854396"/>
    <w:rsid w:val="00866582"/>
    <w:rsid w:val="00877CB7"/>
    <w:rsid w:val="008A185D"/>
    <w:rsid w:val="008A4450"/>
    <w:rsid w:val="008A7ACD"/>
    <w:rsid w:val="008B2172"/>
    <w:rsid w:val="008B636A"/>
    <w:rsid w:val="008C0351"/>
    <w:rsid w:val="008C658F"/>
    <w:rsid w:val="008D6B17"/>
    <w:rsid w:val="008F677A"/>
    <w:rsid w:val="00912A3E"/>
    <w:rsid w:val="00927ECF"/>
    <w:rsid w:val="009324D3"/>
    <w:rsid w:val="009344FB"/>
    <w:rsid w:val="00947716"/>
    <w:rsid w:val="009608FE"/>
    <w:rsid w:val="00970E8A"/>
    <w:rsid w:val="00981849"/>
    <w:rsid w:val="00984EBA"/>
    <w:rsid w:val="009A4675"/>
    <w:rsid w:val="009C1538"/>
    <w:rsid w:val="009C2CEC"/>
    <w:rsid w:val="009D5978"/>
    <w:rsid w:val="009D5B59"/>
    <w:rsid w:val="009D793F"/>
    <w:rsid w:val="009E6137"/>
    <w:rsid w:val="009F22D4"/>
    <w:rsid w:val="00A0153E"/>
    <w:rsid w:val="00A0322F"/>
    <w:rsid w:val="00A041DC"/>
    <w:rsid w:val="00A13606"/>
    <w:rsid w:val="00A175BB"/>
    <w:rsid w:val="00A2022C"/>
    <w:rsid w:val="00A20ABD"/>
    <w:rsid w:val="00A23E7B"/>
    <w:rsid w:val="00A254B0"/>
    <w:rsid w:val="00A36231"/>
    <w:rsid w:val="00A43124"/>
    <w:rsid w:val="00A47215"/>
    <w:rsid w:val="00A519C7"/>
    <w:rsid w:val="00A56B76"/>
    <w:rsid w:val="00A64F12"/>
    <w:rsid w:val="00A7553A"/>
    <w:rsid w:val="00A76E42"/>
    <w:rsid w:val="00A86846"/>
    <w:rsid w:val="00A871CA"/>
    <w:rsid w:val="00A901B5"/>
    <w:rsid w:val="00AB194F"/>
    <w:rsid w:val="00AE2119"/>
    <w:rsid w:val="00AF7D1E"/>
    <w:rsid w:val="00B02839"/>
    <w:rsid w:val="00B031CB"/>
    <w:rsid w:val="00B033FA"/>
    <w:rsid w:val="00B064A7"/>
    <w:rsid w:val="00B12C8D"/>
    <w:rsid w:val="00B227AC"/>
    <w:rsid w:val="00B22B9F"/>
    <w:rsid w:val="00B22DCD"/>
    <w:rsid w:val="00B30B94"/>
    <w:rsid w:val="00B31F12"/>
    <w:rsid w:val="00B36765"/>
    <w:rsid w:val="00B373B1"/>
    <w:rsid w:val="00B3748A"/>
    <w:rsid w:val="00B40AF0"/>
    <w:rsid w:val="00B43CE7"/>
    <w:rsid w:val="00B46FB7"/>
    <w:rsid w:val="00B64410"/>
    <w:rsid w:val="00B8407B"/>
    <w:rsid w:val="00BA5CD8"/>
    <w:rsid w:val="00BA7A3E"/>
    <w:rsid w:val="00BA7B69"/>
    <w:rsid w:val="00BB51F0"/>
    <w:rsid w:val="00BB7090"/>
    <w:rsid w:val="00BB7D12"/>
    <w:rsid w:val="00BC371B"/>
    <w:rsid w:val="00BE3791"/>
    <w:rsid w:val="00BF3EE1"/>
    <w:rsid w:val="00BF4A06"/>
    <w:rsid w:val="00C24F98"/>
    <w:rsid w:val="00C25A8F"/>
    <w:rsid w:val="00C36E7E"/>
    <w:rsid w:val="00C378BA"/>
    <w:rsid w:val="00C44443"/>
    <w:rsid w:val="00C55175"/>
    <w:rsid w:val="00C55394"/>
    <w:rsid w:val="00C63792"/>
    <w:rsid w:val="00C75105"/>
    <w:rsid w:val="00C756CA"/>
    <w:rsid w:val="00C842B5"/>
    <w:rsid w:val="00C84CD9"/>
    <w:rsid w:val="00CA20ED"/>
    <w:rsid w:val="00CB1DD2"/>
    <w:rsid w:val="00CC47A7"/>
    <w:rsid w:val="00CE1035"/>
    <w:rsid w:val="00CE68B5"/>
    <w:rsid w:val="00CE68FB"/>
    <w:rsid w:val="00CF7A8A"/>
    <w:rsid w:val="00D01AFB"/>
    <w:rsid w:val="00D44AAC"/>
    <w:rsid w:val="00D54240"/>
    <w:rsid w:val="00D66795"/>
    <w:rsid w:val="00D7125B"/>
    <w:rsid w:val="00D852B3"/>
    <w:rsid w:val="00DB0624"/>
    <w:rsid w:val="00DB518A"/>
    <w:rsid w:val="00DC0A5B"/>
    <w:rsid w:val="00DE3558"/>
    <w:rsid w:val="00DE40FB"/>
    <w:rsid w:val="00DF42DA"/>
    <w:rsid w:val="00DF5DB0"/>
    <w:rsid w:val="00E01E2A"/>
    <w:rsid w:val="00E14D68"/>
    <w:rsid w:val="00E348FE"/>
    <w:rsid w:val="00E44464"/>
    <w:rsid w:val="00E50535"/>
    <w:rsid w:val="00E61FC5"/>
    <w:rsid w:val="00E828C9"/>
    <w:rsid w:val="00E854F3"/>
    <w:rsid w:val="00E94422"/>
    <w:rsid w:val="00E9686F"/>
    <w:rsid w:val="00EB18E7"/>
    <w:rsid w:val="00EB4F3A"/>
    <w:rsid w:val="00EC0D4D"/>
    <w:rsid w:val="00EE01D7"/>
    <w:rsid w:val="00EE0B19"/>
    <w:rsid w:val="00EE6559"/>
    <w:rsid w:val="00EF381B"/>
    <w:rsid w:val="00EF5108"/>
    <w:rsid w:val="00EF7E91"/>
    <w:rsid w:val="00F20D02"/>
    <w:rsid w:val="00F21738"/>
    <w:rsid w:val="00F258C4"/>
    <w:rsid w:val="00F41DAF"/>
    <w:rsid w:val="00F465DE"/>
    <w:rsid w:val="00F60403"/>
    <w:rsid w:val="00F63CF5"/>
    <w:rsid w:val="00F66C91"/>
    <w:rsid w:val="00F95092"/>
    <w:rsid w:val="00FA782B"/>
    <w:rsid w:val="00FA9B23"/>
    <w:rsid w:val="00FB2497"/>
    <w:rsid w:val="00FC6E79"/>
    <w:rsid w:val="00FD4875"/>
    <w:rsid w:val="00FE0952"/>
    <w:rsid w:val="00FE63D4"/>
    <w:rsid w:val="013967C9"/>
    <w:rsid w:val="017957E4"/>
    <w:rsid w:val="02056B1B"/>
    <w:rsid w:val="025E8C37"/>
    <w:rsid w:val="0265C868"/>
    <w:rsid w:val="02A79F0C"/>
    <w:rsid w:val="02D85F3A"/>
    <w:rsid w:val="02EA399B"/>
    <w:rsid w:val="03008D30"/>
    <w:rsid w:val="0349D65D"/>
    <w:rsid w:val="037E47AD"/>
    <w:rsid w:val="03A91A4A"/>
    <w:rsid w:val="04864865"/>
    <w:rsid w:val="04E230D6"/>
    <w:rsid w:val="04EAB397"/>
    <w:rsid w:val="057A84E9"/>
    <w:rsid w:val="05BBABB0"/>
    <w:rsid w:val="05D51BF6"/>
    <w:rsid w:val="063CB57B"/>
    <w:rsid w:val="06D8AAF2"/>
    <w:rsid w:val="074672CF"/>
    <w:rsid w:val="08243429"/>
    <w:rsid w:val="0846229B"/>
    <w:rsid w:val="08568086"/>
    <w:rsid w:val="085B8F4F"/>
    <w:rsid w:val="088BBE50"/>
    <w:rsid w:val="089186CD"/>
    <w:rsid w:val="090313BE"/>
    <w:rsid w:val="0A1411E1"/>
    <w:rsid w:val="0A578F50"/>
    <w:rsid w:val="0AED48FF"/>
    <w:rsid w:val="0BCF88F2"/>
    <w:rsid w:val="0C7948A5"/>
    <w:rsid w:val="0C9140B2"/>
    <w:rsid w:val="0D8078CC"/>
    <w:rsid w:val="0D831964"/>
    <w:rsid w:val="0DC7006F"/>
    <w:rsid w:val="0DD1124A"/>
    <w:rsid w:val="0DF717AA"/>
    <w:rsid w:val="0E393D3A"/>
    <w:rsid w:val="0E3C8CA7"/>
    <w:rsid w:val="0E9D70FA"/>
    <w:rsid w:val="0ECEA6FE"/>
    <w:rsid w:val="0EE0F200"/>
    <w:rsid w:val="0EF5AA3A"/>
    <w:rsid w:val="0F68AF2B"/>
    <w:rsid w:val="0FAC3A63"/>
    <w:rsid w:val="0FDAE9B3"/>
    <w:rsid w:val="0FF42D50"/>
    <w:rsid w:val="101E4FC0"/>
    <w:rsid w:val="109972D2"/>
    <w:rsid w:val="11332411"/>
    <w:rsid w:val="1137D0C9"/>
    <w:rsid w:val="1216F4A8"/>
    <w:rsid w:val="12395950"/>
    <w:rsid w:val="12408146"/>
    <w:rsid w:val="12A4C13A"/>
    <w:rsid w:val="1408FAB6"/>
    <w:rsid w:val="141048F5"/>
    <w:rsid w:val="142C1616"/>
    <w:rsid w:val="1491776C"/>
    <w:rsid w:val="14AA5215"/>
    <w:rsid w:val="14D47159"/>
    <w:rsid w:val="159639A3"/>
    <w:rsid w:val="15ACA8C5"/>
    <w:rsid w:val="162B9C2F"/>
    <w:rsid w:val="16657BF4"/>
    <w:rsid w:val="16C1AB44"/>
    <w:rsid w:val="16C37A46"/>
    <w:rsid w:val="16ED50EC"/>
    <w:rsid w:val="173FC7E2"/>
    <w:rsid w:val="189273B0"/>
    <w:rsid w:val="1893B068"/>
    <w:rsid w:val="19980D24"/>
    <w:rsid w:val="19B787E6"/>
    <w:rsid w:val="19F1EB4C"/>
    <w:rsid w:val="1AD7886B"/>
    <w:rsid w:val="1AEDA6C6"/>
    <w:rsid w:val="1B524CFE"/>
    <w:rsid w:val="1B8312CE"/>
    <w:rsid w:val="1BE75D78"/>
    <w:rsid w:val="1C23D6BD"/>
    <w:rsid w:val="1C4B0590"/>
    <w:rsid w:val="1C92B476"/>
    <w:rsid w:val="1D1472CC"/>
    <w:rsid w:val="1D302AE1"/>
    <w:rsid w:val="1E5CBA24"/>
    <w:rsid w:val="1ED66096"/>
    <w:rsid w:val="1F98DF83"/>
    <w:rsid w:val="1FDDE79A"/>
    <w:rsid w:val="1FFEBF75"/>
    <w:rsid w:val="208C4670"/>
    <w:rsid w:val="20AA12DE"/>
    <w:rsid w:val="2198128B"/>
    <w:rsid w:val="21DEE68A"/>
    <w:rsid w:val="21FE1E83"/>
    <w:rsid w:val="222CA8D8"/>
    <w:rsid w:val="2290235A"/>
    <w:rsid w:val="22C283C3"/>
    <w:rsid w:val="233F8EB7"/>
    <w:rsid w:val="23919D33"/>
    <w:rsid w:val="256813BC"/>
    <w:rsid w:val="2585A6B2"/>
    <w:rsid w:val="25FA341F"/>
    <w:rsid w:val="2610F097"/>
    <w:rsid w:val="26125B35"/>
    <w:rsid w:val="27140DB2"/>
    <w:rsid w:val="2719D335"/>
    <w:rsid w:val="28543C3D"/>
    <w:rsid w:val="28B38A7B"/>
    <w:rsid w:val="2A7908D2"/>
    <w:rsid w:val="2B5F89CF"/>
    <w:rsid w:val="2CAF8F4E"/>
    <w:rsid w:val="2D000F49"/>
    <w:rsid w:val="2D913C7A"/>
    <w:rsid w:val="2E8CAB2B"/>
    <w:rsid w:val="2EEBCAE9"/>
    <w:rsid w:val="304D3C71"/>
    <w:rsid w:val="306E7ADE"/>
    <w:rsid w:val="30AF11E9"/>
    <w:rsid w:val="30F50F4A"/>
    <w:rsid w:val="311B77BD"/>
    <w:rsid w:val="314BCC3F"/>
    <w:rsid w:val="31D23318"/>
    <w:rsid w:val="31DCDA51"/>
    <w:rsid w:val="31FBDB17"/>
    <w:rsid w:val="32F541F0"/>
    <w:rsid w:val="33467D73"/>
    <w:rsid w:val="335F4EEF"/>
    <w:rsid w:val="3398ADB0"/>
    <w:rsid w:val="33F5CE3D"/>
    <w:rsid w:val="340FE408"/>
    <w:rsid w:val="341A76FF"/>
    <w:rsid w:val="3526E98E"/>
    <w:rsid w:val="359E30A8"/>
    <w:rsid w:val="35A2C3B5"/>
    <w:rsid w:val="35AF81C9"/>
    <w:rsid w:val="365ED183"/>
    <w:rsid w:val="37B06A53"/>
    <w:rsid w:val="385D7AE8"/>
    <w:rsid w:val="39CC7091"/>
    <w:rsid w:val="3A5C14D2"/>
    <w:rsid w:val="3A6F924F"/>
    <w:rsid w:val="3A8AE25D"/>
    <w:rsid w:val="3AD5A2EB"/>
    <w:rsid w:val="3B7CDD7B"/>
    <w:rsid w:val="3B9B811A"/>
    <w:rsid w:val="3B9D5EAB"/>
    <w:rsid w:val="3C1D8774"/>
    <w:rsid w:val="3C4E5B82"/>
    <w:rsid w:val="3C7897C6"/>
    <w:rsid w:val="3C905EDE"/>
    <w:rsid w:val="3CD22FEE"/>
    <w:rsid w:val="3D4C6B34"/>
    <w:rsid w:val="3D524DAE"/>
    <w:rsid w:val="3D817087"/>
    <w:rsid w:val="3DAF0AA6"/>
    <w:rsid w:val="3DC72363"/>
    <w:rsid w:val="3E4EE26E"/>
    <w:rsid w:val="3F37BFCA"/>
    <w:rsid w:val="3F39E6A8"/>
    <w:rsid w:val="3FC8AF24"/>
    <w:rsid w:val="3FD04F6D"/>
    <w:rsid w:val="3FDE3A97"/>
    <w:rsid w:val="404BE4D3"/>
    <w:rsid w:val="4068AAED"/>
    <w:rsid w:val="40866150"/>
    <w:rsid w:val="411457CC"/>
    <w:rsid w:val="41CA5977"/>
    <w:rsid w:val="41FB3444"/>
    <w:rsid w:val="448B5AF7"/>
    <w:rsid w:val="44BC7E87"/>
    <w:rsid w:val="44D2FCF7"/>
    <w:rsid w:val="44E72A8F"/>
    <w:rsid w:val="4535C9D7"/>
    <w:rsid w:val="45F45C7C"/>
    <w:rsid w:val="4628D05B"/>
    <w:rsid w:val="47161CB8"/>
    <w:rsid w:val="47428101"/>
    <w:rsid w:val="47D3424A"/>
    <w:rsid w:val="47E6C2E6"/>
    <w:rsid w:val="4892D430"/>
    <w:rsid w:val="4896A8F5"/>
    <w:rsid w:val="48AB9CBB"/>
    <w:rsid w:val="48D1AD25"/>
    <w:rsid w:val="48E674EE"/>
    <w:rsid w:val="4A4C0D8B"/>
    <w:rsid w:val="4C6B90A5"/>
    <w:rsid w:val="4CA63D8A"/>
    <w:rsid w:val="4CB0F0A4"/>
    <w:rsid w:val="4CC8AEB4"/>
    <w:rsid w:val="4CD9D98C"/>
    <w:rsid w:val="4CED9FAD"/>
    <w:rsid w:val="4D0E2D1E"/>
    <w:rsid w:val="4D77B277"/>
    <w:rsid w:val="4D984883"/>
    <w:rsid w:val="4EE1BD20"/>
    <w:rsid w:val="4FA4E2E7"/>
    <w:rsid w:val="4FE194ED"/>
    <w:rsid w:val="52963D97"/>
    <w:rsid w:val="539CAAEF"/>
    <w:rsid w:val="53FBF852"/>
    <w:rsid w:val="53FCDD82"/>
    <w:rsid w:val="543F3375"/>
    <w:rsid w:val="54D14803"/>
    <w:rsid w:val="54EB4776"/>
    <w:rsid w:val="55322826"/>
    <w:rsid w:val="5666DDBC"/>
    <w:rsid w:val="56C4FCCC"/>
    <w:rsid w:val="56E77E58"/>
    <w:rsid w:val="56F66080"/>
    <w:rsid w:val="56FAB8EC"/>
    <w:rsid w:val="57477C90"/>
    <w:rsid w:val="5753D5D9"/>
    <w:rsid w:val="58B114ED"/>
    <w:rsid w:val="59BC10CE"/>
    <w:rsid w:val="59DEE929"/>
    <w:rsid w:val="5A8B0A2E"/>
    <w:rsid w:val="5AF1EDA6"/>
    <w:rsid w:val="5B38F307"/>
    <w:rsid w:val="5BA693CE"/>
    <w:rsid w:val="5C2D77A8"/>
    <w:rsid w:val="5C7CAEFE"/>
    <w:rsid w:val="5C81CC8C"/>
    <w:rsid w:val="5C961ED1"/>
    <w:rsid w:val="5CB61322"/>
    <w:rsid w:val="5D3EC3D3"/>
    <w:rsid w:val="5E121A82"/>
    <w:rsid w:val="5E1E16B2"/>
    <w:rsid w:val="5E5F63BF"/>
    <w:rsid w:val="5FB7630D"/>
    <w:rsid w:val="609C0EA5"/>
    <w:rsid w:val="60BA700C"/>
    <w:rsid w:val="62D33AED"/>
    <w:rsid w:val="62F16677"/>
    <w:rsid w:val="63562207"/>
    <w:rsid w:val="637CCAE4"/>
    <w:rsid w:val="63D5341C"/>
    <w:rsid w:val="64D175F6"/>
    <w:rsid w:val="64E8F9B7"/>
    <w:rsid w:val="64F3741B"/>
    <w:rsid w:val="66138C3F"/>
    <w:rsid w:val="6624F670"/>
    <w:rsid w:val="66254219"/>
    <w:rsid w:val="67DE04AA"/>
    <w:rsid w:val="680CBD0F"/>
    <w:rsid w:val="6837CCD1"/>
    <w:rsid w:val="68FC1882"/>
    <w:rsid w:val="692FAD01"/>
    <w:rsid w:val="694A7D4A"/>
    <w:rsid w:val="6A5A3FAD"/>
    <w:rsid w:val="6A9BCDE1"/>
    <w:rsid w:val="6AC941B2"/>
    <w:rsid w:val="6BDD337C"/>
    <w:rsid w:val="6D7DC4C5"/>
    <w:rsid w:val="6DB87995"/>
    <w:rsid w:val="6DE47E58"/>
    <w:rsid w:val="6FDD12E9"/>
    <w:rsid w:val="70B5E7B8"/>
    <w:rsid w:val="710EB47E"/>
    <w:rsid w:val="714A5A3D"/>
    <w:rsid w:val="72557930"/>
    <w:rsid w:val="72ACC406"/>
    <w:rsid w:val="72C82C0E"/>
    <w:rsid w:val="72DB79B6"/>
    <w:rsid w:val="72FE0CA8"/>
    <w:rsid w:val="7371D746"/>
    <w:rsid w:val="738B81D4"/>
    <w:rsid w:val="74779C6B"/>
    <w:rsid w:val="751F3E9B"/>
    <w:rsid w:val="755DB106"/>
    <w:rsid w:val="75880C7C"/>
    <w:rsid w:val="7588D546"/>
    <w:rsid w:val="772498BF"/>
    <w:rsid w:val="77B86D87"/>
    <w:rsid w:val="77CFFAD7"/>
    <w:rsid w:val="78244950"/>
    <w:rsid w:val="78AC84D7"/>
    <w:rsid w:val="78AE6649"/>
    <w:rsid w:val="78B1218A"/>
    <w:rsid w:val="78CA0CF9"/>
    <w:rsid w:val="7A6236AC"/>
    <w:rsid w:val="7ABE3DD0"/>
    <w:rsid w:val="7BE5DD8C"/>
    <w:rsid w:val="7CDA9011"/>
    <w:rsid w:val="7D663134"/>
    <w:rsid w:val="7EBFD5B2"/>
    <w:rsid w:val="7EEB14DE"/>
    <w:rsid w:val="7EEEB0D0"/>
    <w:rsid w:val="7F58AE0B"/>
    <w:rsid w:val="7F94402A"/>
    <w:rsid w:val="7FC3B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14:docId w14:val="4A668D53"/>
  <w15:docId w15:val="{686DF37A-8DD0-41DE-B24A-4AC78EBF0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EA3"/>
    <w:rPr>
      <w:sz w:val="24"/>
      <w:szCs w:val="24"/>
    </w:rPr>
  </w:style>
  <w:style w:type="paragraph" w:styleId="Heading1">
    <w:name w:val="heading 1"/>
    <w:basedOn w:val="Normal"/>
    <w:next w:val="Normal"/>
    <w:link w:val="Heading1Char"/>
    <w:autoRedefine/>
    <w:uiPriority w:val="9"/>
    <w:qFormat/>
    <w:rsid w:val="00B40AF0"/>
    <w:pPr>
      <w:keepNext/>
      <w:spacing w:before="120" w:line="360" w:lineRule="auto"/>
      <w:jc w:val="center"/>
      <w:outlineLvl w:val="0"/>
    </w:pPr>
    <w:rPr>
      <w:rFonts w:asciiTheme="minorHAnsi" w:hAnsiTheme="minorHAnsi" w:cstheme="minorHAnsi"/>
      <w:b/>
    </w:rPr>
  </w:style>
  <w:style w:type="paragraph" w:styleId="Heading2">
    <w:name w:val="heading 2"/>
    <w:basedOn w:val="Normal"/>
    <w:next w:val="Normal"/>
    <w:link w:val="Heading2Char"/>
    <w:uiPriority w:val="9"/>
    <w:semiHidden/>
    <w:unhideWhenUsed/>
    <w:qFormat/>
    <w:rsid w:val="009608F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qFormat/>
    <w:rsid w:val="00866582"/>
    <w:pPr>
      <w:keepNext/>
      <w:jc w:val="center"/>
      <w:outlineLvl w:val="2"/>
    </w:pPr>
    <w:rPr>
      <w:rFonts w:ascii="Calibri" w:hAnsi="Calibri"/>
      <w:b/>
      <w:color w:val="000000"/>
    </w:rPr>
  </w:style>
  <w:style w:type="paragraph" w:styleId="Heading4">
    <w:name w:val="heading 4"/>
    <w:basedOn w:val="Normal"/>
    <w:next w:val="Normal"/>
    <w:link w:val="Heading4Char"/>
    <w:uiPriority w:val="9"/>
    <w:semiHidden/>
    <w:unhideWhenUsed/>
    <w:qFormat/>
    <w:rsid w:val="009608FE"/>
    <w:pPr>
      <w:keepNext/>
      <w:spacing w:before="240" w:after="60"/>
      <w:outlineLvl w:val="3"/>
    </w:pPr>
    <w:rPr>
      <w:rFonts w:asciiTheme="minorHAnsi" w:eastAsiaTheme="minorEastAsia" w:hAnsiTheme="minorHAnsi"/>
      <w:b/>
      <w:bCs/>
      <w:sz w:val="28"/>
      <w:szCs w:val="28"/>
    </w:rPr>
  </w:style>
  <w:style w:type="paragraph" w:styleId="Heading5">
    <w:name w:val="heading 5"/>
    <w:basedOn w:val="Normal"/>
    <w:next w:val="Normal"/>
    <w:link w:val="Heading5Char"/>
    <w:uiPriority w:val="9"/>
    <w:semiHidden/>
    <w:unhideWhenUsed/>
    <w:qFormat/>
    <w:rsid w:val="004374F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40AF0"/>
    <w:rPr>
      <w:rFonts w:asciiTheme="minorHAnsi" w:hAnsiTheme="minorHAnsi" w:cstheme="minorHAnsi"/>
      <w:b/>
      <w:sz w:val="24"/>
      <w:szCs w:val="24"/>
    </w:rPr>
  </w:style>
  <w:style w:type="character" w:customStyle="1" w:styleId="Heading2Char">
    <w:name w:val="Heading 2 Char"/>
    <w:basedOn w:val="DefaultParagraphFont"/>
    <w:link w:val="Heading2"/>
    <w:uiPriority w:val="9"/>
    <w:semiHidden/>
    <w:locked/>
    <w:rsid w:val="009608FE"/>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sid w:val="00866582"/>
    <w:rPr>
      <w:rFonts w:ascii="Calibri" w:hAnsi="Calibri"/>
      <w:b/>
      <w:color w:val="000000"/>
      <w:sz w:val="24"/>
      <w:szCs w:val="24"/>
    </w:rPr>
  </w:style>
  <w:style w:type="character" w:customStyle="1" w:styleId="Heading4Char">
    <w:name w:val="Heading 4 Char"/>
    <w:basedOn w:val="DefaultParagraphFont"/>
    <w:link w:val="Heading4"/>
    <w:uiPriority w:val="9"/>
    <w:semiHidden/>
    <w:locked/>
    <w:rsid w:val="009608FE"/>
    <w:rPr>
      <w:rFonts w:asciiTheme="minorHAnsi" w:eastAsiaTheme="minorEastAsia" w:hAnsiTheme="minorHAnsi" w:cs="Times New Roman"/>
      <w:b/>
      <w:bCs/>
      <w:sz w:val="28"/>
      <w:szCs w:val="28"/>
    </w:rPr>
  </w:style>
  <w:style w:type="paragraph" w:styleId="BodyText">
    <w:name w:val="Body Text"/>
    <w:basedOn w:val="Normal"/>
    <w:link w:val="BodyTextChar"/>
    <w:uiPriority w:val="1"/>
    <w:qFormat/>
    <w:rsid w:val="005A5EA3"/>
    <w:rPr>
      <w:rFonts w:ascii="Arial" w:hAnsi="Arial"/>
      <w:color w:val="000000"/>
      <w:sz w:val="22"/>
    </w:rPr>
  </w:style>
  <w:style w:type="character" w:customStyle="1" w:styleId="BodyTextChar">
    <w:name w:val="Body Text Char"/>
    <w:basedOn w:val="DefaultParagraphFont"/>
    <w:link w:val="BodyText"/>
    <w:uiPriority w:val="99"/>
    <w:semiHidden/>
    <w:locked/>
    <w:rsid w:val="005A5EA3"/>
    <w:rPr>
      <w:rFonts w:cs="Times New Roman"/>
      <w:sz w:val="24"/>
    </w:rPr>
  </w:style>
  <w:style w:type="paragraph" w:styleId="BodyText2">
    <w:name w:val="Body Text 2"/>
    <w:basedOn w:val="Normal"/>
    <w:link w:val="BodyText2Char"/>
    <w:uiPriority w:val="99"/>
    <w:rsid w:val="005A5EA3"/>
    <w:rPr>
      <w:rFonts w:ascii="Arial" w:hAnsi="Arial"/>
      <w:bCs/>
      <w:color w:val="000000"/>
      <w:sz w:val="18"/>
    </w:rPr>
  </w:style>
  <w:style w:type="character" w:customStyle="1" w:styleId="BodyText2Char">
    <w:name w:val="Body Text 2 Char"/>
    <w:basedOn w:val="DefaultParagraphFont"/>
    <w:link w:val="BodyText2"/>
    <w:uiPriority w:val="99"/>
    <w:semiHidden/>
    <w:locked/>
    <w:rsid w:val="005A5EA3"/>
    <w:rPr>
      <w:rFonts w:cs="Times New Roman"/>
      <w:sz w:val="24"/>
    </w:rPr>
  </w:style>
  <w:style w:type="paragraph" w:styleId="BodyText3">
    <w:name w:val="Body Text 3"/>
    <w:basedOn w:val="Normal"/>
    <w:link w:val="BodyText3Char"/>
    <w:uiPriority w:val="99"/>
    <w:rsid w:val="005A5EA3"/>
    <w:rPr>
      <w:rFonts w:ascii="Arial" w:hAnsi="Arial"/>
      <w:sz w:val="18"/>
    </w:rPr>
  </w:style>
  <w:style w:type="character" w:customStyle="1" w:styleId="BodyText3Char">
    <w:name w:val="Body Text 3 Char"/>
    <w:basedOn w:val="DefaultParagraphFont"/>
    <w:link w:val="BodyText3"/>
    <w:uiPriority w:val="99"/>
    <w:semiHidden/>
    <w:locked/>
    <w:rsid w:val="005A5EA3"/>
    <w:rPr>
      <w:rFonts w:cs="Times New Roman"/>
      <w:sz w:val="16"/>
    </w:rPr>
  </w:style>
  <w:style w:type="paragraph" w:styleId="BodyTextIndent">
    <w:name w:val="Body Text Indent"/>
    <w:basedOn w:val="Normal"/>
    <w:link w:val="BodyTextIndentChar"/>
    <w:uiPriority w:val="99"/>
    <w:rsid w:val="005A5EA3"/>
    <w:pPr>
      <w:tabs>
        <w:tab w:val="left" w:pos="480"/>
      </w:tabs>
      <w:ind w:firstLine="240"/>
    </w:pPr>
    <w:rPr>
      <w:rFonts w:ascii="Arial" w:hAnsi="Arial"/>
      <w:color w:val="000000"/>
      <w:sz w:val="18"/>
    </w:rPr>
  </w:style>
  <w:style w:type="character" w:customStyle="1" w:styleId="BodyTextIndentChar">
    <w:name w:val="Body Text Indent Char"/>
    <w:basedOn w:val="DefaultParagraphFont"/>
    <w:link w:val="BodyTextIndent"/>
    <w:uiPriority w:val="99"/>
    <w:semiHidden/>
    <w:locked/>
    <w:rsid w:val="005A5EA3"/>
    <w:rPr>
      <w:rFonts w:cs="Times New Roman"/>
      <w:sz w:val="24"/>
    </w:rPr>
  </w:style>
  <w:style w:type="paragraph" w:styleId="BodyTextIndent2">
    <w:name w:val="Body Text Indent 2"/>
    <w:basedOn w:val="Normal"/>
    <w:link w:val="BodyTextIndent2Char"/>
    <w:uiPriority w:val="99"/>
    <w:rsid w:val="005A5EA3"/>
    <w:pPr>
      <w:tabs>
        <w:tab w:val="left" w:pos="240"/>
      </w:tabs>
      <w:ind w:left="480" w:hanging="48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5A5EA3"/>
    <w:rPr>
      <w:rFonts w:cs="Times New Roman"/>
      <w:sz w:val="24"/>
    </w:rPr>
  </w:style>
  <w:style w:type="paragraph" w:styleId="Header">
    <w:name w:val="header"/>
    <w:basedOn w:val="Normal"/>
    <w:link w:val="HeaderChar"/>
    <w:uiPriority w:val="99"/>
    <w:rsid w:val="005A5EA3"/>
    <w:pPr>
      <w:tabs>
        <w:tab w:val="center" w:pos="4320"/>
        <w:tab w:val="right" w:pos="8640"/>
      </w:tabs>
    </w:pPr>
  </w:style>
  <w:style w:type="character" w:customStyle="1" w:styleId="HeaderChar">
    <w:name w:val="Header Char"/>
    <w:basedOn w:val="DefaultParagraphFont"/>
    <w:link w:val="Header"/>
    <w:uiPriority w:val="99"/>
    <w:locked/>
    <w:rsid w:val="005A5EA3"/>
    <w:rPr>
      <w:rFonts w:cs="Times New Roman"/>
      <w:sz w:val="24"/>
    </w:rPr>
  </w:style>
  <w:style w:type="character" w:styleId="PageNumber">
    <w:name w:val="page number"/>
    <w:basedOn w:val="DefaultParagraphFont"/>
    <w:uiPriority w:val="99"/>
    <w:rsid w:val="005A5EA3"/>
    <w:rPr>
      <w:rFonts w:cs="Times New Roman"/>
    </w:rPr>
  </w:style>
  <w:style w:type="paragraph" w:styleId="Footer">
    <w:name w:val="footer"/>
    <w:basedOn w:val="Normal"/>
    <w:link w:val="FooterChar"/>
    <w:uiPriority w:val="99"/>
    <w:rsid w:val="005A5EA3"/>
    <w:pPr>
      <w:tabs>
        <w:tab w:val="center" w:pos="4320"/>
        <w:tab w:val="right" w:pos="8640"/>
      </w:tabs>
    </w:pPr>
  </w:style>
  <w:style w:type="character" w:customStyle="1" w:styleId="FooterChar">
    <w:name w:val="Footer Char"/>
    <w:basedOn w:val="DefaultParagraphFont"/>
    <w:link w:val="Footer"/>
    <w:uiPriority w:val="99"/>
    <w:semiHidden/>
    <w:locked/>
    <w:rsid w:val="005A5EA3"/>
    <w:rPr>
      <w:rFonts w:cs="Times New Roman"/>
      <w:sz w:val="24"/>
    </w:rPr>
  </w:style>
  <w:style w:type="paragraph" w:styleId="Title">
    <w:name w:val="Title"/>
    <w:basedOn w:val="Normal"/>
    <w:link w:val="TitleChar"/>
    <w:uiPriority w:val="10"/>
    <w:qFormat/>
    <w:rsid w:val="005A5EA3"/>
    <w:pPr>
      <w:jc w:val="center"/>
    </w:pPr>
    <w:rPr>
      <w:sz w:val="28"/>
    </w:rPr>
  </w:style>
  <w:style w:type="character" w:customStyle="1" w:styleId="TitleChar">
    <w:name w:val="Title Char"/>
    <w:basedOn w:val="DefaultParagraphFont"/>
    <w:link w:val="Title"/>
    <w:uiPriority w:val="10"/>
    <w:locked/>
    <w:rsid w:val="005A5EA3"/>
    <w:rPr>
      <w:rFonts w:ascii="Cambria" w:hAnsi="Cambria" w:cs="Times New Roman"/>
      <w:b/>
      <w:kern w:val="28"/>
      <w:sz w:val="32"/>
    </w:rPr>
  </w:style>
  <w:style w:type="character" w:styleId="Hyperlink">
    <w:name w:val="Hyperlink"/>
    <w:basedOn w:val="DefaultParagraphFont"/>
    <w:uiPriority w:val="99"/>
    <w:rsid w:val="005A5EA3"/>
    <w:rPr>
      <w:rFonts w:cs="Times New Roman"/>
      <w:color w:val="0000FF"/>
      <w:u w:val="single"/>
    </w:rPr>
  </w:style>
  <w:style w:type="character" w:styleId="FollowedHyperlink">
    <w:name w:val="FollowedHyperlink"/>
    <w:basedOn w:val="DefaultParagraphFont"/>
    <w:uiPriority w:val="99"/>
    <w:rsid w:val="005A5EA3"/>
    <w:rPr>
      <w:rFonts w:cs="Times New Roman"/>
      <w:color w:val="800080"/>
      <w:u w:val="single"/>
    </w:rPr>
  </w:style>
  <w:style w:type="paragraph" w:styleId="BalloonText">
    <w:name w:val="Balloon Text"/>
    <w:basedOn w:val="Normal"/>
    <w:link w:val="BalloonTextChar"/>
    <w:uiPriority w:val="99"/>
    <w:semiHidden/>
    <w:unhideWhenUsed/>
    <w:rsid w:val="00002EE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02EE7"/>
    <w:rPr>
      <w:rFonts w:ascii="Tahoma" w:hAnsi="Tahoma" w:cs="Times New Roman"/>
      <w:sz w:val="16"/>
    </w:rPr>
  </w:style>
  <w:style w:type="table" w:styleId="TableGrid">
    <w:name w:val="Table Grid"/>
    <w:basedOn w:val="TableNormal"/>
    <w:uiPriority w:val="59"/>
    <w:rsid w:val="00B12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2C8D"/>
    <w:pPr>
      <w:ind w:left="720"/>
      <w:contextualSpacing/>
    </w:pPr>
    <w:rPr>
      <w:rFonts w:ascii="Calibri" w:hAnsi="Calibri"/>
      <w:sz w:val="22"/>
      <w:szCs w:val="22"/>
    </w:rPr>
  </w:style>
  <w:style w:type="table" w:customStyle="1" w:styleId="TableGrid1">
    <w:name w:val="Table Grid1"/>
    <w:basedOn w:val="TableNormal"/>
    <w:next w:val="TableGrid"/>
    <w:uiPriority w:val="59"/>
    <w:rsid w:val="000775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DE40FB"/>
    <w:pPr>
      <w:keepLines/>
      <w:spacing w:before="240" w:line="259" w:lineRule="auto"/>
      <w:outlineLvl w:val="9"/>
    </w:pPr>
    <w:rPr>
      <w:rFonts w:ascii="Calibri Light" w:hAnsi="Calibri Light"/>
      <w:b w:val="0"/>
      <w:color w:val="2E74B5"/>
      <w:sz w:val="32"/>
      <w:szCs w:val="32"/>
    </w:rPr>
  </w:style>
  <w:style w:type="paragraph" w:styleId="TOC3">
    <w:name w:val="toc 3"/>
    <w:basedOn w:val="Normal"/>
    <w:next w:val="Normal"/>
    <w:autoRedefine/>
    <w:uiPriority w:val="39"/>
    <w:unhideWhenUsed/>
    <w:rsid w:val="00E50535"/>
    <w:pPr>
      <w:spacing w:line="480" w:lineRule="auto"/>
      <w:ind w:left="475"/>
    </w:pPr>
    <w:rPr>
      <w:rFonts w:ascii="Arial" w:hAnsi="Arial"/>
    </w:rPr>
  </w:style>
  <w:style w:type="paragraph" w:styleId="TOC1">
    <w:name w:val="toc 1"/>
    <w:basedOn w:val="Normal"/>
    <w:next w:val="Normal"/>
    <w:autoRedefine/>
    <w:uiPriority w:val="39"/>
    <w:unhideWhenUsed/>
    <w:rsid w:val="00D852B3"/>
    <w:pPr>
      <w:tabs>
        <w:tab w:val="right" w:leader="dot" w:pos="9350"/>
      </w:tabs>
      <w:spacing w:line="480" w:lineRule="auto"/>
      <w:ind w:right="666"/>
    </w:pPr>
    <w:rPr>
      <w:rFonts w:ascii="Arial" w:hAnsi="Arial"/>
      <w:b/>
    </w:rPr>
  </w:style>
  <w:style w:type="character" w:styleId="CommentReference">
    <w:name w:val="annotation reference"/>
    <w:basedOn w:val="DefaultParagraphFont"/>
    <w:uiPriority w:val="99"/>
    <w:rsid w:val="00B373B1"/>
    <w:rPr>
      <w:rFonts w:cs="Times New Roman"/>
      <w:sz w:val="16"/>
      <w:szCs w:val="16"/>
    </w:rPr>
  </w:style>
  <w:style w:type="paragraph" w:styleId="CommentText">
    <w:name w:val="annotation text"/>
    <w:basedOn w:val="Normal"/>
    <w:link w:val="CommentTextChar"/>
    <w:uiPriority w:val="99"/>
    <w:rsid w:val="00B373B1"/>
    <w:rPr>
      <w:sz w:val="20"/>
      <w:szCs w:val="20"/>
    </w:rPr>
  </w:style>
  <w:style w:type="character" w:customStyle="1" w:styleId="CommentTextChar">
    <w:name w:val="Comment Text Char"/>
    <w:basedOn w:val="DefaultParagraphFont"/>
    <w:link w:val="CommentText"/>
    <w:uiPriority w:val="99"/>
    <w:locked/>
    <w:rsid w:val="00B373B1"/>
    <w:rPr>
      <w:rFonts w:cs="Times New Roman"/>
    </w:rPr>
  </w:style>
  <w:style w:type="paragraph" w:styleId="CommentSubject">
    <w:name w:val="annotation subject"/>
    <w:basedOn w:val="CommentText"/>
    <w:next w:val="CommentText"/>
    <w:link w:val="CommentSubjectChar"/>
    <w:uiPriority w:val="99"/>
    <w:rsid w:val="00B373B1"/>
    <w:rPr>
      <w:b/>
      <w:bCs/>
    </w:rPr>
  </w:style>
  <w:style w:type="character" w:customStyle="1" w:styleId="CommentSubjectChar">
    <w:name w:val="Comment Subject Char"/>
    <w:basedOn w:val="CommentTextChar"/>
    <w:link w:val="CommentSubject"/>
    <w:uiPriority w:val="99"/>
    <w:locked/>
    <w:rsid w:val="00B373B1"/>
    <w:rPr>
      <w:rFonts w:cs="Times New Roman"/>
      <w:b/>
      <w:bCs/>
    </w:rPr>
  </w:style>
  <w:style w:type="paragraph" w:customStyle="1" w:styleId="TableParagraph">
    <w:name w:val="Table Paragraph"/>
    <w:basedOn w:val="Normal"/>
    <w:uiPriority w:val="1"/>
    <w:qFormat/>
    <w:rsid w:val="009608FE"/>
    <w:pPr>
      <w:widowControl w:val="0"/>
    </w:pPr>
    <w:rPr>
      <w:rFonts w:ascii="Calibri" w:hAnsi="Calibri"/>
      <w:sz w:val="22"/>
      <w:szCs w:val="22"/>
    </w:rPr>
  </w:style>
  <w:style w:type="paragraph" w:styleId="NormalWeb">
    <w:name w:val="Normal (Web)"/>
    <w:basedOn w:val="Normal"/>
    <w:uiPriority w:val="99"/>
    <w:unhideWhenUsed/>
    <w:rsid w:val="009608FE"/>
    <w:pPr>
      <w:spacing w:before="100" w:beforeAutospacing="1" w:after="100" w:afterAutospacing="1"/>
    </w:pPr>
  </w:style>
  <w:style w:type="character" w:customStyle="1" w:styleId="text11n1">
    <w:name w:val="text11n1"/>
    <w:rsid w:val="00A519C7"/>
    <w:rPr>
      <w:rFonts w:ascii="Verdana" w:hAnsi="Verdana"/>
      <w:color w:val="000000"/>
      <w:sz w:val="19"/>
    </w:rPr>
  </w:style>
  <w:style w:type="paragraph" w:styleId="TOC2">
    <w:name w:val="toc 2"/>
    <w:basedOn w:val="Normal"/>
    <w:next w:val="Normal"/>
    <w:autoRedefine/>
    <w:uiPriority w:val="39"/>
    <w:semiHidden/>
    <w:unhideWhenUsed/>
    <w:rsid w:val="00D852B3"/>
    <w:pPr>
      <w:spacing w:line="480" w:lineRule="auto"/>
      <w:ind w:left="245"/>
    </w:pPr>
    <w:rPr>
      <w:rFonts w:ascii="Arial" w:hAnsi="Arial"/>
    </w:rPr>
  </w:style>
  <w:style w:type="character" w:customStyle="1" w:styleId="Heading5Char">
    <w:name w:val="Heading 5 Char"/>
    <w:basedOn w:val="DefaultParagraphFont"/>
    <w:link w:val="Heading5"/>
    <w:uiPriority w:val="9"/>
    <w:semiHidden/>
    <w:rsid w:val="004374F4"/>
    <w:rPr>
      <w:rFonts w:asciiTheme="majorHAnsi" w:eastAsiaTheme="majorEastAsia" w:hAnsiTheme="majorHAnsi" w:cstheme="majorBidi"/>
      <w:color w:val="365F91" w:themeColor="accent1" w:themeShade="BF"/>
      <w:sz w:val="24"/>
      <w:szCs w:val="24"/>
    </w:rPr>
  </w:style>
  <w:style w:type="character" w:styleId="UnresolvedMention">
    <w:name w:val="Unresolved Mention"/>
    <w:basedOn w:val="DefaultParagraphFont"/>
    <w:uiPriority w:val="99"/>
    <w:semiHidden/>
    <w:unhideWhenUsed/>
    <w:rsid w:val="004374F4"/>
    <w:rPr>
      <w:color w:val="605E5C"/>
      <w:shd w:val="clear" w:color="auto" w:fill="E1DFDD"/>
    </w:rPr>
  </w:style>
  <w:style w:type="paragraph" w:styleId="Revision">
    <w:name w:val="Revision"/>
    <w:hidden/>
    <w:uiPriority w:val="99"/>
    <w:semiHidden/>
    <w:rsid w:val="00F950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797816">
      <w:bodyDiv w:val="1"/>
      <w:marLeft w:val="0"/>
      <w:marRight w:val="0"/>
      <w:marTop w:val="0"/>
      <w:marBottom w:val="0"/>
      <w:divBdr>
        <w:top w:val="none" w:sz="0" w:space="0" w:color="auto"/>
        <w:left w:val="none" w:sz="0" w:space="0" w:color="auto"/>
        <w:bottom w:val="none" w:sz="0" w:space="0" w:color="auto"/>
        <w:right w:val="none" w:sz="0" w:space="0" w:color="auto"/>
      </w:divBdr>
      <w:divsChild>
        <w:div w:id="629286158">
          <w:marLeft w:val="547"/>
          <w:marRight w:val="0"/>
          <w:marTop w:val="0"/>
          <w:marBottom w:val="0"/>
          <w:divBdr>
            <w:top w:val="none" w:sz="0" w:space="0" w:color="auto"/>
            <w:left w:val="none" w:sz="0" w:space="0" w:color="auto"/>
            <w:bottom w:val="none" w:sz="0" w:space="0" w:color="auto"/>
            <w:right w:val="none" w:sz="0" w:space="0" w:color="auto"/>
          </w:divBdr>
        </w:div>
        <w:div w:id="1336542702">
          <w:marLeft w:val="1166"/>
          <w:marRight w:val="0"/>
          <w:marTop w:val="0"/>
          <w:marBottom w:val="0"/>
          <w:divBdr>
            <w:top w:val="none" w:sz="0" w:space="0" w:color="auto"/>
            <w:left w:val="none" w:sz="0" w:space="0" w:color="auto"/>
            <w:bottom w:val="none" w:sz="0" w:space="0" w:color="auto"/>
            <w:right w:val="none" w:sz="0" w:space="0" w:color="auto"/>
          </w:divBdr>
        </w:div>
        <w:div w:id="1424260239">
          <w:marLeft w:val="1166"/>
          <w:marRight w:val="0"/>
          <w:marTop w:val="0"/>
          <w:marBottom w:val="0"/>
          <w:divBdr>
            <w:top w:val="none" w:sz="0" w:space="0" w:color="auto"/>
            <w:left w:val="none" w:sz="0" w:space="0" w:color="auto"/>
            <w:bottom w:val="none" w:sz="0" w:space="0" w:color="auto"/>
            <w:right w:val="none" w:sz="0" w:space="0" w:color="auto"/>
          </w:divBdr>
        </w:div>
        <w:div w:id="1281493523">
          <w:marLeft w:val="1800"/>
          <w:marRight w:val="0"/>
          <w:marTop w:val="0"/>
          <w:marBottom w:val="0"/>
          <w:divBdr>
            <w:top w:val="none" w:sz="0" w:space="0" w:color="auto"/>
            <w:left w:val="none" w:sz="0" w:space="0" w:color="auto"/>
            <w:bottom w:val="none" w:sz="0" w:space="0" w:color="auto"/>
            <w:right w:val="none" w:sz="0" w:space="0" w:color="auto"/>
          </w:divBdr>
        </w:div>
        <w:div w:id="109708811">
          <w:marLeft w:val="2520"/>
          <w:marRight w:val="0"/>
          <w:marTop w:val="0"/>
          <w:marBottom w:val="0"/>
          <w:divBdr>
            <w:top w:val="none" w:sz="0" w:space="0" w:color="auto"/>
            <w:left w:val="none" w:sz="0" w:space="0" w:color="auto"/>
            <w:bottom w:val="none" w:sz="0" w:space="0" w:color="auto"/>
            <w:right w:val="none" w:sz="0" w:space="0" w:color="auto"/>
          </w:divBdr>
        </w:div>
        <w:div w:id="841819783">
          <w:marLeft w:val="1166"/>
          <w:marRight w:val="0"/>
          <w:marTop w:val="0"/>
          <w:marBottom w:val="0"/>
          <w:divBdr>
            <w:top w:val="none" w:sz="0" w:space="0" w:color="auto"/>
            <w:left w:val="none" w:sz="0" w:space="0" w:color="auto"/>
            <w:bottom w:val="none" w:sz="0" w:space="0" w:color="auto"/>
            <w:right w:val="none" w:sz="0" w:space="0" w:color="auto"/>
          </w:divBdr>
        </w:div>
        <w:div w:id="390269224">
          <w:marLeft w:val="1800"/>
          <w:marRight w:val="0"/>
          <w:marTop w:val="0"/>
          <w:marBottom w:val="0"/>
          <w:divBdr>
            <w:top w:val="none" w:sz="0" w:space="0" w:color="auto"/>
            <w:left w:val="none" w:sz="0" w:space="0" w:color="auto"/>
            <w:bottom w:val="none" w:sz="0" w:space="0" w:color="auto"/>
            <w:right w:val="none" w:sz="0" w:space="0" w:color="auto"/>
          </w:divBdr>
        </w:div>
        <w:div w:id="1156803563">
          <w:marLeft w:val="1166"/>
          <w:marRight w:val="0"/>
          <w:marTop w:val="0"/>
          <w:marBottom w:val="0"/>
          <w:divBdr>
            <w:top w:val="none" w:sz="0" w:space="0" w:color="auto"/>
            <w:left w:val="none" w:sz="0" w:space="0" w:color="auto"/>
            <w:bottom w:val="none" w:sz="0" w:space="0" w:color="auto"/>
            <w:right w:val="none" w:sz="0" w:space="0" w:color="auto"/>
          </w:divBdr>
        </w:div>
        <w:div w:id="767698426">
          <w:marLeft w:val="1800"/>
          <w:marRight w:val="0"/>
          <w:marTop w:val="0"/>
          <w:marBottom w:val="0"/>
          <w:divBdr>
            <w:top w:val="none" w:sz="0" w:space="0" w:color="auto"/>
            <w:left w:val="none" w:sz="0" w:space="0" w:color="auto"/>
            <w:bottom w:val="none" w:sz="0" w:space="0" w:color="auto"/>
            <w:right w:val="none" w:sz="0" w:space="0" w:color="auto"/>
          </w:divBdr>
        </w:div>
        <w:div w:id="582103768">
          <w:marLeft w:val="2520"/>
          <w:marRight w:val="0"/>
          <w:marTop w:val="0"/>
          <w:marBottom w:val="0"/>
          <w:divBdr>
            <w:top w:val="none" w:sz="0" w:space="0" w:color="auto"/>
            <w:left w:val="none" w:sz="0" w:space="0" w:color="auto"/>
            <w:bottom w:val="none" w:sz="0" w:space="0" w:color="auto"/>
            <w:right w:val="none" w:sz="0" w:space="0" w:color="auto"/>
          </w:divBdr>
        </w:div>
        <w:div w:id="1181046747">
          <w:marLeft w:val="1166"/>
          <w:marRight w:val="0"/>
          <w:marTop w:val="0"/>
          <w:marBottom w:val="0"/>
          <w:divBdr>
            <w:top w:val="none" w:sz="0" w:space="0" w:color="auto"/>
            <w:left w:val="none" w:sz="0" w:space="0" w:color="auto"/>
            <w:bottom w:val="none" w:sz="0" w:space="0" w:color="auto"/>
            <w:right w:val="none" w:sz="0" w:space="0" w:color="auto"/>
          </w:divBdr>
        </w:div>
        <w:div w:id="71660630">
          <w:marLeft w:val="1800"/>
          <w:marRight w:val="0"/>
          <w:marTop w:val="0"/>
          <w:marBottom w:val="0"/>
          <w:divBdr>
            <w:top w:val="none" w:sz="0" w:space="0" w:color="auto"/>
            <w:left w:val="none" w:sz="0" w:space="0" w:color="auto"/>
            <w:bottom w:val="none" w:sz="0" w:space="0" w:color="auto"/>
            <w:right w:val="none" w:sz="0" w:space="0" w:color="auto"/>
          </w:divBdr>
        </w:div>
        <w:div w:id="122970595">
          <w:marLeft w:val="2520"/>
          <w:marRight w:val="0"/>
          <w:marTop w:val="0"/>
          <w:marBottom w:val="0"/>
          <w:divBdr>
            <w:top w:val="none" w:sz="0" w:space="0" w:color="auto"/>
            <w:left w:val="none" w:sz="0" w:space="0" w:color="auto"/>
            <w:bottom w:val="none" w:sz="0" w:space="0" w:color="auto"/>
            <w:right w:val="none" w:sz="0" w:space="0" w:color="auto"/>
          </w:divBdr>
        </w:div>
        <w:div w:id="1992099933">
          <w:marLeft w:val="3240"/>
          <w:marRight w:val="0"/>
          <w:marTop w:val="0"/>
          <w:marBottom w:val="0"/>
          <w:divBdr>
            <w:top w:val="none" w:sz="0" w:space="0" w:color="auto"/>
            <w:left w:val="none" w:sz="0" w:space="0" w:color="auto"/>
            <w:bottom w:val="none" w:sz="0" w:space="0" w:color="auto"/>
            <w:right w:val="none" w:sz="0" w:space="0" w:color="auto"/>
          </w:divBdr>
        </w:div>
        <w:div w:id="1001199806">
          <w:marLeft w:val="1166"/>
          <w:marRight w:val="0"/>
          <w:marTop w:val="0"/>
          <w:marBottom w:val="0"/>
          <w:divBdr>
            <w:top w:val="none" w:sz="0" w:space="0" w:color="auto"/>
            <w:left w:val="none" w:sz="0" w:space="0" w:color="auto"/>
            <w:bottom w:val="none" w:sz="0" w:space="0" w:color="auto"/>
            <w:right w:val="none" w:sz="0" w:space="0" w:color="auto"/>
          </w:divBdr>
        </w:div>
        <w:div w:id="384528035">
          <w:marLeft w:val="1800"/>
          <w:marRight w:val="0"/>
          <w:marTop w:val="0"/>
          <w:marBottom w:val="0"/>
          <w:divBdr>
            <w:top w:val="none" w:sz="0" w:space="0" w:color="auto"/>
            <w:left w:val="none" w:sz="0" w:space="0" w:color="auto"/>
            <w:bottom w:val="none" w:sz="0" w:space="0" w:color="auto"/>
            <w:right w:val="none" w:sz="0" w:space="0" w:color="auto"/>
          </w:divBdr>
        </w:div>
        <w:div w:id="1247685437">
          <w:marLeft w:val="1800"/>
          <w:marRight w:val="0"/>
          <w:marTop w:val="0"/>
          <w:marBottom w:val="0"/>
          <w:divBdr>
            <w:top w:val="none" w:sz="0" w:space="0" w:color="auto"/>
            <w:left w:val="none" w:sz="0" w:space="0" w:color="auto"/>
            <w:bottom w:val="none" w:sz="0" w:space="0" w:color="auto"/>
            <w:right w:val="none" w:sz="0" w:space="0" w:color="auto"/>
          </w:divBdr>
        </w:div>
        <w:div w:id="1212157496">
          <w:marLeft w:val="2520"/>
          <w:marRight w:val="0"/>
          <w:marTop w:val="0"/>
          <w:marBottom w:val="0"/>
          <w:divBdr>
            <w:top w:val="none" w:sz="0" w:space="0" w:color="auto"/>
            <w:left w:val="none" w:sz="0" w:space="0" w:color="auto"/>
            <w:bottom w:val="none" w:sz="0" w:space="0" w:color="auto"/>
            <w:right w:val="none" w:sz="0" w:space="0" w:color="auto"/>
          </w:divBdr>
        </w:div>
        <w:div w:id="242951978">
          <w:marLeft w:val="3240"/>
          <w:marRight w:val="0"/>
          <w:marTop w:val="0"/>
          <w:marBottom w:val="0"/>
          <w:divBdr>
            <w:top w:val="none" w:sz="0" w:space="0" w:color="auto"/>
            <w:left w:val="none" w:sz="0" w:space="0" w:color="auto"/>
            <w:bottom w:val="none" w:sz="0" w:space="0" w:color="auto"/>
            <w:right w:val="none" w:sz="0" w:space="0" w:color="auto"/>
          </w:divBdr>
        </w:div>
        <w:div w:id="1726878419">
          <w:marLeft w:val="3960"/>
          <w:marRight w:val="0"/>
          <w:marTop w:val="0"/>
          <w:marBottom w:val="0"/>
          <w:divBdr>
            <w:top w:val="none" w:sz="0" w:space="0" w:color="auto"/>
            <w:left w:val="none" w:sz="0" w:space="0" w:color="auto"/>
            <w:bottom w:val="none" w:sz="0" w:space="0" w:color="auto"/>
            <w:right w:val="none" w:sz="0" w:space="0" w:color="auto"/>
          </w:divBdr>
        </w:div>
        <w:div w:id="1424297702">
          <w:marLeft w:val="1166"/>
          <w:marRight w:val="0"/>
          <w:marTop w:val="0"/>
          <w:marBottom w:val="0"/>
          <w:divBdr>
            <w:top w:val="none" w:sz="0" w:space="0" w:color="auto"/>
            <w:left w:val="none" w:sz="0" w:space="0" w:color="auto"/>
            <w:bottom w:val="none" w:sz="0" w:space="0" w:color="auto"/>
            <w:right w:val="none" w:sz="0" w:space="0" w:color="auto"/>
          </w:divBdr>
        </w:div>
        <w:div w:id="669874517">
          <w:marLeft w:val="1800"/>
          <w:marRight w:val="0"/>
          <w:marTop w:val="0"/>
          <w:marBottom w:val="0"/>
          <w:divBdr>
            <w:top w:val="none" w:sz="0" w:space="0" w:color="auto"/>
            <w:left w:val="none" w:sz="0" w:space="0" w:color="auto"/>
            <w:bottom w:val="none" w:sz="0" w:space="0" w:color="auto"/>
            <w:right w:val="none" w:sz="0" w:space="0" w:color="auto"/>
          </w:divBdr>
        </w:div>
        <w:div w:id="1728063398">
          <w:marLeft w:val="2520"/>
          <w:marRight w:val="0"/>
          <w:marTop w:val="0"/>
          <w:marBottom w:val="0"/>
          <w:divBdr>
            <w:top w:val="none" w:sz="0" w:space="0" w:color="auto"/>
            <w:left w:val="none" w:sz="0" w:space="0" w:color="auto"/>
            <w:bottom w:val="none" w:sz="0" w:space="0" w:color="auto"/>
            <w:right w:val="none" w:sz="0" w:space="0" w:color="auto"/>
          </w:divBdr>
        </w:div>
        <w:div w:id="228073577">
          <w:marLeft w:val="3240"/>
          <w:marRight w:val="0"/>
          <w:marTop w:val="0"/>
          <w:marBottom w:val="0"/>
          <w:divBdr>
            <w:top w:val="none" w:sz="0" w:space="0" w:color="auto"/>
            <w:left w:val="none" w:sz="0" w:space="0" w:color="auto"/>
            <w:bottom w:val="none" w:sz="0" w:space="0" w:color="auto"/>
            <w:right w:val="none" w:sz="0" w:space="0" w:color="auto"/>
          </w:divBdr>
        </w:div>
        <w:div w:id="654260418">
          <w:marLeft w:val="1166"/>
          <w:marRight w:val="0"/>
          <w:marTop w:val="0"/>
          <w:marBottom w:val="0"/>
          <w:divBdr>
            <w:top w:val="none" w:sz="0" w:space="0" w:color="auto"/>
            <w:left w:val="none" w:sz="0" w:space="0" w:color="auto"/>
            <w:bottom w:val="none" w:sz="0" w:space="0" w:color="auto"/>
            <w:right w:val="none" w:sz="0" w:space="0" w:color="auto"/>
          </w:divBdr>
        </w:div>
        <w:div w:id="1168138452">
          <w:marLeft w:val="1800"/>
          <w:marRight w:val="0"/>
          <w:marTop w:val="0"/>
          <w:marBottom w:val="0"/>
          <w:divBdr>
            <w:top w:val="none" w:sz="0" w:space="0" w:color="auto"/>
            <w:left w:val="none" w:sz="0" w:space="0" w:color="auto"/>
            <w:bottom w:val="none" w:sz="0" w:space="0" w:color="auto"/>
            <w:right w:val="none" w:sz="0" w:space="0" w:color="auto"/>
          </w:divBdr>
        </w:div>
        <w:div w:id="682632361">
          <w:marLeft w:val="1166"/>
          <w:marRight w:val="0"/>
          <w:marTop w:val="0"/>
          <w:marBottom w:val="0"/>
          <w:divBdr>
            <w:top w:val="none" w:sz="0" w:space="0" w:color="auto"/>
            <w:left w:val="none" w:sz="0" w:space="0" w:color="auto"/>
            <w:bottom w:val="none" w:sz="0" w:space="0" w:color="auto"/>
            <w:right w:val="none" w:sz="0" w:space="0" w:color="auto"/>
          </w:divBdr>
        </w:div>
        <w:div w:id="1490486739">
          <w:marLeft w:val="1800"/>
          <w:marRight w:val="0"/>
          <w:marTop w:val="0"/>
          <w:marBottom w:val="0"/>
          <w:divBdr>
            <w:top w:val="none" w:sz="0" w:space="0" w:color="auto"/>
            <w:left w:val="none" w:sz="0" w:space="0" w:color="auto"/>
            <w:bottom w:val="none" w:sz="0" w:space="0" w:color="auto"/>
            <w:right w:val="none" w:sz="0" w:space="0" w:color="auto"/>
          </w:divBdr>
        </w:div>
        <w:div w:id="2142572444">
          <w:marLeft w:val="2520"/>
          <w:marRight w:val="0"/>
          <w:marTop w:val="0"/>
          <w:marBottom w:val="0"/>
          <w:divBdr>
            <w:top w:val="none" w:sz="0" w:space="0" w:color="auto"/>
            <w:left w:val="none" w:sz="0" w:space="0" w:color="auto"/>
            <w:bottom w:val="none" w:sz="0" w:space="0" w:color="auto"/>
            <w:right w:val="none" w:sz="0" w:space="0" w:color="auto"/>
          </w:divBdr>
        </w:div>
        <w:div w:id="1444886912">
          <w:marLeft w:val="3240"/>
          <w:marRight w:val="0"/>
          <w:marTop w:val="0"/>
          <w:marBottom w:val="0"/>
          <w:divBdr>
            <w:top w:val="none" w:sz="0" w:space="0" w:color="auto"/>
            <w:left w:val="none" w:sz="0" w:space="0" w:color="auto"/>
            <w:bottom w:val="none" w:sz="0" w:space="0" w:color="auto"/>
            <w:right w:val="none" w:sz="0" w:space="0" w:color="auto"/>
          </w:divBdr>
        </w:div>
      </w:divsChild>
    </w:div>
    <w:div w:id="259531224">
      <w:bodyDiv w:val="1"/>
      <w:marLeft w:val="0"/>
      <w:marRight w:val="0"/>
      <w:marTop w:val="0"/>
      <w:marBottom w:val="0"/>
      <w:divBdr>
        <w:top w:val="none" w:sz="0" w:space="0" w:color="auto"/>
        <w:left w:val="none" w:sz="0" w:space="0" w:color="auto"/>
        <w:bottom w:val="none" w:sz="0" w:space="0" w:color="auto"/>
        <w:right w:val="none" w:sz="0" w:space="0" w:color="auto"/>
      </w:divBdr>
    </w:div>
    <w:div w:id="302464483">
      <w:bodyDiv w:val="1"/>
      <w:marLeft w:val="0"/>
      <w:marRight w:val="0"/>
      <w:marTop w:val="0"/>
      <w:marBottom w:val="0"/>
      <w:divBdr>
        <w:top w:val="none" w:sz="0" w:space="0" w:color="auto"/>
        <w:left w:val="none" w:sz="0" w:space="0" w:color="auto"/>
        <w:bottom w:val="none" w:sz="0" w:space="0" w:color="auto"/>
        <w:right w:val="none" w:sz="0" w:space="0" w:color="auto"/>
      </w:divBdr>
    </w:div>
    <w:div w:id="815995139">
      <w:marLeft w:val="0"/>
      <w:marRight w:val="0"/>
      <w:marTop w:val="0"/>
      <w:marBottom w:val="0"/>
      <w:divBdr>
        <w:top w:val="none" w:sz="0" w:space="0" w:color="auto"/>
        <w:left w:val="none" w:sz="0" w:space="0" w:color="auto"/>
        <w:bottom w:val="none" w:sz="0" w:space="0" w:color="auto"/>
        <w:right w:val="none" w:sz="0" w:space="0" w:color="auto"/>
      </w:divBdr>
    </w:div>
    <w:div w:id="815995140">
      <w:marLeft w:val="0"/>
      <w:marRight w:val="0"/>
      <w:marTop w:val="0"/>
      <w:marBottom w:val="0"/>
      <w:divBdr>
        <w:top w:val="none" w:sz="0" w:space="0" w:color="auto"/>
        <w:left w:val="none" w:sz="0" w:space="0" w:color="auto"/>
        <w:bottom w:val="none" w:sz="0" w:space="0" w:color="auto"/>
        <w:right w:val="none" w:sz="0" w:space="0" w:color="auto"/>
      </w:divBdr>
    </w:div>
    <w:div w:id="118240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healthcare.gov/glossary/primary-care-provider/"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2.xml"/><Relationship Id="rId26" Type="http://schemas.openxmlformats.org/officeDocument/2006/relationships/diagramData" Target="diagrams/data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5" Type="http://schemas.openxmlformats.org/officeDocument/2006/relationships/hyperlink" Target="https://www.fsbpt.org/ThePublic/UnderstandYourRights.aspx"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footer" Target="footer2.xml"/><Relationship Id="rId29"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healthforceminnesota.org/hccc/files/BFS-Competency-3-Scenario-Core-Behaviors-Activity1.docx"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hyperlink" Target="https://healthforceminnesota.org/hccc/files/BFS-Competency-1-Career-Exploration2.docx" TargetMode="External"/><Relationship Id="rId28" Type="http://schemas.openxmlformats.org/officeDocument/2006/relationships/diagramQuickStyle" Target="diagrams/quickStyl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3.xml"/><Relationship Id="rId27" Type="http://schemas.openxmlformats.org/officeDocument/2006/relationships/diagramLayout" Target="diagrams/layout1.xml"/><Relationship Id="rId30" Type="http://schemas.microsoft.com/office/2007/relationships/diagramDrawing" Target="diagrams/drawing1.xml"/><Relationship Id="rId35" Type="http://schemas.microsoft.com/office/2020/10/relationships/intelligence" Target="intelligence2.xml"/><Relationship Id="rId8" Type="http://schemas.openxmlformats.org/officeDocument/2006/relationships/webSettings" Target="webSetting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1A2413-1E11-41AD-A465-939F3C357A5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CC7E7108-BB7A-4957-88A9-BBBC77533B7A}">
      <dgm:prSet phldrT="[Text]"/>
      <dgm:spPr/>
      <dgm:t>
        <a:bodyPr/>
        <a:lstStyle/>
        <a:p>
          <a:r>
            <a:rPr lang="en-US"/>
            <a:t>Administrator</a:t>
          </a:r>
        </a:p>
      </dgm:t>
    </dgm:pt>
    <dgm:pt modelId="{2AFCC8E1-2B8E-4716-A073-ECE7E6D062AF}" type="parTrans" cxnId="{0883BA0A-9CED-48FE-B1D6-8DBB089D6D23}">
      <dgm:prSet/>
      <dgm:spPr/>
      <dgm:t>
        <a:bodyPr/>
        <a:lstStyle/>
        <a:p>
          <a:endParaRPr lang="en-US"/>
        </a:p>
      </dgm:t>
    </dgm:pt>
    <dgm:pt modelId="{463C505A-F260-4E26-96F0-3634F64E3FCB}" type="sibTrans" cxnId="{0883BA0A-9CED-48FE-B1D6-8DBB089D6D23}">
      <dgm:prSet/>
      <dgm:spPr/>
      <dgm:t>
        <a:bodyPr/>
        <a:lstStyle/>
        <a:p>
          <a:endParaRPr lang="en-US"/>
        </a:p>
      </dgm:t>
    </dgm:pt>
    <dgm:pt modelId="{B1961A6E-82A1-4E72-9667-AF1E5A59500C}" type="asst">
      <dgm:prSet phldrT="[Text]"/>
      <dgm:spPr/>
      <dgm:t>
        <a:bodyPr/>
        <a:lstStyle/>
        <a:p>
          <a:r>
            <a:rPr lang="en-US"/>
            <a:t>Medical Director</a:t>
          </a:r>
        </a:p>
      </dgm:t>
    </dgm:pt>
    <dgm:pt modelId="{352B5D2C-52B4-4715-9600-A9CD2B0771D1}" type="parTrans" cxnId="{2AFFF3D7-4A91-49BF-94D6-7641D579E4FD}">
      <dgm:prSet/>
      <dgm:spPr/>
      <dgm:t>
        <a:bodyPr/>
        <a:lstStyle/>
        <a:p>
          <a:endParaRPr lang="en-US"/>
        </a:p>
      </dgm:t>
    </dgm:pt>
    <dgm:pt modelId="{654EA9A4-2246-4693-9CB4-A78534DAA8F1}" type="sibTrans" cxnId="{2AFFF3D7-4A91-49BF-94D6-7641D579E4FD}">
      <dgm:prSet/>
      <dgm:spPr/>
      <dgm:t>
        <a:bodyPr/>
        <a:lstStyle/>
        <a:p>
          <a:endParaRPr lang="en-US"/>
        </a:p>
      </dgm:t>
    </dgm:pt>
    <dgm:pt modelId="{1A3D5257-24C5-451D-BF9F-D06E9901F177}">
      <dgm:prSet phldrT="[Text]"/>
      <dgm:spPr/>
      <dgm:t>
        <a:bodyPr/>
        <a:lstStyle/>
        <a:p>
          <a:r>
            <a:rPr lang="en-US"/>
            <a:t>Dietary Manager	</a:t>
          </a:r>
        </a:p>
      </dgm:t>
    </dgm:pt>
    <dgm:pt modelId="{25142ADD-816A-4CF2-94AC-BA52612F62E0}" type="parTrans" cxnId="{BC41C5C6-956B-44D8-81E4-DB4C4321D10C}">
      <dgm:prSet/>
      <dgm:spPr/>
      <dgm:t>
        <a:bodyPr/>
        <a:lstStyle/>
        <a:p>
          <a:endParaRPr lang="en-US"/>
        </a:p>
      </dgm:t>
    </dgm:pt>
    <dgm:pt modelId="{480965F4-A937-4F37-828A-57EE4D28536D}" type="sibTrans" cxnId="{BC41C5C6-956B-44D8-81E4-DB4C4321D10C}">
      <dgm:prSet/>
      <dgm:spPr/>
      <dgm:t>
        <a:bodyPr/>
        <a:lstStyle/>
        <a:p>
          <a:endParaRPr lang="en-US"/>
        </a:p>
      </dgm:t>
    </dgm:pt>
    <dgm:pt modelId="{B13943E2-476A-414A-B3C4-4066D7CB1708}">
      <dgm:prSet phldrT="[Text]"/>
      <dgm:spPr/>
      <dgm:t>
        <a:bodyPr/>
        <a:lstStyle/>
        <a:p>
          <a:r>
            <a:rPr lang="en-US"/>
            <a:t>Social Services Mananger (LSW)</a:t>
          </a:r>
        </a:p>
      </dgm:t>
    </dgm:pt>
    <dgm:pt modelId="{CA47D6C4-BAFA-422A-9C1C-1FE46303D1E2}" type="parTrans" cxnId="{2062C2B6-8C47-4940-8226-36AFABD8272D}">
      <dgm:prSet/>
      <dgm:spPr/>
      <dgm:t>
        <a:bodyPr/>
        <a:lstStyle/>
        <a:p>
          <a:endParaRPr lang="en-US"/>
        </a:p>
      </dgm:t>
    </dgm:pt>
    <dgm:pt modelId="{B2F3646C-5D35-4B4B-B3D9-981B9CA5FDDE}" type="sibTrans" cxnId="{2062C2B6-8C47-4940-8226-36AFABD8272D}">
      <dgm:prSet/>
      <dgm:spPr/>
      <dgm:t>
        <a:bodyPr/>
        <a:lstStyle/>
        <a:p>
          <a:endParaRPr lang="en-US"/>
        </a:p>
      </dgm:t>
    </dgm:pt>
    <dgm:pt modelId="{2AA9C12E-6252-4D84-83B7-61C8B5EE58E1}">
      <dgm:prSet phldrT="[Text]"/>
      <dgm:spPr/>
      <dgm:t>
        <a:bodyPr/>
        <a:lstStyle/>
        <a:p>
          <a:r>
            <a:rPr lang="en-US"/>
            <a:t>Therapeutic Recreation (Activities) Manager</a:t>
          </a:r>
        </a:p>
      </dgm:t>
    </dgm:pt>
    <dgm:pt modelId="{6DF9A716-E0FB-44CF-899F-FEE0087AE946}" type="parTrans" cxnId="{58B98030-BE1A-4E66-A1BE-88F634A16D3E}">
      <dgm:prSet/>
      <dgm:spPr/>
      <dgm:t>
        <a:bodyPr/>
        <a:lstStyle/>
        <a:p>
          <a:endParaRPr lang="en-US"/>
        </a:p>
      </dgm:t>
    </dgm:pt>
    <dgm:pt modelId="{5EC29AD6-7CF6-45AA-8528-601FD973519E}" type="sibTrans" cxnId="{58B98030-BE1A-4E66-A1BE-88F634A16D3E}">
      <dgm:prSet/>
      <dgm:spPr/>
      <dgm:t>
        <a:bodyPr/>
        <a:lstStyle/>
        <a:p>
          <a:endParaRPr lang="en-US"/>
        </a:p>
      </dgm:t>
    </dgm:pt>
    <dgm:pt modelId="{1BED2577-3A37-4700-8C9C-9F74C6069070}">
      <dgm:prSet/>
      <dgm:spPr/>
      <dgm:t>
        <a:bodyPr/>
        <a:lstStyle/>
        <a:p>
          <a:r>
            <a:rPr lang="en-US"/>
            <a:t>Environmental Services Manager</a:t>
          </a:r>
        </a:p>
      </dgm:t>
    </dgm:pt>
    <dgm:pt modelId="{10A91E79-1C86-458E-805B-A2F03B48F2CA}" type="parTrans" cxnId="{5E82B50F-C457-478F-9270-244A27553FC1}">
      <dgm:prSet/>
      <dgm:spPr/>
      <dgm:t>
        <a:bodyPr/>
        <a:lstStyle/>
        <a:p>
          <a:endParaRPr lang="en-US"/>
        </a:p>
      </dgm:t>
    </dgm:pt>
    <dgm:pt modelId="{FD2500B8-939A-4E6F-8B85-BCDAE8C98B89}" type="sibTrans" cxnId="{5E82B50F-C457-478F-9270-244A27553FC1}">
      <dgm:prSet/>
      <dgm:spPr/>
      <dgm:t>
        <a:bodyPr/>
        <a:lstStyle/>
        <a:p>
          <a:endParaRPr lang="en-US"/>
        </a:p>
      </dgm:t>
    </dgm:pt>
    <dgm:pt modelId="{1E91DF49-2740-476E-9F35-7642D01CE8F9}">
      <dgm:prSet/>
      <dgm:spPr/>
      <dgm:t>
        <a:bodyPr/>
        <a:lstStyle/>
        <a:p>
          <a:r>
            <a:rPr lang="en-US"/>
            <a:t>Maintenance</a:t>
          </a:r>
        </a:p>
      </dgm:t>
    </dgm:pt>
    <dgm:pt modelId="{F92A196B-063D-4A24-BB72-F3016D269D05}" type="parTrans" cxnId="{28A4C2D4-9F74-49EB-AD9B-571BB658D5F0}">
      <dgm:prSet/>
      <dgm:spPr/>
      <dgm:t>
        <a:bodyPr/>
        <a:lstStyle/>
        <a:p>
          <a:endParaRPr lang="en-US"/>
        </a:p>
      </dgm:t>
    </dgm:pt>
    <dgm:pt modelId="{0FCE1CD0-EA92-4B0E-A452-F70252E84109}" type="sibTrans" cxnId="{28A4C2D4-9F74-49EB-AD9B-571BB658D5F0}">
      <dgm:prSet/>
      <dgm:spPr/>
      <dgm:t>
        <a:bodyPr/>
        <a:lstStyle/>
        <a:p>
          <a:endParaRPr lang="en-US"/>
        </a:p>
      </dgm:t>
    </dgm:pt>
    <dgm:pt modelId="{0B17F31E-67C4-4C3B-8CD3-4DDDA5347765}">
      <dgm:prSet/>
      <dgm:spPr/>
      <dgm:t>
        <a:bodyPr/>
        <a:lstStyle/>
        <a:p>
          <a:r>
            <a:rPr lang="en-US"/>
            <a:t>Activity Aides (COTA)</a:t>
          </a:r>
        </a:p>
      </dgm:t>
    </dgm:pt>
    <dgm:pt modelId="{EEE506E4-F411-40E8-B900-10C8B68A03C8}" type="parTrans" cxnId="{8D5126BD-5F73-47D1-8D54-6F1EADBDEFD4}">
      <dgm:prSet/>
      <dgm:spPr/>
      <dgm:t>
        <a:bodyPr/>
        <a:lstStyle/>
        <a:p>
          <a:endParaRPr lang="en-US"/>
        </a:p>
      </dgm:t>
    </dgm:pt>
    <dgm:pt modelId="{A5F73EDB-940F-47EB-91CE-156D205B77FC}" type="sibTrans" cxnId="{8D5126BD-5F73-47D1-8D54-6F1EADBDEFD4}">
      <dgm:prSet/>
      <dgm:spPr/>
      <dgm:t>
        <a:bodyPr/>
        <a:lstStyle/>
        <a:p>
          <a:endParaRPr lang="en-US"/>
        </a:p>
      </dgm:t>
    </dgm:pt>
    <dgm:pt modelId="{D55ED28C-C6B3-4167-97B5-7FCE921D7C1E}">
      <dgm:prSet/>
      <dgm:spPr/>
      <dgm:t>
        <a:bodyPr/>
        <a:lstStyle/>
        <a:p>
          <a:r>
            <a:rPr lang="en-US"/>
            <a:t>Social Workers</a:t>
          </a:r>
        </a:p>
      </dgm:t>
    </dgm:pt>
    <dgm:pt modelId="{A71EA165-F981-469F-8801-8B40C9FB69BE}" type="parTrans" cxnId="{2D1ACA4F-8E2E-4F8D-9805-B01EF5FC35FD}">
      <dgm:prSet/>
      <dgm:spPr/>
      <dgm:t>
        <a:bodyPr/>
        <a:lstStyle/>
        <a:p>
          <a:endParaRPr lang="en-US"/>
        </a:p>
      </dgm:t>
    </dgm:pt>
    <dgm:pt modelId="{EFB86FC3-080A-4791-9951-9789FB238B45}" type="sibTrans" cxnId="{2D1ACA4F-8E2E-4F8D-9805-B01EF5FC35FD}">
      <dgm:prSet/>
      <dgm:spPr/>
      <dgm:t>
        <a:bodyPr/>
        <a:lstStyle/>
        <a:p>
          <a:endParaRPr lang="en-US"/>
        </a:p>
      </dgm:t>
    </dgm:pt>
    <dgm:pt modelId="{F5D918A6-6EEF-4955-B7BF-B262A91BB827}">
      <dgm:prSet/>
      <dgm:spPr/>
      <dgm:t>
        <a:bodyPr/>
        <a:lstStyle/>
        <a:p>
          <a:r>
            <a:rPr lang="en-US"/>
            <a:t>Director of Nursing</a:t>
          </a:r>
        </a:p>
      </dgm:t>
    </dgm:pt>
    <dgm:pt modelId="{1437B074-75F0-47BC-BE62-BFC8AEE3E248}" type="parTrans" cxnId="{1FD0E800-5241-465A-9A30-0C62C28153F8}">
      <dgm:prSet/>
      <dgm:spPr/>
      <dgm:t>
        <a:bodyPr/>
        <a:lstStyle/>
        <a:p>
          <a:endParaRPr lang="en-US"/>
        </a:p>
      </dgm:t>
    </dgm:pt>
    <dgm:pt modelId="{7275EAE9-7631-4428-BCFA-EC92799D7F5F}" type="sibTrans" cxnId="{1FD0E800-5241-465A-9A30-0C62C28153F8}">
      <dgm:prSet/>
      <dgm:spPr/>
      <dgm:t>
        <a:bodyPr/>
        <a:lstStyle/>
        <a:p>
          <a:endParaRPr lang="en-US"/>
        </a:p>
      </dgm:t>
    </dgm:pt>
    <dgm:pt modelId="{7FCC6AC2-FA9E-4B5C-85E1-67FFBD0AFDD5}">
      <dgm:prSet/>
      <dgm:spPr/>
      <dgm:t>
        <a:bodyPr/>
        <a:lstStyle/>
        <a:p>
          <a:r>
            <a:rPr lang="en-US"/>
            <a:t>Rehabilitation Manager</a:t>
          </a:r>
        </a:p>
      </dgm:t>
    </dgm:pt>
    <dgm:pt modelId="{8B2A8697-2C4E-4264-9250-A3DF89A48FB5}" type="parTrans" cxnId="{656BEC28-1385-4940-9AC5-75B364C1892F}">
      <dgm:prSet/>
      <dgm:spPr/>
      <dgm:t>
        <a:bodyPr/>
        <a:lstStyle/>
        <a:p>
          <a:endParaRPr lang="en-US"/>
        </a:p>
      </dgm:t>
    </dgm:pt>
    <dgm:pt modelId="{CAE59260-0012-436D-AD8D-64E6BB2F5B17}" type="sibTrans" cxnId="{656BEC28-1385-4940-9AC5-75B364C1892F}">
      <dgm:prSet/>
      <dgm:spPr/>
      <dgm:t>
        <a:bodyPr/>
        <a:lstStyle/>
        <a:p>
          <a:endParaRPr lang="en-US"/>
        </a:p>
      </dgm:t>
    </dgm:pt>
    <dgm:pt modelId="{97DE81E0-23A9-4825-A97E-D39B4CBD03F1}">
      <dgm:prSet/>
      <dgm:spPr/>
      <dgm:t>
        <a:bodyPr/>
        <a:lstStyle/>
        <a:p>
          <a:r>
            <a:rPr lang="en-US"/>
            <a:t>Health Information Management (Medical Records)</a:t>
          </a:r>
        </a:p>
      </dgm:t>
    </dgm:pt>
    <dgm:pt modelId="{FC209C75-5F74-4234-80AC-7A5A9D154D23}" type="parTrans" cxnId="{A3AF4FFF-022E-407E-AB54-5731D7BADC65}">
      <dgm:prSet/>
      <dgm:spPr/>
      <dgm:t>
        <a:bodyPr/>
        <a:lstStyle/>
        <a:p>
          <a:endParaRPr lang="en-US"/>
        </a:p>
      </dgm:t>
    </dgm:pt>
    <dgm:pt modelId="{304BF9D1-3D0F-4567-8300-FD2A7D910189}" type="sibTrans" cxnId="{A3AF4FFF-022E-407E-AB54-5731D7BADC65}">
      <dgm:prSet/>
      <dgm:spPr/>
      <dgm:t>
        <a:bodyPr/>
        <a:lstStyle/>
        <a:p>
          <a:endParaRPr lang="en-US"/>
        </a:p>
      </dgm:t>
    </dgm:pt>
    <dgm:pt modelId="{72489999-EB75-4B69-A4C5-5EF7118C7105}">
      <dgm:prSet/>
      <dgm:spPr/>
      <dgm:t>
        <a:bodyPr/>
        <a:lstStyle/>
        <a:p>
          <a:r>
            <a:rPr lang="en-US"/>
            <a:t>Business Office Manager</a:t>
          </a:r>
        </a:p>
      </dgm:t>
    </dgm:pt>
    <dgm:pt modelId="{31BA8E89-0967-4AB8-832F-AD2A445D88F1}" type="parTrans" cxnId="{B2AC284F-D251-4B68-ABDF-D2153F5AB9C7}">
      <dgm:prSet/>
      <dgm:spPr/>
      <dgm:t>
        <a:bodyPr/>
        <a:lstStyle/>
        <a:p>
          <a:endParaRPr lang="en-US"/>
        </a:p>
      </dgm:t>
    </dgm:pt>
    <dgm:pt modelId="{D55584B5-84E9-4906-B08A-E7B37D1B93A2}" type="sibTrans" cxnId="{B2AC284F-D251-4B68-ABDF-D2153F5AB9C7}">
      <dgm:prSet/>
      <dgm:spPr/>
      <dgm:t>
        <a:bodyPr/>
        <a:lstStyle/>
        <a:p>
          <a:endParaRPr lang="en-US"/>
        </a:p>
      </dgm:t>
    </dgm:pt>
    <dgm:pt modelId="{82AA3B3F-7460-4F97-B58A-85229C85F424}">
      <dgm:prSet/>
      <dgm:spPr/>
      <dgm:t>
        <a:bodyPr/>
        <a:lstStyle/>
        <a:p>
          <a:r>
            <a:rPr lang="en-US"/>
            <a:t>Consulting Dietetian</a:t>
          </a:r>
        </a:p>
      </dgm:t>
    </dgm:pt>
    <dgm:pt modelId="{7E6A76A4-B34F-49D9-BF68-9F9F2DA1B92F}" type="parTrans" cxnId="{DD728109-FFE8-42B0-BEA4-F1582A88EBBE}">
      <dgm:prSet/>
      <dgm:spPr/>
      <dgm:t>
        <a:bodyPr/>
        <a:lstStyle/>
        <a:p>
          <a:endParaRPr lang="en-US"/>
        </a:p>
      </dgm:t>
    </dgm:pt>
    <dgm:pt modelId="{6D8FF2E9-E5F3-487A-B492-102A923DC764}" type="sibTrans" cxnId="{DD728109-FFE8-42B0-BEA4-F1582A88EBBE}">
      <dgm:prSet/>
      <dgm:spPr/>
      <dgm:t>
        <a:bodyPr/>
        <a:lstStyle/>
        <a:p>
          <a:endParaRPr lang="en-US"/>
        </a:p>
      </dgm:t>
    </dgm:pt>
    <dgm:pt modelId="{2EDA51BA-1D82-4B10-B4FD-67352F9E4BEF}">
      <dgm:prSet/>
      <dgm:spPr/>
      <dgm:t>
        <a:bodyPr/>
        <a:lstStyle/>
        <a:p>
          <a:r>
            <a:rPr lang="en-US"/>
            <a:t>Volunteers</a:t>
          </a:r>
        </a:p>
      </dgm:t>
    </dgm:pt>
    <dgm:pt modelId="{46B0C1A1-F06E-4065-97CB-4674297A6A26}" type="parTrans" cxnId="{6EEBBA64-26A1-437C-9C9C-AB7BC0070A40}">
      <dgm:prSet/>
      <dgm:spPr/>
      <dgm:t>
        <a:bodyPr/>
        <a:lstStyle/>
        <a:p>
          <a:endParaRPr lang="en-US"/>
        </a:p>
      </dgm:t>
    </dgm:pt>
    <dgm:pt modelId="{2B391756-2E27-42DE-8A9B-78E340C26B96}" type="sibTrans" cxnId="{6EEBBA64-26A1-437C-9C9C-AB7BC0070A40}">
      <dgm:prSet/>
      <dgm:spPr/>
      <dgm:t>
        <a:bodyPr/>
        <a:lstStyle/>
        <a:p>
          <a:endParaRPr lang="en-US"/>
        </a:p>
      </dgm:t>
    </dgm:pt>
    <dgm:pt modelId="{43F83919-92AB-47A7-A80A-608873BD9B0D}">
      <dgm:prSet/>
      <dgm:spPr/>
      <dgm:t>
        <a:bodyPr/>
        <a:lstStyle/>
        <a:p>
          <a:r>
            <a:rPr lang="en-US"/>
            <a:t>Housekeeping</a:t>
          </a:r>
        </a:p>
      </dgm:t>
    </dgm:pt>
    <dgm:pt modelId="{02C7B0C2-8CB6-47A9-8DCE-EFC48B8030C4}" type="parTrans" cxnId="{9E08576C-924F-49A3-8D9C-A8EE4B849AE2}">
      <dgm:prSet/>
      <dgm:spPr/>
      <dgm:t>
        <a:bodyPr/>
        <a:lstStyle/>
        <a:p>
          <a:endParaRPr lang="en-US"/>
        </a:p>
      </dgm:t>
    </dgm:pt>
    <dgm:pt modelId="{8E754835-CCB7-45C1-A2EE-F7802BA06109}" type="sibTrans" cxnId="{9E08576C-924F-49A3-8D9C-A8EE4B849AE2}">
      <dgm:prSet/>
      <dgm:spPr/>
      <dgm:t>
        <a:bodyPr/>
        <a:lstStyle/>
        <a:p>
          <a:endParaRPr lang="en-US"/>
        </a:p>
      </dgm:t>
    </dgm:pt>
    <dgm:pt modelId="{7E4F0113-951F-4B7C-895E-5E2BC336B166}">
      <dgm:prSet/>
      <dgm:spPr/>
      <dgm:t>
        <a:bodyPr/>
        <a:lstStyle/>
        <a:p>
          <a:r>
            <a:rPr lang="en-US"/>
            <a:t>Laundry</a:t>
          </a:r>
        </a:p>
      </dgm:t>
    </dgm:pt>
    <dgm:pt modelId="{63AA9870-70D7-49F2-A4EA-F256AFF1C815}" type="parTrans" cxnId="{713A1374-D243-4D9B-816A-6A59341E874C}">
      <dgm:prSet/>
      <dgm:spPr/>
      <dgm:t>
        <a:bodyPr/>
        <a:lstStyle/>
        <a:p>
          <a:endParaRPr lang="en-US"/>
        </a:p>
      </dgm:t>
    </dgm:pt>
    <dgm:pt modelId="{974E01A9-1A5B-4FCE-896B-6BE944473B57}" type="sibTrans" cxnId="{713A1374-D243-4D9B-816A-6A59341E874C}">
      <dgm:prSet/>
      <dgm:spPr/>
      <dgm:t>
        <a:bodyPr/>
        <a:lstStyle/>
        <a:p>
          <a:endParaRPr lang="en-US"/>
        </a:p>
      </dgm:t>
    </dgm:pt>
    <dgm:pt modelId="{9DCD7944-AFFF-45C6-86FF-56C8926A9852}">
      <dgm:prSet/>
      <dgm:spPr/>
      <dgm:t>
        <a:bodyPr/>
        <a:lstStyle/>
        <a:p>
          <a:r>
            <a:rPr lang="en-US"/>
            <a:t>Staff Development</a:t>
          </a:r>
        </a:p>
      </dgm:t>
    </dgm:pt>
    <dgm:pt modelId="{F787B594-01B0-4FC4-A685-668D49CB8360}" type="parTrans" cxnId="{E3A0DCCF-6885-400B-AC08-A0F4B17D5EA5}">
      <dgm:prSet/>
      <dgm:spPr/>
      <dgm:t>
        <a:bodyPr/>
        <a:lstStyle/>
        <a:p>
          <a:endParaRPr lang="en-US"/>
        </a:p>
      </dgm:t>
    </dgm:pt>
    <dgm:pt modelId="{9510D077-6418-494C-9B25-79366266CB0F}" type="sibTrans" cxnId="{E3A0DCCF-6885-400B-AC08-A0F4B17D5EA5}">
      <dgm:prSet/>
      <dgm:spPr/>
      <dgm:t>
        <a:bodyPr/>
        <a:lstStyle/>
        <a:p>
          <a:endParaRPr lang="en-US"/>
        </a:p>
      </dgm:t>
    </dgm:pt>
    <dgm:pt modelId="{38208EA7-0B10-4526-9245-36D24B02A164}">
      <dgm:prSet/>
      <dgm:spPr/>
      <dgm:t>
        <a:bodyPr/>
        <a:lstStyle/>
        <a:p>
          <a:r>
            <a:rPr lang="en-US"/>
            <a:t>Clinical Managers</a:t>
          </a:r>
        </a:p>
      </dgm:t>
    </dgm:pt>
    <dgm:pt modelId="{1098D265-AA93-4EAE-B31E-780B2F15C7B8}" type="parTrans" cxnId="{70A3D532-E506-4C5E-BAE4-BFE948FE0901}">
      <dgm:prSet/>
      <dgm:spPr/>
      <dgm:t>
        <a:bodyPr/>
        <a:lstStyle/>
        <a:p>
          <a:endParaRPr lang="en-US"/>
        </a:p>
      </dgm:t>
    </dgm:pt>
    <dgm:pt modelId="{ABDB94A3-3E98-4284-8344-F5F9381D6606}" type="sibTrans" cxnId="{70A3D532-E506-4C5E-BAE4-BFE948FE0901}">
      <dgm:prSet/>
      <dgm:spPr/>
      <dgm:t>
        <a:bodyPr/>
        <a:lstStyle/>
        <a:p>
          <a:endParaRPr lang="en-US"/>
        </a:p>
      </dgm:t>
    </dgm:pt>
    <dgm:pt modelId="{406E5C1A-F07B-47AD-8CEC-0CCC6062D593}">
      <dgm:prSet/>
      <dgm:spPr/>
      <dgm:t>
        <a:bodyPr/>
        <a:lstStyle/>
        <a:p>
          <a:r>
            <a:rPr lang="en-US"/>
            <a:t>RNs</a:t>
          </a:r>
        </a:p>
      </dgm:t>
    </dgm:pt>
    <dgm:pt modelId="{647FF562-95F5-4D12-8943-4F098CB98714}" type="parTrans" cxnId="{EB1CE383-1D55-4804-9B49-B5482D9948A7}">
      <dgm:prSet/>
      <dgm:spPr/>
      <dgm:t>
        <a:bodyPr/>
        <a:lstStyle/>
        <a:p>
          <a:endParaRPr lang="en-US"/>
        </a:p>
      </dgm:t>
    </dgm:pt>
    <dgm:pt modelId="{B80348B1-7F2A-4680-8C0E-70E73939E80D}" type="sibTrans" cxnId="{EB1CE383-1D55-4804-9B49-B5482D9948A7}">
      <dgm:prSet/>
      <dgm:spPr/>
      <dgm:t>
        <a:bodyPr/>
        <a:lstStyle/>
        <a:p>
          <a:endParaRPr lang="en-US"/>
        </a:p>
      </dgm:t>
    </dgm:pt>
    <dgm:pt modelId="{652CD2CA-17FB-489B-8B82-2C317C411B72}">
      <dgm:prSet/>
      <dgm:spPr/>
      <dgm:t>
        <a:bodyPr/>
        <a:lstStyle/>
        <a:p>
          <a:r>
            <a:rPr lang="en-US"/>
            <a:t>LPNs</a:t>
          </a:r>
        </a:p>
      </dgm:t>
    </dgm:pt>
    <dgm:pt modelId="{D0C71D84-AF1D-4EC0-AC43-3E9262192541}" type="parTrans" cxnId="{4166331A-E2EC-4DF6-B620-FF368572321B}">
      <dgm:prSet/>
      <dgm:spPr/>
      <dgm:t>
        <a:bodyPr/>
        <a:lstStyle/>
        <a:p>
          <a:endParaRPr lang="en-US"/>
        </a:p>
      </dgm:t>
    </dgm:pt>
    <dgm:pt modelId="{9A78FA3E-ADB3-4EF4-9579-B5A856020239}" type="sibTrans" cxnId="{4166331A-E2EC-4DF6-B620-FF368572321B}">
      <dgm:prSet/>
      <dgm:spPr/>
      <dgm:t>
        <a:bodyPr/>
        <a:lstStyle/>
        <a:p>
          <a:endParaRPr lang="en-US"/>
        </a:p>
      </dgm:t>
    </dgm:pt>
    <dgm:pt modelId="{0776F3F7-EA47-4191-840F-1C4A5BCF5797}">
      <dgm:prSet/>
      <dgm:spPr/>
      <dgm:t>
        <a:bodyPr/>
        <a:lstStyle/>
        <a:p>
          <a:r>
            <a:rPr lang="en-US"/>
            <a:t>NA/Rs</a:t>
          </a:r>
        </a:p>
      </dgm:t>
    </dgm:pt>
    <dgm:pt modelId="{2CDC6D3C-34D3-42DB-95BB-269F144B1303}" type="parTrans" cxnId="{543BD0E9-0C4D-489B-8FEB-5388F1AF790C}">
      <dgm:prSet/>
      <dgm:spPr/>
      <dgm:t>
        <a:bodyPr/>
        <a:lstStyle/>
        <a:p>
          <a:endParaRPr lang="en-US"/>
        </a:p>
      </dgm:t>
    </dgm:pt>
    <dgm:pt modelId="{A29D76E0-7EE6-41C4-AEAE-D24B65FEE74C}" type="sibTrans" cxnId="{543BD0E9-0C4D-489B-8FEB-5388F1AF790C}">
      <dgm:prSet/>
      <dgm:spPr/>
      <dgm:t>
        <a:bodyPr/>
        <a:lstStyle/>
        <a:p>
          <a:endParaRPr lang="en-US"/>
        </a:p>
      </dgm:t>
    </dgm:pt>
    <dgm:pt modelId="{33BBE842-4326-44ED-8902-49328F9D7D3D}">
      <dgm:prSet/>
      <dgm:spPr/>
      <dgm:t>
        <a:bodyPr/>
        <a:lstStyle/>
        <a:p>
          <a:r>
            <a:rPr lang="en-US"/>
            <a:t>Physical Therapy</a:t>
          </a:r>
        </a:p>
      </dgm:t>
    </dgm:pt>
    <dgm:pt modelId="{227E6BDF-6072-4713-BDA2-B42BF20DBF5D}" type="parTrans" cxnId="{49FD49D0-EC18-4B4C-AFEB-484116C2331D}">
      <dgm:prSet/>
      <dgm:spPr/>
      <dgm:t>
        <a:bodyPr/>
        <a:lstStyle/>
        <a:p>
          <a:endParaRPr lang="en-US"/>
        </a:p>
      </dgm:t>
    </dgm:pt>
    <dgm:pt modelId="{64554EAB-B421-4A46-AF04-1F4C9A422768}" type="sibTrans" cxnId="{49FD49D0-EC18-4B4C-AFEB-484116C2331D}">
      <dgm:prSet/>
      <dgm:spPr/>
      <dgm:t>
        <a:bodyPr/>
        <a:lstStyle/>
        <a:p>
          <a:endParaRPr lang="en-US"/>
        </a:p>
      </dgm:t>
    </dgm:pt>
    <dgm:pt modelId="{F0B1A085-F190-433A-92BD-DF5309DB3DDF}">
      <dgm:prSet/>
      <dgm:spPr/>
      <dgm:t>
        <a:bodyPr/>
        <a:lstStyle/>
        <a:p>
          <a:r>
            <a:rPr lang="en-US"/>
            <a:t>Occupational therapy</a:t>
          </a:r>
        </a:p>
      </dgm:t>
    </dgm:pt>
    <dgm:pt modelId="{D4779904-BCFE-40FC-840B-74E64D416BE2}" type="parTrans" cxnId="{03150D14-8B73-4A07-91A1-0A21BE68344F}">
      <dgm:prSet/>
      <dgm:spPr/>
      <dgm:t>
        <a:bodyPr/>
        <a:lstStyle/>
        <a:p>
          <a:endParaRPr lang="en-US"/>
        </a:p>
      </dgm:t>
    </dgm:pt>
    <dgm:pt modelId="{6AF86B0E-BBAB-4902-B487-8E8FB1AB6470}" type="sibTrans" cxnId="{03150D14-8B73-4A07-91A1-0A21BE68344F}">
      <dgm:prSet/>
      <dgm:spPr/>
      <dgm:t>
        <a:bodyPr/>
        <a:lstStyle/>
        <a:p>
          <a:endParaRPr lang="en-US"/>
        </a:p>
      </dgm:t>
    </dgm:pt>
    <dgm:pt modelId="{4A7B9F4C-9564-484F-8584-64B36033B785}">
      <dgm:prSet/>
      <dgm:spPr/>
      <dgm:t>
        <a:bodyPr/>
        <a:lstStyle/>
        <a:p>
          <a:r>
            <a:rPr lang="en-US"/>
            <a:t>Speech Therapy</a:t>
          </a:r>
        </a:p>
      </dgm:t>
    </dgm:pt>
    <dgm:pt modelId="{394822A9-305E-4EB7-93AF-DAA6FB3552A3}" type="parTrans" cxnId="{67D5D895-7CCC-47E0-9F04-48B8ACC88472}">
      <dgm:prSet/>
      <dgm:spPr/>
      <dgm:t>
        <a:bodyPr/>
        <a:lstStyle/>
        <a:p>
          <a:endParaRPr lang="en-US"/>
        </a:p>
      </dgm:t>
    </dgm:pt>
    <dgm:pt modelId="{A5138ACE-EC2D-487C-85A8-0BD5B03B8036}" type="sibTrans" cxnId="{67D5D895-7CCC-47E0-9F04-48B8ACC88472}">
      <dgm:prSet/>
      <dgm:spPr/>
      <dgm:t>
        <a:bodyPr/>
        <a:lstStyle/>
        <a:p>
          <a:endParaRPr lang="en-US"/>
        </a:p>
      </dgm:t>
    </dgm:pt>
    <dgm:pt modelId="{45E9C808-285C-4132-9EA4-B1FE721846DD}">
      <dgm:prSet/>
      <dgm:spPr/>
      <dgm:t>
        <a:bodyPr/>
        <a:lstStyle/>
        <a:p>
          <a:r>
            <a:rPr lang="en-US"/>
            <a:t>Health Unit Coordinators (HUCs)</a:t>
          </a:r>
        </a:p>
      </dgm:t>
    </dgm:pt>
    <dgm:pt modelId="{1A9A87F1-A4F2-4CCB-90DD-CC43E4D9D17C}" type="parTrans" cxnId="{133BB374-DAFD-4B72-82BC-F4598CE49B0E}">
      <dgm:prSet/>
      <dgm:spPr/>
      <dgm:t>
        <a:bodyPr/>
        <a:lstStyle/>
        <a:p>
          <a:endParaRPr lang="en-US"/>
        </a:p>
      </dgm:t>
    </dgm:pt>
    <dgm:pt modelId="{B379BBAF-A8C5-49AA-B0FF-B1144441AC62}" type="sibTrans" cxnId="{133BB374-DAFD-4B72-82BC-F4598CE49B0E}">
      <dgm:prSet/>
      <dgm:spPr/>
      <dgm:t>
        <a:bodyPr/>
        <a:lstStyle/>
        <a:p>
          <a:endParaRPr lang="en-US"/>
        </a:p>
      </dgm:t>
    </dgm:pt>
    <dgm:pt modelId="{AFF12B2D-1CD3-46D7-A84A-B8F67CEC8EF4}">
      <dgm:prSet/>
      <dgm:spPr/>
      <dgm:t>
        <a:bodyPr/>
        <a:lstStyle/>
        <a:p>
          <a:r>
            <a:rPr lang="en-US"/>
            <a:t>Human Resources</a:t>
          </a:r>
        </a:p>
      </dgm:t>
    </dgm:pt>
    <dgm:pt modelId="{BC515A18-411E-4F93-A9E0-FD8ACA3A06AC}" type="parTrans" cxnId="{2F4248EE-FF4C-40DB-B72F-B0232A423277}">
      <dgm:prSet/>
      <dgm:spPr/>
      <dgm:t>
        <a:bodyPr/>
        <a:lstStyle/>
        <a:p>
          <a:endParaRPr lang="en-US"/>
        </a:p>
      </dgm:t>
    </dgm:pt>
    <dgm:pt modelId="{C458D4AA-69A0-4DD6-A31D-D68140AC19C4}" type="sibTrans" cxnId="{2F4248EE-FF4C-40DB-B72F-B0232A423277}">
      <dgm:prSet/>
      <dgm:spPr/>
      <dgm:t>
        <a:bodyPr/>
        <a:lstStyle/>
        <a:p>
          <a:endParaRPr lang="en-US"/>
        </a:p>
      </dgm:t>
    </dgm:pt>
    <dgm:pt modelId="{4B060537-2360-4349-9D4B-69163B38B5E6}">
      <dgm:prSet/>
      <dgm:spPr/>
      <dgm:t>
        <a:bodyPr/>
        <a:lstStyle/>
        <a:p>
          <a:r>
            <a:rPr lang="en-US"/>
            <a:t>Payroll</a:t>
          </a:r>
        </a:p>
      </dgm:t>
    </dgm:pt>
    <dgm:pt modelId="{ADE96B7C-F57F-4AF8-80CB-3D6D8CFE34AA}" type="parTrans" cxnId="{2605CFA6-3E62-4F25-9E02-E1519E257B9F}">
      <dgm:prSet/>
      <dgm:spPr/>
      <dgm:t>
        <a:bodyPr/>
        <a:lstStyle/>
        <a:p>
          <a:endParaRPr lang="en-US"/>
        </a:p>
      </dgm:t>
    </dgm:pt>
    <dgm:pt modelId="{2A241A54-236F-48A8-85E4-754F51AA46FF}" type="sibTrans" cxnId="{2605CFA6-3E62-4F25-9E02-E1519E257B9F}">
      <dgm:prSet/>
      <dgm:spPr/>
      <dgm:t>
        <a:bodyPr/>
        <a:lstStyle/>
        <a:p>
          <a:endParaRPr lang="en-US"/>
        </a:p>
      </dgm:t>
    </dgm:pt>
    <dgm:pt modelId="{C972FA8B-0D37-45C5-8224-9C06235BE9B7}">
      <dgm:prSet/>
      <dgm:spPr/>
      <dgm:t>
        <a:bodyPr/>
        <a:lstStyle/>
        <a:p>
          <a:r>
            <a:rPr lang="en-US"/>
            <a:t>Receptionist</a:t>
          </a:r>
        </a:p>
      </dgm:t>
    </dgm:pt>
    <dgm:pt modelId="{27C3196E-92A6-4C04-97F4-70975AD76E93}" type="parTrans" cxnId="{267D17AD-10DF-4C25-B91B-99A97A2526B6}">
      <dgm:prSet/>
      <dgm:spPr/>
      <dgm:t>
        <a:bodyPr/>
        <a:lstStyle/>
        <a:p>
          <a:endParaRPr lang="en-US"/>
        </a:p>
      </dgm:t>
    </dgm:pt>
    <dgm:pt modelId="{A1767FA3-73EB-4930-A090-82DF7D533A5D}" type="sibTrans" cxnId="{267D17AD-10DF-4C25-B91B-99A97A2526B6}">
      <dgm:prSet/>
      <dgm:spPr/>
      <dgm:t>
        <a:bodyPr/>
        <a:lstStyle/>
        <a:p>
          <a:endParaRPr lang="en-US"/>
        </a:p>
      </dgm:t>
    </dgm:pt>
    <dgm:pt modelId="{1E9FD6A5-5138-4058-A609-E0B695F4640D}">
      <dgm:prSet/>
      <dgm:spPr/>
      <dgm:t>
        <a:bodyPr/>
        <a:lstStyle/>
        <a:p>
          <a:r>
            <a:rPr lang="en-US"/>
            <a:t>Cook</a:t>
          </a:r>
        </a:p>
      </dgm:t>
    </dgm:pt>
    <dgm:pt modelId="{EEB92674-9F15-45AB-BB48-30BB9ADF7F83}" type="parTrans" cxnId="{CBCD97D2-A87C-41E5-91C4-F0C53C23B765}">
      <dgm:prSet/>
      <dgm:spPr/>
      <dgm:t>
        <a:bodyPr/>
        <a:lstStyle/>
        <a:p>
          <a:endParaRPr lang="en-US"/>
        </a:p>
      </dgm:t>
    </dgm:pt>
    <dgm:pt modelId="{36BDEE22-B0D4-4EC0-8126-3B79BAA564F3}" type="sibTrans" cxnId="{CBCD97D2-A87C-41E5-91C4-F0C53C23B765}">
      <dgm:prSet/>
      <dgm:spPr/>
      <dgm:t>
        <a:bodyPr/>
        <a:lstStyle/>
        <a:p>
          <a:endParaRPr lang="en-US"/>
        </a:p>
      </dgm:t>
    </dgm:pt>
    <dgm:pt modelId="{B75694A5-9BDF-40A6-B068-632A358C6D42}">
      <dgm:prSet/>
      <dgm:spPr/>
      <dgm:t>
        <a:bodyPr/>
        <a:lstStyle/>
        <a:p>
          <a:r>
            <a:rPr lang="en-US"/>
            <a:t>Dietary Aides</a:t>
          </a:r>
        </a:p>
      </dgm:t>
    </dgm:pt>
    <dgm:pt modelId="{63F9C4C2-D4F9-42B9-9223-EBBB46C794C6}" type="parTrans" cxnId="{2128C179-D51A-4982-98DE-D8E6319F512B}">
      <dgm:prSet/>
      <dgm:spPr/>
      <dgm:t>
        <a:bodyPr/>
        <a:lstStyle/>
        <a:p>
          <a:endParaRPr lang="en-US"/>
        </a:p>
      </dgm:t>
    </dgm:pt>
    <dgm:pt modelId="{FD7DE0E1-5B63-4C6F-BABB-1571D018A79B}" type="sibTrans" cxnId="{2128C179-D51A-4982-98DE-D8E6319F512B}">
      <dgm:prSet/>
      <dgm:spPr/>
      <dgm:t>
        <a:bodyPr/>
        <a:lstStyle/>
        <a:p>
          <a:endParaRPr lang="en-US"/>
        </a:p>
      </dgm:t>
    </dgm:pt>
    <dgm:pt modelId="{8A52FD69-4A2B-4494-8D8A-8F4EDDC86BDE}" type="pres">
      <dgm:prSet presAssocID="{501A2413-1E11-41AD-A465-939F3C357A5B}" presName="hierChild1" presStyleCnt="0">
        <dgm:presLayoutVars>
          <dgm:orgChart val="1"/>
          <dgm:chPref val="1"/>
          <dgm:dir/>
          <dgm:animOne val="branch"/>
          <dgm:animLvl val="lvl"/>
          <dgm:resizeHandles/>
        </dgm:presLayoutVars>
      </dgm:prSet>
      <dgm:spPr/>
    </dgm:pt>
    <dgm:pt modelId="{E0A3813F-5F1E-4526-B5DE-4041A66FC91E}" type="pres">
      <dgm:prSet presAssocID="{CC7E7108-BB7A-4957-88A9-BBBC77533B7A}" presName="hierRoot1" presStyleCnt="0">
        <dgm:presLayoutVars>
          <dgm:hierBranch val="init"/>
        </dgm:presLayoutVars>
      </dgm:prSet>
      <dgm:spPr/>
    </dgm:pt>
    <dgm:pt modelId="{DD177878-C891-4737-BEE3-5CA30B3B7FAC}" type="pres">
      <dgm:prSet presAssocID="{CC7E7108-BB7A-4957-88A9-BBBC77533B7A}" presName="rootComposite1" presStyleCnt="0"/>
      <dgm:spPr/>
    </dgm:pt>
    <dgm:pt modelId="{F494F830-E666-4D60-B307-C85A39CDA78B}" type="pres">
      <dgm:prSet presAssocID="{CC7E7108-BB7A-4957-88A9-BBBC77533B7A}" presName="rootText1" presStyleLbl="node0" presStyleIdx="0" presStyleCnt="1">
        <dgm:presLayoutVars>
          <dgm:chPref val="3"/>
        </dgm:presLayoutVars>
      </dgm:prSet>
      <dgm:spPr/>
    </dgm:pt>
    <dgm:pt modelId="{AEF343BA-EF82-460C-BF3F-DE3881568221}" type="pres">
      <dgm:prSet presAssocID="{CC7E7108-BB7A-4957-88A9-BBBC77533B7A}" presName="rootConnector1" presStyleLbl="node1" presStyleIdx="0" presStyleCnt="0"/>
      <dgm:spPr/>
    </dgm:pt>
    <dgm:pt modelId="{D50F45B0-99A4-4D76-8114-E3808CA3F234}" type="pres">
      <dgm:prSet presAssocID="{CC7E7108-BB7A-4957-88A9-BBBC77533B7A}" presName="hierChild2" presStyleCnt="0"/>
      <dgm:spPr/>
    </dgm:pt>
    <dgm:pt modelId="{83E53828-A7D1-448D-A3E8-374964C1D9AC}" type="pres">
      <dgm:prSet presAssocID="{25142ADD-816A-4CF2-94AC-BA52612F62E0}" presName="Name37" presStyleLbl="parChTrans1D2" presStyleIdx="0" presStyleCnt="9"/>
      <dgm:spPr/>
    </dgm:pt>
    <dgm:pt modelId="{BD647ACD-6823-4474-AC24-FC4D04993A00}" type="pres">
      <dgm:prSet presAssocID="{1A3D5257-24C5-451D-BF9F-D06E9901F177}" presName="hierRoot2" presStyleCnt="0">
        <dgm:presLayoutVars>
          <dgm:hierBranch/>
        </dgm:presLayoutVars>
      </dgm:prSet>
      <dgm:spPr/>
    </dgm:pt>
    <dgm:pt modelId="{2BC7C529-5510-4140-805C-05C06947F0F3}" type="pres">
      <dgm:prSet presAssocID="{1A3D5257-24C5-451D-BF9F-D06E9901F177}" presName="rootComposite" presStyleCnt="0"/>
      <dgm:spPr/>
    </dgm:pt>
    <dgm:pt modelId="{50E9BDE0-505D-4DF7-A33C-7E61CFFC81D3}" type="pres">
      <dgm:prSet presAssocID="{1A3D5257-24C5-451D-BF9F-D06E9901F177}" presName="rootText" presStyleLbl="node2" presStyleIdx="0" presStyleCnt="8">
        <dgm:presLayoutVars>
          <dgm:chPref val="3"/>
        </dgm:presLayoutVars>
      </dgm:prSet>
      <dgm:spPr/>
    </dgm:pt>
    <dgm:pt modelId="{E1DF4C41-97F9-42EC-B760-79DC7445877D}" type="pres">
      <dgm:prSet presAssocID="{1A3D5257-24C5-451D-BF9F-D06E9901F177}" presName="rootConnector" presStyleLbl="node2" presStyleIdx="0" presStyleCnt="8"/>
      <dgm:spPr/>
    </dgm:pt>
    <dgm:pt modelId="{788C093E-219B-4245-BAFA-F0FAFAA2D9FD}" type="pres">
      <dgm:prSet presAssocID="{1A3D5257-24C5-451D-BF9F-D06E9901F177}" presName="hierChild4" presStyleCnt="0"/>
      <dgm:spPr/>
    </dgm:pt>
    <dgm:pt modelId="{8DDE3EE8-7376-45A6-A2E2-0B681DFE57C6}" type="pres">
      <dgm:prSet presAssocID="{7E6A76A4-B34F-49D9-BF68-9F9F2DA1B92F}" presName="Name35" presStyleLbl="parChTrans1D3" presStyleIdx="0" presStyleCnt="10"/>
      <dgm:spPr/>
    </dgm:pt>
    <dgm:pt modelId="{5DDD7A36-A00F-411D-8416-B5558B2AE135}" type="pres">
      <dgm:prSet presAssocID="{82AA3B3F-7460-4F97-B58A-85229C85F424}" presName="hierRoot2" presStyleCnt="0">
        <dgm:presLayoutVars>
          <dgm:hierBranch val="init"/>
        </dgm:presLayoutVars>
      </dgm:prSet>
      <dgm:spPr/>
    </dgm:pt>
    <dgm:pt modelId="{BC630DF0-463A-478F-B0AD-21F7A050760F}" type="pres">
      <dgm:prSet presAssocID="{82AA3B3F-7460-4F97-B58A-85229C85F424}" presName="rootComposite" presStyleCnt="0"/>
      <dgm:spPr/>
    </dgm:pt>
    <dgm:pt modelId="{3A6F2A6B-1917-4176-BBEB-C89E3509B896}" type="pres">
      <dgm:prSet presAssocID="{82AA3B3F-7460-4F97-B58A-85229C85F424}" presName="rootText" presStyleLbl="node3" presStyleIdx="0" presStyleCnt="10">
        <dgm:presLayoutVars>
          <dgm:chPref val="3"/>
        </dgm:presLayoutVars>
      </dgm:prSet>
      <dgm:spPr/>
    </dgm:pt>
    <dgm:pt modelId="{19E9CCA6-ACB2-4D2D-ACD1-2BCD0E5FE8FD}" type="pres">
      <dgm:prSet presAssocID="{82AA3B3F-7460-4F97-B58A-85229C85F424}" presName="rootConnector" presStyleLbl="node3" presStyleIdx="0" presStyleCnt="10"/>
      <dgm:spPr/>
    </dgm:pt>
    <dgm:pt modelId="{169A25AC-E8DD-4068-9FB3-A845B74CE7E8}" type="pres">
      <dgm:prSet presAssocID="{82AA3B3F-7460-4F97-B58A-85229C85F424}" presName="hierChild4" presStyleCnt="0"/>
      <dgm:spPr/>
    </dgm:pt>
    <dgm:pt modelId="{3479A2CF-79E0-4959-BF62-E6C7FA345534}" type="pres">
      <dgm:prSet presAssocID="{82AA3B3F-7460-4F97-B58A-85229C85F424}" presName="hierChild5" presStyleCnt="0"/>
      <dgm:spPr/>
    </dgm:pt>
    <dgm:pt modelId="{C352577D-CA87-45E9-A79F-71C5DE696BE2}" type="pres">
      <dgm:prSet presAssocID="{EEB92674-9F15-45AB-BB48-30BB9ADF7F83}" presName="Name35" presStyleLbl="parChTrans1D3" presStyleIdx="1" presStyleCnt="10"/>
      <dgm:spPr/>
    </dgm:pt>
    <dgm:pt modelId="{E47C1FF1-5D6D-4FCF-96C3-012FE7E5D3B5}" type="pres">
      <dgm:prSet presAssocID="{1E9FD6A5-5138-4058-A609-E0B695F4640D}" presName="hierRoot2" presStyleCnt="0">
        <dgm:presLayoutVars>
          <dgm:hierBranch/>
        </dgm:presLayoutVars>
      </dgm:prSet>
      <dgm:spPr/>
    </dgm:pt>
    <dgm:pt modelId="{F978DBA1-A0B6-40AF-ACD8-DF5CBFA44B0B}" type="pres">
      <dgm:prSet presAssocID="{1E9FD6A5-5138-4058-A609-E0B695F4640D}" presName="rootComposite" presStyleCnt="0"/>
      <dgm:spPr/>
    </dgm:pt>
    <dgm:pt modelId="{A76953CC-0B57-4BAA-A7BE-E13C91130D66}" type="pres">
      <dgm:prSet presAssocID="{1E9FD6A5-5138-4058-A609-E0B695F4640D}" presName="rootText" presStyleLbl="node3" presStyleIdx="1" presStyleCnt="10">
        <dgm:presLayoutVars>
          <dgm:chPref val="3"/>
        </dgm:presLayoutVars>
      </dgm:prSet>
      <dgm:spPr/>
    </dgm:pt>
    <dgm:pt modelId="{53308F97-5CA3-4B63-9D56-8CDAEDE360D8}" type="pres">
      <dgm:prSet presAssocID="{1E9FD6A5-5138-4058-A609-E0B695F4640D}" presName="rootConnector" presStyleLbl="node3" presStyleIdx="1" presStyleCnt="10"/>
      <dgm:spPr/>
    </dgm:pt>
    <dgm:pt modelId="{807944AC-6C3C-4D13-9AB2-ACF8C820E007}" type="pres">
      <dgm:prSet presAssocID="{1E9FD6A5-5138-4058-A609-E0B695F4640D}" presName="hierChild4" presStyleCnt="0"/>
      <dgm:spPr/>
    </dgm:pt>
    <dgm:pt modelId="{C634E3EA-B61C-4573-B29F-C96E0C9BE5F9}" type="pres">
      <dgm:prSet presAssocID="{63F9C4C2-D4F9-42B9-9223-EBBB46C794C6}" presName="Name35" presStyleLbl="parChTrans1D4" presStyleIdx="0" presStyleCnt="11"/>
      <dgm:spPr/>
    </dgm:pt>
    <dgm:pt modelId="{A1E10E1B-531C-4770-971D-FC7F62EC399B}" type="pres">
      <dgm:prSet presAssocID="{B75694A5-9BDF-40A6-B068-632A358C6D42}" presName="hierRoot2" presStyleCnt="0">
        <dgm:presLayoutVars>
          <dgm:hierBranch val="init"/>
        </dgm:presLayoutVars>
      </dgm:prSet>
      <dgm:spPr/>
    </dgm:pt>
    <dgm:pt modelId="{07790509-5839-4C16-835A-F40F5D922FAA}" type="pres">
      <dgm:prSet presAssocID="{B75694A5-9BDF-40A6-B068-632A358C6D42}" presName="rootComposite" presStyleCnt="0"/>
      <dgm:spPr/>
    </dgm:pt>
    <dgm:pt modelId="{AC1F3A8F-F017-4953-9CF0-CA1CD5052276}" type="pres">
      <dgm:prSet presAssocID="{B75694A5-9BDF-40A6-B068-632A358C6D42}" presName="rootText" presStyleLbl="node4" presStyleIdx="0" presStyleCnt="11">
        <dgm:presLayoutVars>
          <dgm:chPref val="3"/>
        </dgm:presLayoutVars>
      </dgm:prSet>
      <dgm:spPr/>
    </dgm:pt>
    <dgm:pt modelId="{C39624E4-867F-40D8-9F2B-398A51EF9ED4}" type="pres">
      <dgm:prSet presAssocID="{B75694A5-9BDF-40A6-B068-632A358C6D42}" presName="rootConnector" presStyleLbl="node4" presStyleIdx="0" presStyleCnt="11"/>
      <dgm:spPr/>
    </dgm:pt>
    <dgm:pt modelId="{294C1306-7FC1-439C-B6FD-ECDAB9C1EFC5}" type="pres">
      <dgm:prSet presAssocID="{B75694A5-9BDF-40A6-B068-632A358C6D42}" presName="hierChild4" presStyleCnt="0"/>
      <dgm:spPr/>
    </dgm:pt>
    <dgm:pt modelId="{D9CDB025-4860-42BC-BB69-51169C7DB8F3}" type="pres">
      <dgm:prSet presAssocID="{B75694A5-9BDF-40A6-B068-632A358C6D42}" presName="hierChild5" presStyleCnt="0"/>
      <dgm:spPr/>
    </dgm:pt>
    <dgm:pt modelId="{476DF5A7-9510-4680-9AFE-C0A4285493C3}" type="pres">
      <dgm:prSet presAssocID="{1E9FD6A5-5138-4058-A609-E0B695F4640D}" presName="hierChild5" presStyleCnt="0"/>
      <dgm:spPr/>
    </dgm:pt>
    <dgm:pt modelId="{73C09DBB-66E1-4D79-9031-3EE8A0C80888}" type="pres">
      <dgm:prSet presAssocID="{1A3D5257-24C5-451D-BF9F-D06E9901F177}" presName="hierChild5" presStyleCnt="0"/>
      <dgm:spPr/>
    </dgm:pt>
    <dgm:pt modelId="{660408BD-AF61-4516-B11C-3406AE12AC8C}" type="pres">
      <dgm:prSet presAssocID="{CA47D6C4-BAFA-422A-9C1C-1FE46303D1E2}" presName="Name37" presStyleLbl="parChTrans1D2" presStyleIdx="1" presStyleCnt="9"/>
      <dgm:spPr/>
    </dgm:pt>
    <dgm:pt modelId="{F00A5EE7-D7A3-482E-844F-839B3B0BB002}" type="pres">
      <dgm:prSet presAssocID="{B13943E2-476A-414A-B3C4-4066D7CB1708}" presName="hierRoot2" presStyleCnt="0">
        <dgm:presLayoutVars>
          <dgm:hierBranch/>
        </dgm:presLayoutVars>
      </dgm:prSet>
      <dgm:spPr/>
    </dgm:pt>
    <dgm:pt modelId="{4CA1E1D7-000D-4A60-B0A9-8D294AB515FD}" type="pres">
      <dgm:prSet presAssocID="{B13943E2-476A-414A-B3C4-4066D7CB1708}" presName="rootComposite" presStyleCnt="0"/>
      <dgm:spPr/>
    </dgm:pt>
    <dgm:pt modelId="{5EA0DDD6-6492-4C67-8CC6-CF6F5113EE3E}" type="pres">
      <dgm:prSet presAssocID="{B13943E2-476A-414A-B3C4-4066D7CB1708}" presName="rootText" presStyleLbl="node2" presStyleIdx="1" presStyleCnt="8">
        <dgm:presLayoutVars>
          <dgm:chPref val="3"/>
        </dgm:presLayoutVars>
      </dgm:prSet>
      <dgm:spPr/>
    </dgm:pt>
    <dgm:pt modelId="{DAC2F837-9B7B-4E65-A016-93118287241B}" type="pres">
      <dgm:prSet presAssocID="{B13943E2-476A-414A-B3C4-4066D7CB1708}" presName="rootConnector" presStyleLbl="node2" presStyleIdx="1" presStyleCnt="8"/>
      <dgm:spPr/>
    </dgm:pt>
    <dgm:pt modelId="{8F24D0D8-8E79-4516-9A4F-9739A63EE9FF}" type="pres">
      <dgm:prSet presAssocID="{B13943E2-476A-414A-B3C4-4066D7CB1708}" presName="hierChild4" presStyleCnt="0"/>
      <dgm:spPr/>
    </dgm:pt>
    <dgm:pt modelId="{33F0BA94-7A1B-4B30-A770-A3FEAB92D040}" type="pres">
      <dgm:prSet presAssocID="{A71EA165-F981-469F-8801-8B40C9FB69BE}" presName="Name35" presStyleLbl="parChTrans1D3" presStyleIdx="2" presStyleCnt="10"/>
      <dgm:spPr/>
    </dgm:pt>
    <dgm:pt modelId="{F4CE7124-D9FA-4023-8024-2E9E6FE4741C}" type="pres">
      <dgm:prSet presAssocID="{D55ED28C-C6B3-4167-97B5-7FCE921D7C1E}" presName="hierRoot2" presStyleCnt="0">
        <dgm:presLayoutVars>
          <dgm:hierBranch val="init"/>
        </dgm:presLayoutVars>
      </dgm:prSet>
      <dgm:spPr/>
    </dgm:pt>
    <dgm:pt modelId="{54F39EF3-B06A-4978-975B-F37D7AE19AF7}" type="pres">
      <dgm:prSet presAssocID="{D55ED28C-C6B3-4167-97B5-7FCE921D7C1E}" presName="rootComposite" presStyleCnt="0"/>
      <dgm:spPr/>
    </dgm:pt>
    <dgm:pt modelId="{DE4EF745-2A04-42FA-9A30-45B2FCDC23FE}" type="pres">
      <dgm:prSet presAssocID="{D55ED28C-C6B3-4167-97B5-7FCE921D7C1E}" presName="rootText" presStyleLbl="node3" presStyleIdx="2" presStyleCnt="10">
        <dgm:presLayoutVars>
          <dgm:chPref val="3"/>
        </dgm:presLayoutVars>
      </dgm:prSet>
      <dgm:spPr/>
    </dgm:pt>
    <dgm:pt modelId="{B5D964C7-DE33-4C9F-A562-87246D4FD92A}" type="pres">
      <dgm:prSet presAssocID="{D55ED28C-C6B3-4167-97B5-7FCE921D7C1E}" presName="rootConnector" presStyleLbl="node3" presStyleIdx="2" presStyleCnt="10"/>
      <dgm:spPr/>
    </dgm:pt>
    <dgm:pt modelId="{D914C751-FA2E-4F7D-B0D1-0E163FC2E507}" type="pres">
      <dgm:prSet presAssocID="{D55ED28C-C6B3-4167-97B5-7FCE921D7C1E}" presName="hierChild4" presStyleCnt="0"/>
      <dgm:spPr/>
    </dgm:pt>
    <dgm:pt modelId="{5C0A118F-1366-48AD-93C8-B40522E0252A}" type="pres">
      <dgm:prSet presAssocID="{D55ED28C-C6B3-4167-97B5-7FCE921D7C1E}" presName="hierChild5" presStyleCnt="0"/>
      <dgm:spPr/>
    </dgm:pt>
    <dgm:pt modelId="{75E376B0-6105-487A-850D-5008C9E422BB}" type="pres">
      <dgm:prSet presAssocID="{B13943E2-476A-414A-B3C4-4066D7CB1708}" presName="hierChild5" presStyleCnt="0"/>
      <dgm:spPr/>
    </dgm:pt>
    <dgm:pt modelId="{0E73DD6C-6A9C-4B1C-9DE2-E265254B0C13}" type="pres">
      <dgm:prSet presAssocID="{6DF9A716-E0FB-44CF-899F-FEE0087AE946}" presName="Name37" presStyleLbl="parChTrans1D2" presStyleIdx="2" presStyleCnt="9"/>
      <dgm:spPr/>
    </dgm:pt>
    <dgm:pt modelId="{A3F3A8D8-2D66-4FBC-BDDD-6E8E6B43CFEE}" type="pres">
      <dgm:prSet presAssocID="{2AA9C12E-6252-4D84-83B7-61C8B5EE58E1}" presName="hierRoot2" presStyleCnt="0">
        <dgm:presLayoutVars>
          <dgm:hierBranch/>
        </dgm:presLayoutVars>
      </dgm:prSet>
      <dgm:spPr/>
    </dgm:pt>
    <dgm:pt modelId="{C04D5FD5-624A-42EC-A8B5-623A3D9F472C}" type="pres">
      <dgm:prSet presAssocID="{2AA9C12E-6252-4D84-83B7-61C8B5EE58E1}" presName="rootComposite" presStyleCnt="0"/>
      <dgm:spPr/>
    </dgm:pt>
    <dgm:pt modelId="{532EABD4-D5D1-4FD8-96A6-0001B0B0A71C}" type="pres">
      <dgm:prSet presAssocID="{2AA9C12E-6252-4D84-83B7-61C8B5EE58E1}" presName="rootText" presStyleLbl="node2" presStyleIdx="2" presStyleCnt="8">
        <dgm:presLayoutVars>
          <dgm:chPref val="3"/>
        </dgm:presLayoutVars>
      </dgm:prSet>
      <dgm:spPr/>
    </dgm:pt>
    <dgm:pt modelId="{AE55E7D1-0E98-4E78-B0CF-7DACFFD72FEB}" type="pres">
      <dgm:prSet presAssocID="{2AA9C12E-6252-4D84-83B7-61C8B5EE58E1}" presName="rootConnector" presStyleLbl="node2" presStyleIdx="2" presStyleCnt="8"/>
      <dgm:spPr/>
    </dgm:pt>
    <dgm:pt modelId="{9A8B00E1-27DE-44DF-AB36-B492258F530A}" type="pres">
      <dgm:prSet presAssocID="{2AA9C12E-6252-4D84-83B7-61C8B5EE58E1}" presName="hierChild4" presStyleCnt="0"/>
      <dgm:spPr/>
    </dgm:pt>
    <dgm:pt modelId="{42267EDF-16DB-45B0-86E8-159BB24DBFC0}" type="pres">
      <dgm:prSet presAssocID="{EEE506E4-F411-40E8-B900-10C8B68A03C8}" presName="Name35" presStyleLbl="parChTrans1D3" presStyleIdx="3" presStyleCnt="10"/>
      <dgm:spPr/>
    </dgm:pt>
    <dgm:pt modelId="{FF84FAFA-5B71-48CE-ACF2-FA888AE06318}" type="pres">
      <dgm:prSet presAssocID="{0B17F31E-67C4-4C3B-8CD3-4DDDA5347765}" presName="hierRoot2" presStyleCnt="0">
        <dgm:presLayoutVars>
          <dgm:hierBranch/>
        </dgm:presLayoutVars>
      </dgm:prSet>
      <dgm:spPr/>
    </dgm:pt>
    <dgm:pt modelId="{9CCC5736-5A66-4FCD-8956-8C133B0B1993}" type="pres">
      <dgm:prSet presAssocID="{0B17F31E-67C4-4C3B-8CD3-4DDDA5347765}" presName="rootComposite" presStyleCnt="0"/>
      <dgm:spPr/>
    </dgm:pt>
    <dgm:pt modelId="{790384F5-0C4B-4B44-A7DA-BCED286A6B69}" type="pres">
      <dgm:prSet presAssocID="{0B17F31E-67C4-4C3B-8CD3-4DDDA5347765}" presName="rootText" presStyleLbl="node3" presStyleIdx="3" presStyleCnt="10">
        <dgm:presLayoutVars>
          <dgm:chPref val="3"/>
        </dgm:presLayoutVars>
      </dgm:prSet>
      <dgm:spPr/>
    </dgm:pt>
    <dgm:pt modelId="{C25C77FE-E9F1-4996-9666-08C22021B083}" type="pres">
      <dgm:prSet presAssocID="{0B17F31E-67C4-4C3B-8CD3-4DDDA5347765}" presName="rootConnector" presStyleLbl="node3" presStyleIdx="3" presStyleCnt="10"/>
      <dgm:spPr/>
    </dgm:pt>
    <dgm:pt modelId="{B83CFDCA-09F3-4FF3-8509-45E8CB28A207}" type="pres">
      <dgm:prSet presAssocID="{0B17F31E-67C4-4C3B-8CD3-4DDDA5347765}" presName="hierChild4" presStyleCnt="0"/>
      <dgm:spPr/>
    </dgm:pt>
    <dgm:pt modelId="{2FBCB881-70C8-4018-BF23-7C2C2A56A2F3}" type="pres">
      <dgm:prSet presAssocID="{46B0C1A1-F06E-4065-97CB-4674297A6A26}" presName="Name35" presStyleLbl="parChTrans1D4" presStyleIdx="1" presStyleCnt="11"/>
      <dgm:spPr/>
    </dgm:pt>
    <dgm:pt modelId="{7A7B6B36-E1D7-4E46-8607-4E78E0906860}" type="pres">
      <dgm:prSet presAssocID="{2EDA51BA-1D82-4B10-B4FD-67352F9E4BEF}" presName="hierRoot2" presStyleCnt="0">
        <dgm:presLayoutVars>
          <dgm:hierBranch val="init"/>
        </dgm:presLayoutVars>
      </dgm:prSet>
      <dgm:spPr/>
    </dgm:pt>
    <dgm:pt modelId="{4E818C1E-B6A5-47F6-B385-4B32638990E3}" type="pres">
      <dgm:prSet presAssocID="{2EDA51BA-1D82-4B10-B4FD-67352F9E4BEF}" presName="rootComposite" presStyleCnt="0"/>
      <dgm:spPr/>
    </dgm:pt>
    <dgm:pt modelId="{A51756C8-3894-4D82-9DFB-0B6F2E559552}" type="pres">
      <dgm:prSet presAssocID="{2EDA51BA-1D82-4B10-B4FD-67352F9E4BEF}" presName="rootText" presStyleLbl="node4" presStyleIdx="1" presStyleCnt="11">
        <dgm:presLayoutVars>
          <dgm:chPref val="3"/>
        </dgm:presLayoutVars>
      </dgm:prSet>
      <dgm:spPr/>
    </dgm:pt>
    <dgm:pt modelId="{B44F0E5D-04DE-40EC-8A39-5325886F65B6}" type="pres">
      <dgm:prSet presAssocID="{2EDA51BA-1D82-4B10-B4FD-67352F9E4BEF}" presName="rootConnector" presStyleLbl="node4" presStyleIdx="1" presStyleCnt="11"/>
      <dgm:spPr/>
    </dgm:pt>
    <dgm:pt modelId="{C5952FD2-6F59-41B9-B2E7-A294C780E085}" type="pres">
      <dgm:prSet presAssocID="{2EDA51BA-1D82-4B10-B4FD-67352F9E4BEF}" presName="hierChild4" presStyleCnt="0"/>
      <dgm:spPr/>
    </dgm:pt>
    <dgm:pt modelId="{D433F0B0-794E-4963-B474-929A6FAF7296}" type="pres">
      <dgm:prSet presAssocID="{2EDA51BA-1D82-4B10-B4FD-67352F9E4BEF}" presName="hierChild5" presStyleCnt="0"/>
      <dgm:spPr/>
    </dgm:pt>
    <dgm:pt modelId="{C06B8565-873E-4E42-A950-CC377DFBA88F}" type="pres">
      <dgm:prSet presAssocID="{0B17F31E-67C4-4C3B-8CD3-4DDDA5347765}" presName="hierChild5" presStyleCnt="0"/>
      <dgm:spPr/>
    </dgm:pt>
    <dgm:pt modelId="{2BC61640-FD86-4B5A-BEC2-B2E414CBB19E}" type="pres">
      <dgm:prSet presAssocID="{2AA9C12E-6252-4D84-83B7-61C8B5EE58E1}" presName="hierChild5" presStyleCnt="0"/>
      <dgm:spPr/>
    </dgm:pt>
    <dgm:pt modelId="{6D974953-5141-46BE-AF59-EB16A05E2C6D}" type="pres">
      <dgm:prSet presAssocID="{10A91E79-1C86-458E-805B-A2F03B48F2CA}" presName="Name37" presStyleLbl="parChTrans1D2" presStyleIdx="3" presStyleCnt="9"/>
      <dgm:spPr/>
    </dgm:pt>
    <dgm:pt modelId="{623ABD9F-8878-4BC4-A031-25896E0712B7}" type="pres">
      <dgm:prSet presAssocID="{1BED2577-3A37-4700-8C9C-9F74C6069070}" presName="hierRoot2" presStyleCnt="0">
        <dgm:presLayoutVars>
          <dgm:hierBranch/>
        </dgm:presLayoutVars>
      </dgm:prSet>
      <dgm:spPr/>
    </dgm:pt>
    <dgm:pt modelId="{508CED8D-C0DA-47C8-B12C-805C199894E6}" type="pres">
      <dgm:prSet presAssocID="{1BED2577-3A37-4700-8C9C-9F74C6069070}" presName="rootComposite" presStyleCnt="0"/>
      <dgm:spPr/>
    </dgm:pt>
    <dgm:pt modelId="{9D1EE45C-D3D7-448E-AEE8-2F279FB66F18}" type="pres">
      <dgm:prSet presAssocID="{1BED2577-3A37-4700-8C9C-9F74C6069070}" presName="rootText" presStyleLbl="node2" presStyleIdx="3" presStyleCnt="8">
        <dgm:presLayoutVars>
          <dgm:chPref val="3"/>
        </dgm:presLayoutVars>
      </dgm:prSet>
      <dgm:spPr/>
    </dgm:pt>
    <dgm:pt modelId="{750CEA35-D709-42FB-858C-DD1158C1C744}" type="pres">
      <dgm:prSet presAssocID="{1BED2577-3A37-4700-8C9C-9F74C6069070}" presName="rootConnector" presStyleLbl="node2" presStyleIdx="3" presStyleCnt="8"/>
      <dgm:spPr/>
    </dgm:pt>
    <dgm:pt modelId="{88D1117F-820A-4DAB-BFAF-E523877D18FA}" type="pres">
      <dgm:prSet presAssocID="{1BED2577-3A37-4700-8C9C-9F74C6069070}" presName="hierChild4" presStyleCnt="0"/>
      <dgm:spPr/>
    </dgm:pt>
    <dgm:pt modelId="{8178C2F8-B41C-485A-BAF1-878174290910}" type="pres">
      <dgm:prSet presAssocID="{F92A196B-063D-4A24-BB72-F3016D269D05}" presName="Name35" presStyleLbl="parChTrans1D3" presStyleIdx="4" presStyleCnt="10"/>
      <dgm:spPr/>
    </dgm:pt>
    <dgm:pt modelId="{961BCF75-D8DA-4258-B53D-C0D49C649E8B}" type="pres">
      <dgm:prSet presAssocID="{1E91DF49-2740-476E-9F35-7642D01CE8F9}" presName="hierRoot2" presStyleCnt="0">
        <dgm:presLayoutVars>
          <dgm:hierBranch/>
        </dgm:presLayoutVars>
      </dgm:prSet>
      <dgm:spPr/>
    </dgm:pt>
    <dgm:pt modelId="{EAD2DB70-3FFE-4DC2-81A6-5F4788846649}" type="pres">
      <dgm:prSet presAssocID="{1E91DF49-2740-476E-9F35-7642D01CE8F9}" presName="rootComposite" presStyleCnt="0"/>
      <dgm:spPr/>
    </dgm:pt>
    <dgm:pt modelId="{48438EF3-CD27-44F7-BDCC-13E72FDEFB67}" type="pres">
      <dgm:prSet presAssocID="{1E91DF49-2740-476E-9F35-7642D01CE8F9}" presName="rootText" presStyleLbl="node3" presStyleIdx="4" presStyleCnt="10">
        <dgm:presLayoutVars>
          <dgm:chPref val="3"/>
        </dgm:presLayoutVars>
      </dgm:prSet>
      <dgm:spPr/>
    </dgm:pt>
    <dgm:pt modelId="{354B0DBD-12FB-4E89-A39F-16890C76ADDB}" type="pres">
      <dgm:prSet presAssocID="{1E91DF49-2740-476E-9F35-7642D01CE8F9}" presName="rootConnector" presStyleLbl="node3" presStyleIdx="4" presStyleCnt="10"/>
      <dgm:spPr/>
    </dgm:pt>
    <dgm:pt modelId="{504D9C48-D4EE-4C89-A5B7-00346218C26D}" type="pres">
      <dgm:prSet presAssocID="{1E91DF49-2740-476E-9F35-7642D01CE8F9}" presName="hierChild4" presStyleCnt="0"/>
      <dgm:spPr/>
    </dgm:pt>
    <dgm:pt modelId="{6F13D875-A03F-4925-8585-024E5DA534CF}" type="pres">
      <dgm:prSet presAssocID="{02C7B0C2-8CB6-47A9-8DCE-EFC48B8030C4}" presName="Name35" presStyleLbl="parChTrans1D4" presStyleIdx="2" presStyleCnt="11"/>
      <dgm:spPr/>
    </dgm:pt>
    <dgm:pt modelId="{D65C23F5-CB00-4691-9D92-32CDA1E4F348}" type="pres">
      <dgm:prSet presAssocID="{43F83919-92AB-47A7-A80A-608873BD9B0D}" presName="hierRoot2" presStyleCnt="0">
        <dgm:presLayoutVars>
          <dgm:hierBranch/>
        </dgm:presLayoutVars>
      </dgm:prSet>
      <dgm:spPr/>
    </dgm:pt>
    <dgm:pt modelId="{207236D1-5F2C-4E22-B2EA-0BCB2579B160}" type="pres">
      <dgm:prSet presAssocID="{43F83919-92AB-47A7-A80A-608873BD9B0D}" presName="rootComposite" presStyleCnt="0"/>
      <dgm:spPr/>
    </dgm:pt>
    <dgm:pt modelId="{10A6EB69-5918-4E86-8E74-DF20F9153698}" type="pres">
      <dgm:prSet presAssocID="{43F83919-92AB-47A7-A80A-608873BD9B0D}" presName="rootText" presStyleLbl="node4" presStyleIdx="2" presStyleCnt="11">
        <dgm:presLayoutVars>
          <dgm:chPref val="3"/>
        </dgm:presLayoutVars>
      </dgm:prSet>
      <dgm:spPr/>
    </dgm:pt>
    <dgm:pt modelId="{A902E628-9DEB-48C3-9396-32F1DFAEBEC9}" type="pres">
      <dgm:prSet presAssocID="{43F83919-92AB-47A7-A80A-608873BD9B0D}" presName="rootConnector" presStyleLbl="node4" presStyleIdx="2" presStyleCnt="11"/>
      <dgm:spPr/>
    </dgm:pt>
    <dgm:pt modelId="{314E1674-3A1C-4CB9-BBCE-4E2F0AE7F856}" type="pres">
      <dgm:prSet presAssocID="{43F83919-92AB-47A7-A80A-608873BD9B0D}" presName="hierChild4" presStyleCnt="0"/>
      <dgm:spPr/>
    </dgm:pt>
    <dgm:pt modelId="{C08948C6-3C8B-4295-8DBA-EE07B0779FF7}" type="pres">
      <dgm:prSet presAssocID="{63AA9870-70D7-49F2-A4EA-F256AFF1C815}" presName="Name35" presStyleLbl="parChTrans1D4" presStyleIdx="3" presStyleCnt="11"/>
      <dgm:spPr/>
    </dgm:pt>
    <dgm:pt modelId="{E90E2E0F-78FF-45AB-A12A-6BC2263A44A3}" type="pres">
      <dgm:prSet presAssocID="{7E4F0113-951F-4B7C-895E-5E2BC336B166}" presName="hierRoot2" presStyleCnt="0">
        <dgm:presLayoutVars>
          <dgm:hierBranch val="init"/>
        </dgm:presLayoutVars>
      </dgm:prSet>
      <dgm:spPr/>
    </dgm:pt>
    <dgm:pt modelId="{86C69DE8-D65C-439E-BE96-83586A2E309D}" type="pres">
      <dgm:prSet presAssocID="{7E4F0113-951F-4B7C-895E-5E2BC336B166}" presName="rootComposite" presStyleCnt="0"/>
      <dgm:spPr/>
    </dgm:pt>
    <dgm:pt modelId="{5DBC1431-436F-4137-BA59-EF84DF41CE10}" type="pres">
      <dgm:prSet presAssocID="{7E4F0113-951F-4B7C-895E-5E2BC336B166}" presName="rootText" presStyleLbl="node4" presStyleIdx="3" presStyleCnt="11">
        <dgm:presLayoutVars>
          <dgm:chPref val="3"/>
        </dgm:presLayoutVars>
      </dgm:prSet>
      <dgm:spPr/>
    </dgm:pt>
    <dgm:pt modelId="{034708C7-7629-4B13-A471-D79847EF518F}" type="pres">
      <dgm:prSet presAssocID="{7E4F0113-951F-4B7C-895E-5E2BC336B166}" presName="rootConnector" presStyleLbl="node4" presStyleIdx="3" presStyleCnt="11"/>
      <dgm:spPr/>
    </dgm:pt>
    <dgm:pt modelId="{CA7890ED-3B04-4180-97FD-6327BAEBE8EB}" type="pres">
      <dgm:prSet presAssocID="{7E4F0113-951F-4B7C-895E-5E2BC336B166}" presName="hierChild4" presStyleCnt="0"/>
      <dgm:spPr/>
    </dgm:pt>
    <dgm:pt modelId="{4E51912F-041D-416D-A6E0-1D746FDF998A}" type="pres">
      <dgm:prSet presAssocID="{7E4F0113-951F-4B7C-895E-5E2BC336B166}" presName="hierChild5" presStyleCnt="0"/>
      <dgm:spPr/>
    </dgm:pt>
    <dgm:pt modelId="{3A4722E7-225A-4A86-B0E7-44AC70595B5B}" type="pres">
      <dgm:prSet presAssocID="{43F83919-92AB-47A7-A80A-608873BD9B0D}" presName="hierChild5" presStyleCnt="0"/>
      <dgm:spPr/>
    </dgm:pt>
    <dgm:pt modelId="{D08E5AA5-0036-4BFD-8A17-0ADE7F117875}" type="pres">
      <dgm:prSet presAssocID="{1E91DF49-2740-476E-9F35-7642D01CE8F9}" presName="hierChild5" presStyleCnt="0"/>
      <dgm:spPr/>
    </dgm:pt>
    <dgm:pt modelId="{FF6E0A9E-7017-410C-9B05-BF9082C0E9E4}" type="pres">
      <dgm:prSet presAssocID="{1BED2577-3A37-4700-8C9C-9F74C6069070}" presName="hierChild5" presStyleCnt="0"/>
      <dgm:spPr/>
    </dgm:pt>
    <dgm:pt modelId="{16593FDE-CDDF-4DC8-A951-E043E9FE227D}" type="pres">
      <dgm:prSet presAssocID="{1437B074-75F0-47BC-BE62-BFC8AEE3E248}" presName="Name37" presStyleLbl="parChTrans1D2" presStyleIdx="4" presStyleCnt="9"/>
      <dgm:spPr/>
    </dgm:pt>
    <dgm:pt modelId="{B3E1793C-6C13-4448-9293-B017B8179F42}" type="pres">
      <dgm:prSet presAssocID="{F5D918A6-6EEF-4955-B7BF-B262A91BB827}" presName="hierRoot2" presStyleCnt="0">
        <dgm:presLayoutVars>
          <dgm:hierBranch val="hang"/>
        </dgm:presLayoutVars>
      </dgm:prSet>
      <dgm:spPr/>
    </dgm:pt>
    <dgm:pt modelId="{EE5A60BE-B537-42A6-8A80-F492DD73B652}" type="pres">
      <dgm:prSet presAssocID="{F5D918A6-6EEF-4955-B7BF-B262A91BB827}" presName="rootComposite" presStyleCnt="0"/>
      <dgm:spPr/>
    </dgm:pt>
    <dgm:pt modelId="{65B7D78D-EA2D-48B4-9997-FA3D0DD6A9FA}" type="pres">
      <dgm:prSet presAssocID="{F5D918A6-6EEF-4955-B7BF-B262A91BB827}" presName="rootText" presStyleLbl="node2" presStyleIdx="4" presStyleCnt="8">
        <dgm:presLayoutVars>
          <dgm:chPref val="3"/>
        </dgm:presLayoutVars>
      </dgm:prSet>
      <dgm:spPr/>
    </dgm:pt>
    <dgm:pt modelId="{CD908F74-D58C-43A8-949A-71CC88E81451}" type="pres">
      <dgm:prSet presAssocID="{F5D918A6-6EEF-4955-B7BF-B262A91BB827}" presName="rootConnector" presStyleLbl="node2" presStyleIdx="4" presStyleCnt="8"/>
      <dgm:spPr/>
    </dgm:pt>
    <dgm:pt modelId="{B8ED6CF0-FD8B-436F-AABE-D8741F7C4831}" type="pres">
      <dgm:prSet presAssocID="{F5D918A6-6EEF-4955-B7BF-B262A91BB827}" presName="hierChild4" presStyleCnt="0"/>
      <dgm:spPr/>
    </dgm:pt>
    <dgm:pt modelId="{B58D6D64-6BA8-41CD-899E-E633DAF39F3A}" type="pres">
      <dgm:prSet presAssocID="{F787B594-01B0-4FC4-A685-668D49CB8360}" presName="Name48" presStyleLbl="parChTrans1D3" presStyleIdx="5" presStyleCnt="10"/>
      <dgm:spPr/>
    </dgm:pt>
    <dgm:pt modelId="{9B2408B3-4999-421D-A94C-81D3F7E47DA4}" type="pres">
      <dgm:prSet presAssocID="{9DCD7944-AFFF-45C6-86FF-56C8926A9852}" presName="hierRoot2" presStyleCnt="0">
        <dgm:presLayoutVars>
          <dgm:hierBranch val="hang"/>
        </dgm:presLayoutVars>
      </dgm:prSet>
      <dgm:spPr/>
    </dgm:pt>
    <dgm:pt modelId="{AD2F9F43-00FB-4E5F-89CD-FA5351B6B76A}" type="pres">
      <dgm:prSet presAssocID="{9DCD7944-AFFF-45C6-86FF-56C8926A9852}" presName="rootComposite" presStyleCnt="0"/>
      <dgm:spPr/>
    </dgm:pt>
    <dgm:pt modelId="{50558B9F-A752-4227-96DB-44D0DDD42F88}" type="pres">
      <dgm:prSet presAssocID="{9DCD7944-AFFF-45C6-86FF-56C8926A9852}" presName="rootText" presStyleLbl="node3" presStyleIdx="5" presStyleCnt="10">
        <dgm:presLayoutVars>
          <dgm:chPref val="3"/>
        </dgm:presLayoutVars>
      </dgm:prSet>
      <dgm:spPr/>
    </dgm:pt>
    <dgm:pt modelId="{F7FAA674-9E4E-4A70-8A8C-2B5EBBB44F0D}" type="pres">
      <dgm:prSet presAssocID="{9DCD7944-AFFF-45C6-86FF-56C8926A9852}" presName="rootConnector" presStyleLbl="node3" presStyleIdx="5" presStyleCnt="10"/>
      <dgm:spPr/>
    </dgm:pt>
    <dgm:pt modelId="{A9BC5FE5-A23F-4068-8600-ACD94B1F6348}" type="pres">
      <dgm:prSet presAssocID="{9DCD7944-AFFF-45C6-86FF-56C8926A9852}" presName="hierChild4" presStyleCnt="0"/>
      <dgm:spPr/>
    </dgm:pt>
    <dgm:pt modelId="{46A2AF5F-C93B-42B7-A59D-5C12623274E4}" type="pres">
      <dgm:prSet presAssocID="{9DCD7944-AFFF-45C6-86FF-56C8926A9852}" presName="hierChild5" presStyleCnt="0"/>
      <dgm:spPr/>
    </dgm:pt>
    <dgm:pt modelId="{B6F62002-9C4B-4CE4-BAD3-1E0E3B9C72DC}" type="pres">
      <dgm:prSet presAssocID="{1098D265-AA93-4EAE-B31E-780B2F15C7B8}" presName="Name48" presStyleLbl="parChTrans1D3" presStyleIdx="6" presStyleCnt="10"/>
      <dgm:spPr/>
    </dgm:pt>
    <dgm:pt modelId="{527AFA96-E7EA-44D4-831D-D9362D6F92A7}" type="pres">
      <dgm:prSet presAssocID="{38208EA7-0B10-4526-9245-36D24B02A164}" presName="hierRoot2" presStyleCnt="0">
        <dgm:presLayoutVars>
          <dgm:hierBranch/>
        </dgm:presLayoutVars>
      </dgm:prSet>
      <dgm:spPr/>
    </dgm:pt>
    <dgm:pt modelId="{76368DB7-2D24-4C52-81BB-55077929A42D}" type="pres">
      <dgm:prSet presAssocID="{38208EA7-0B10-4526-9245-36D24B02A164}" presName="rootComposite" presStyleCnt="0"/>
      <dgm:spPr/>
    </dgm:pt>
    <dgm:pt modelId="{78653FE3-27AC-4E4B-ADF9-FCD60CCAACD4}" type="pres">
      <dgm:prSet presAssocID="{38208EA7-0B10-4526-9245-36D24B02A164}" presName="rootText" presStyleLbl="node3" presStyleIdx="6" presStyleCnt="10">
        <dgm:presLayoutVars>
          <dgm:chPref val="3"/>
        </dgm:presLayoutVars>
      </dgm:prSet>
      <dgm:spPr/>
    </dgm:pt>
    <dgm:pt modelId="{7328A866-95DB-4AC1-ABB6-BED0D67405F0}" type="pres">
      <dgm:prSet presAssocID="{38208EA7-0B10-4526-9245-36D24B02A164}" presName="rootConnector" presStyleLbl="node3" presStyleIdx="6" presStyleCnt="10"/>
      <dgm:spPr/>
    </dgm:pt>
    <dgm:pt modelId="{71B6046D-21F0-4C33-BD96-C33277567DA5}" type="pres">
      <dgm:prSet presAssocID="{38208EA7-0B10-4526-9245-36D24B02A164}" presName="hierChild4" presStyleCnt="0"/>
      <dgm:spPr/>
    </dgm:pt>
    <dgm:pt modelId="{11E7D03D-BB5A-407B-B94D-C5A92CB3A75C}" type="pres">
      <dgm:prSet presAssocID="{647FF562-95F5-4D12-8943-4F098CB98714}" presName="Name35" presStyleLbl="parChTrans1D4" presStyleIdx="4" presStyleCnt="11"/>
      <dgm:spPr/>
    </dgm:pt>
    <dgm:pt modelId="{7A2BB6F9-05D9-49D5-8D69-70EC6CC96616}" type="pres">
      <dgm:prSet presAssocID="{406E5C1A-F07B-47AD-8CEC-0CCC6062D593}" presName="hierRoot2" presStyleCnt="0">
        <dgm:presLayoutVars>
          <dgm:hierBranch/>
        </dgm:presLayoutVars>
      </dgm:prSet>
      <dgm:spPr/>
    </dgm:pt>
    <dgm:pt modelId="{E6AB3D00-6990-416E-A134-3D1395F3DE16}" type="pres">
      <dgm:prSet presAssocID="{406E5C1A-F07B-47AD-8CEC-0CCC6062D593}" presName="rootComposite" presStyleCnt="0"/>
      <dgm:spPr/>
    </dgm:pt>
    <dgm:pt modelId="{175BA78F-5A73-4B9E-AEAE-310686E44486}" type="pres">
      <dgm:prSet presAssocID="{406E5C1A-F07B-47AD-8CEC-0CCC6062D593}" presName="rootText" presStyleLbl="node4" presStyleIdx="4" presStyleCnt="11">
        <dgm:presLayoutVars>
          <dgm:chPref val="3"/>
        </dgm:presLayoutVars>
      </dgm:prSet>
      <dgm:spPr/>
    </dgm:pt>
    <dgm:pt modelId="{56DF0D8A-2800-4AF1-8283-512F9EDF3195}" type="pres">
      <dgm:prSet presAssocID="{406E5C1A-F07B-47AD-8CEC-0CCC6062D593}" presName="rootConnector" presStyleLbl="node4" presStyleIdx="4" presStyleCnt="11"/>
      <dgm:spPr/>
    </dgm:pt>
    <dgm:pt modelId="{54726EC4-C5D9-4312-A514-64FF5C006D63}" type="pres">
      <dgm:prSet presAssocID="{406E5C1A-F07B-47AD-8CEC-0CCC6062D593}" presName="hierChild4" presStyleCnt="0"/>
      <dgm:spPr/>
    </dgm:pt>
    <dgm:pt modelId="{F783BDB7-F2DB-4F4B-84C6-E4F982FCDC58}" type="pres">
      <dgm:prSet presAssocID="{D0C71D84-AF1D-4EC0-AC43-3E9262192541}" presName="Name35" presStyleLbl="parChTrans1D4" presStyleIdx="5" presStyleCnt="11"/>
      <dgm:spPr/>
    </dgm:pt>
    <dgm:pt modelId="{F10304AC-AF1C-4AC2-8F6F-E5338BA2E52D}" type="pres">
      <dgm:prSet presAssocID="{652CD2CA-17FB-489B-8B82-2C317C411B72}" presName="hierRoot2" presStyleCnt="0">
        <dgm:presLayoutVars>
          <dgm:hierBranch/>
        </dgm:presLayoutVars>
      </dgm:prSet>
      <dgm:spPr/>
    </dgm:pt>
    <dgm:pt modelId="{46BDEA38-A0FA-45E3-8FC8-97C01A7A2652}" type="pres">
      <dgm:prSet presAssocID="{652CD2CA-17FB-489B-8B82-2C317C411B72}" presName="rootComposite" presStyleCnt="0"/>
      <dgm:spPr/>
    </dgm:pt>
    <dgm:pt modelId="{8A124B22-917E-4123-8BA0-5DBF93D608A2}" type="pres">
      <dgm:prSet presAssocID="{652CD2CA-17FB-489B-8B82-2C317C411B72}" presName="rootText" presStyleLbl="node4" presStyleIdx="5" presStyleCnt="11">
        <dgm:presLayoutVars>
          <dgm:chPref val="3"/>
        </dgm:presLayoutVars>
      </dgm:prSet>
      <dgm:spPr/>
    </dgm:pt>
    <dgm:pt modelId="{9E72C670-A3AE-430E-9668-5DD52856260C}" type="pres">
      <dgm:prSet presAssocID="{652CD2CA-17FB-489B-8B82-2C317C411B72}" presName="rootConnector" presStyleLbl="node4" presStyleIdx="5" presStyleCnt="11"/>
      <dgm:spPr/>
    </dgm:pt>
    <dgm:pt modelId="{5BCBFE2D-B921-4A80-9FD6-B0D7B39C3BCC}" type="pres">
      <dgm:prSet presAssocID="{652CD2CA-17FB-489B-8B82-2C317C411B72}" presName="hierChild4" presStyleCnt="0"/>
      <dgm:spPr/>
    </dgm:pt>
    <dgm:pt modelId="{B9623025-6BEF-4C59-8C7E-3FFE6F9C1955}" type="pres">
      <dgm:prSet presAssocID="{2CDC6D3C-34D3-42DB-95BB-269F144B1303}" presName="Name35" presStyleLbl="parChTrans1D4" presStyleIdx="6" presStyleCnt="11"/>
      <dgm:spPr/>
    </dgm:pt>
    <dgm:pt modelId="{D49A522D-6B31-4306-AFFC-535CD6DAFEB1}" type="pres">
      <dgm:prSet presAssocID="{0776F3F7-EA47-4191-840F-1C4A5BCF5797}" presName="hierRoot2" presStyleCnt="0">
        <dgm:presLayoutVars>
          <dgm:hierBranch val="init"/>
        </dgm:presLayoutVars>
      </dgm:prSet>
      <dgm:spPr/>
    </dgm:pt>
    <dgm:pt modelId="{9399A697-8A47-4A54-8E75-2CA4FEC6FBFE}" type="pres">
      <dgm:prSet presAssocID="{0776F3F7-EA47-4191-840F-1C4A5BCF5797}" presName="rootComposite" presStyleCnt="0"/>
      <dgm:spPr/>
    </dgm:pt>
    <dgm:pt modelId="{3AD33686-EC0F-4CD0-8187-7CD86709E072}" type="pres">
      <dgm:prSet presAssocID="{0776F3F7-EA47-4191-840F-1C4A5BCF5797}" presName="rootText" presStyleLbl="node4" presStyleIdx="6" presStyleCnt="11">
        <dgm:presLayoutVars>
          <dgm:chPref val="3"/>
        </dgm:presLayoutVars>
      </dgm:prSet>
      <dgm:spPr/>
    </dgm:pt>
    <dgm:pt modelId="{D69FDDED-E543-4504-805A-D0D651AC2085}" type="pres">
      <dgm:prSet presAssocID="{0776F3F7-EA47-4191-840F-1C4A5BCF5797}" presName="rootConnector" presStyleLbl="node4" presStyleIdx="6" presStyleCnt="11"/>
      <dgm:spPr/>
    </dgm:pt>
    <dgm:pt modelId="{57852886-A372-4EF3-B02F-FBFEEB61366B}" type="pres">
      <dgm:prSet presAssocID="{0776F3F7-EA47-4191-840F-1C4A5BCF5797}" presName="hierChild4" presStyleCnt="0"/>
      <dgm:spPr/>
    </dgm:pt>
    <dgm:pt modelId="{A7060BA4-A30C-43EC-BB01-83613027B0F8}" type="pres">
      <dgm:prSet presAssocID="{0776F3F7-EA47-4191-840F-1C4A5BCF5797}" presName="hierChild5" presStyleCnt="0"/>
      <dgm:spPr/>
    </dgm:pt>
    <dgm:pt modelId="{B6F41203-7B26-4E3F-B92D-D3A4A7D68076}" type="pres">
      <dgm:prSet presAssocID="{652CD2CA-17FB-489B-8B82-2C317C411B72}" presName="hierChild5" presStyleCnt="0"/>
      <dgm:spPr/>
    </dgm:pt>
    <dgm:pt modelId="{C01DFD04-E648-404B-8A2C-D3CC58F97D0C}" type="pres">
      <dgm:prSet presAssocID="{406E5C1A-F07B-47AD-8CEC-0CCC6062D593}" presName="hierChild5" presStyleCnt="0"/>
      <dgm:spPr/>
    </dgm:pt>
    <dgm:pt modelId="{19BDF791-D64F-4830-A812-CFDC879CBB6B}" type="pres">
      <dgm:prSet presAssocID="{38208EA7-0B10-4526-9245-36D24B02A164}" presName="hierChild5" presStyleCnt="0"/>
      <dgm:spPr/>
    </dgm:pt>
    <dgm:pt modelId="{9328A9CD-FAB9-4D4D-8C48-293C981E4A8F}" type="pres">
      <dgm:prSet presAssocID="{F5D918A6-6EEF-4955-B7BF-B262A91BB827}" presName="hierChild5" presStyleCnt="0"/>
      <dgm:spPr/>
    </dgm:pt>
    <dgm:pt modelId="{FCBCE9CB-E3D9-42CA-8EFA-BD9AC8FBF5A0}" type="pres">
      <dgm:prSet presAssocID="{8B2A8697-2C4E-4264-9250-A3DF89A48FB5}" presName="Name37" presStyleLbl="parChTrans1D2" presStyleIdx="5" presStyleCnt="9"/>
      <dgm:spPr/>
    </dgm:pt>
    <dgm:pt modelId="{17C4110F-7DA9-4077-816F-54AD20444980}" type="pres">
      <dgm:prSet presAssocID="{7FCC6AC2-FA9E-4B5C-85E1-67FFBD0AFDD5}" presName="hierRoot2" presStyleCnt="0">
        <dgm:presLayoutVars>
          <dgm:hierBranch/>
        </dgm:presLayoutVars>
      </dgm:prSet>
      <dgm:spPr/>
    </dgm:pt>
    <dgm:pt modelId="{98298AE5-BB5E-4A1F-900E-264F0B95A94D}" type="pres">
      <dgm:prSet presAssocID="{7FCC6AC2-FA9E-4B5C-85E1-67FFBD0AFDD5}" presName="rootComposite" presStyleCnt="0"/>
      <dgm:spPr/>
    </dgm:pt>
    <dgm:pt modelId="{5FEE6A81-AE27-426B-B539-24F922D3C158}" type="pres">
      <dgm:prSet presAssocID="{7FCC6AC2-FA9E-4B5C-85E1-67FFBD0AFDD5}" presName="rootText" presStyleLbl="node2" presStyleIdx="5" presStyleCnt="8">
        <dgm:presLayoutVars>
          <dgm:chPref val="3"/>
        </dgm:presLayoutVars>
      </dgm:prSet>
      <dgm:spPr/>
    </dgm:pt>
    <dgm:pt modelId="{C797F11F-BEE6-4835-9146-4C9BA0350392}" type="pres">
      <dgm:prSet presAssocID="{7FCC6AC2-FA9E-4B5C-85E1-67FFBD0AFDD5}" presName="rootConnector" presStyleLbl="node2" presStyleIdx="5" presStyleCnt="8"/>
      <dgm:spPr/>
    </dgm:pt>
    <dgm:pt modelId="{2113F02A-5F5F-4D2C-B516-1DCD7449912F}" type="pres">
      <dgm:prSet presAssocID="{7FCC6AC2-FA9E-4B5C-85E1-67FFBD0AFDD5}" presName="hierChild4" presStyleCnt="0"/>
      <dgm:spPr/>
    </dgm:pt>
    <dgm:pt modelId="{470A33CE-7FB7-43A0-B68E-76AAB948F9CA}" type="pres">
      <dgm:prSet presAssocID="{227E6BDF-6072-4713-BDA2-B42BF20DBF5D}" presName="Name35" presStyleLbl="parChTrans1D3" presStyleIdx="7" presStyleCnt="10"/>
      <dgm:spPr/>
    </dgm:pt>
    <dgm:pt modelId="{5C558601-E2A8-4340-96EE-9CB2D98FEE49}" type="pres">
      <dgm:prSet presAssocID="{33BBE842-4326-44ED-8902-49328F9D7D3D}" presName="hierRoot2" presStyleCnt="0">
        <dgm:presLayoutVars>
          <dgm:hierBranch/>
        </dgm:presLayoutVars>
      </dgm:prSet>
      <dgm:spPr/>
    </dgm:pt>
    <dgm:pt modelId="{DBAE0559-602D-479A-8339-1493E6C74F1B}" type="pres">
      <dgm:prSet presAssocID="{33BBE842-4326-44ED-8902-49328F9D7D3D}" presName="rootComposite" presStyleCnt="0"/>
      <dgm:spPr/>
    </dgm:pt>
    <dgm:pt modelId="{041A7FA6-314B-4617-9716-343AE6025575}" type="pres">
      <dgm:prSet presAssocID="{33BBE842-4326-44ED-8902-49328F9D7D3D}" presName="rootText" presStyleLbl="node3" presStyleIdx="7" presStyleCnt="10">
        <dgm:presLayoutVars>
          <dgm:chPref val="3"/>
        </dgm:presLayoutVars>
      </dgm:prSet>
      <dgm:spPr/>
    </dgm:pt>
    <dgm:pt modelId="{48393F6A-1DE1-4531-AED8-0128B1EA4053}" type="pres">
      <dgm:prSet presAssocID="{33BBE842-4326-44ED-8902-49328F9D7D3D}" presName="rootConnector" presStyleLbl="node3" presStyleIdx="7" presStyleCnt="10"/>
      <dgm:spPr/>
    </dgm:pt>
    <dgm:pt modelId="{08B7263A-9F54-462C-BFC0-9495B656BB35}" type="pres">
      <dgm:prSet presAssocID="{33BBE842-4326-44ED-8902-49328F9D7D3D}" presName="hierChild4" presStyleCnt="0"/>
      <dgm:spPr/>
    </dgm:pt>
    <dgm:pt modelId="{DA916738-F2FF-4ABC-B020-3273C07DC167}" type="pres">
      <dgm:prSet presAssocID="{D4779904-BCFE-40FC-840B-74E64D416BE2}" presName="Name35" presStyleLbl="parChTrans1D4" presStyleIdx="7" presStyleCnt="11"/>
      <dgm:spPr/>
    </dgm:pt>
    <dgm:pt modelId="{4D42F82A-59B8-4257-8C48-2C238ECADA7E}" type="pres">
      <dgm:prSet presAssocID="{F0B1A085-F190-433A-92BD-DF5309DB3DDF}" presName="hierRoot2" presStyleCnt="0">
        <dgm:presLayoutVars>
          <dgm:hierBranch/>
        </dgm:presLayoutVars>
      </dgm:prSet>
      <dgm:spPr/>
    </dgm:pt>
    <dgm:pt modelId="{75CD8163-2A95-4702-9C11-85E562DE76FA}" type="pres">
      <dgm:prSet presAssocID="{F0B1A085-F190-433A-92BD-DF5309DB3DDF}" presName="rootComposite" presStyleCnt="0"/>
      <dgm:spPr/>
    </dgm:pt>
    <dgm:pt modelId="{21AE665C-497C-47C1-8543-FE4252C5EDCE}" type="pres">
      <dgm:prSet presAssocID="{F0B1A085-F190-433A-92BD-DF5309DB3DDF}" presName="rootText" presStyleLbl="node4" presStyleIdx="7" presStyleCnt="11">
        <dgm:presLayoutVars>
          <dgm:chPref val="3"/>
        </dgm:presLayoutVars>
      </dgm:prSet>
      <dgm:spPr/>
    </dgm:pt>
    <dgm:pt modelId="{DE27E7F9-3E85-46DE-A7B2-67BBCB8D3556}" type="pres">
      <dgm:prSet presAssocID="{F0B1A085-F190-433A-92BD-DF5309DB3DDF}" presName="rootConnector" presStyleLbl="node4" presStyleIdx="7" presStyleCnt="11"/>
      <dgm:spPr/>
    </dgm:pt>
    <dgm:pt modelId="{F2DAE8BF-9DE2-4841-B89A-A074AAE2416E}" type="pres">
      <dgm:prSet presAssocID="{F0B1A085-F190-433A-92BD-DF5309DB3DDF}" presName="hierChild4" presStyleCnt="0"/>
      <dgm:spPr/>
    </dgm:pt>
    <dgm:pt modelId="{6FA18330-CA23-4D01-85B9-9E0819BA4DCE}" type="pres">
      <dgm:prSet presAssocID="{394822A9-305E-4EB7-93AF-DAA6FB3552A3}" presName="Name35" presStyleLbl="parChTrans1D4" presStyleIdx="8" presStyleCnt="11"/>
      <dgm:spPr/>
    </dgm:pt>
    <dgm:pt modelId="{CB39F1FC-4D2F-4564-90CD-1911617BC95C}" type="pres">
      <dgm:prSet presAssocID="{4A7B9F4C-9564-484F-8584-64B36033B785}" presName="hierRoot2" presStyleCnt="0">
        <dgm:presLayoutVars>
          <dgm:hierBranch val="init"/>
        </dgm:presLayoutVars>
      </dgm:prSet>
      <dgm:spPr/>
    </dgm:pt>
    <dgm:pt modelId="{61849006-8CE3-4262-A59D-80F0EEF0454C}" type="pres">
      <dgm:prSet presAssocID="{4A7B9F4C-9564-484F-8584-64B36033B785}" presName="rootComposite" presStyleCnt="0"/>
      <dgm:spPr/>
    </dgm:pt>
    <dgm:pt modelId="{EEAD96F2-B366-4C23-87FD-D7A41F65924B}" type="pres">
      <dgm:prSet presAssocID="{4A7B9F4C-9564-484F-8584-64B36033B785}" presName="rootText" presStyleLbl="node4" presStyleIdx="8" presStyleCnt="11">
        <dgm:presLayoutVars>
          <dgm:chPref val="3"/>
        </dgm:presLayoutVars>
      </dgm:prSet>
      <dgm:spPr/>
    </dgm:pt>
    <dgm:pt modelId="{FE9BEC41-BD71-438D-9693-001CAB3E0595}" type="pres">
      <dgm:prSet presAssocID="{4A7B9F4C-9564-484F-8584-64B36033B785}" presName="rootConnector" presStyleLbl="node4" presStyleIdx="8" presStyleCnt="11"/>
      <dgm:spPr/>
    </dgm:pt>
    <dgm:pt modelId="{ACF1B058-0C8B-4CDF-8CB3-D12EB1C8EF77}" type="pres">
      <dgm:prSet presAssocID="{4A7B9F4C-9564-484F-8584-64B36033B785}" presName="hierChild4" presStyleCnt="0"/>
      <dgm:spPr/>
    </dgm:pt>
    <dgm:pt modelId="{33DD4632-5771-4B94-9642-6F5BF432B79F}" type="pres">
      <dgm:prSet presAssocID="{4A7B9F4C-9564-484F-8584-64B36033B785}" presName="hierChild5" presStyleCnt="0"/>
      <dgm:spPr/>
    </dgm:pt>
    <dgm:pt modelId="{4BB18C2A-BE34-4A05-8C8E-97F61F7D541E}" type="pres">
      <dgm:prSet presAssocID="{F0B1A085-F190-433A-92BD-DF5309DB3DDF}" presName="hierChild5" presStyleCnt="0"/>
      <dgm:spPr/>
    </dgm:pt>
    <dgm:pt modelId="{185C765B-8AA0-411F-A15E-42EF9A159477}" type="pres">
      <dgm:prSet presAssocID="{33BBE842-4326-44ED-8902-49328F9D7D3D}" presName="hierChild5" presStyleCnt="0"/>
      <dgm:spPr/>
    </dgm:pt>
    <dgm:pt modelId="{EC17D942-B58D-4FBF-A52D-33117E6E969B}" type="pres">
      <dgm:prSet presAssocID="{7FCC6AC2-FA9E-4B5C-85E1-67FFBD0AFDD5}" presName="hierChild5" presStyleCnt="0"/>
      <dgm:spPr/>
    </dgm:pt>
    <dgm:pt modelId="{825FBBA2-BC15-4BB6-A63F-25688FEB34C3}" type="pres">
      <dgm:prSet presAssocID="{FC209C75-5F74-4234-80AC-7A5A9D154D23}" presName="Name37" presStyleLbl="parChTrans1D2" presStyleIdx="6" presStyleCnt="9"/>
      <dgm:spPr/>
    </dgm:pt>
    <dgm:pt modelId="{FA36B689-FA08-4C89-8518-46A3A8F51ED8}" type="pres">
      <dgm:prSet presAssocID="{97DE81E0-23A9-4825-A97E-D39B4CBD03F1}" presName="hierRoot2" presStyleCnt="0">
        <dgm:presLayoutVars>
          <dgm:hierBranch/>
        </dgm:presLayoutVars>
      </dgm:prSet>
      <dgm:spPr/>
    </dgm:pt>
    <dgm:pt modelId="{5165570C-CDEE-4E2F-A3F5-3E8716AB7D03}" type="pres">
      <dgm:prSet presAssocID="{97DE81E0-23A9-4825-A97E-D39B4CBD03F1}" presName="rootComposite" presStyleCnt="0"/>
      <dgm:spPr/>
    </dgm:pt>
    <dgm:pt modelId="{D27CAAB8-4D0F-44FD-B674-A569A12C9C90}" type="pres">
      <dgm:prSet presAssocID="{97DE81E0-23A9-4825-A97E-D39B4CBD03F1}" presName="rootText" presStyleLbl="node2" presStyleIdx="6" presStyleCnt="8">
        <dgm:presLayoutVars>
          <dgm:chPref val="3"/>
        </dgm:presLayoutVars>
      </dgm:prSet>
      <dgm:spPr/>
    </dgm:pt>
    <dgm:pt modelId="{96ACB539-DAF4-4510-8CD5-FDB54077E02B}" type="pres">
      <dgm:prSet presAssocID="{97DE81E0-23A9-4825-A97E-D39B4CBD03F1}" presName="rootConnector" presStyleLbl="node2" presStyleIdx="6" presStyleCnt="8"/>
      <dgm:spPr/>
    </dgm:pt>
    <dgm:pt modelId="{7E45601D-463D-436B-B71A-BA8401FAF4BB}" type="pres">
      <dgm:prSet presAssocID="{97DE81E0-23A9-4825-A97E-D39B4CBD03F1}" presName="hierChild4" presStyleCnt="0"/>
      <dgm:spPr/>
    </dgm:pt>
    <dgm:pt modelId="{F8AA1CA5-403F-4699-8A89-B2036CCC5347}" type="pres">
      <dgm:prSet presAssocID="{1A9A87F1-A4F2-4CCB-90DD-CC43E4D9D17C}" presName="Name35" presStyleLbl="parChTrans1D3" presStyleIdx="8" presStyleCnt="10"/>
      <dgm:spPr/>
    </dgm:pt>
    <dgm:pt modelId="{E6A045AA-2344-44A6-B078-63B6E0FAECD2}" type="pres">
      <dgm:prSet presAssocID="{45E9C808-285C-4132-9EA4-B1FE721846DD}" presName="hierRoot2" presStyleCnt="0">
        <dgm:presLayoutVars>
          <dgm:hierBranch val="init"/>
        </dgm:presLayoutVars>
      </dgm:prSet>
      <dgm:spPr/>
    </dgm:pt>
    <dgm:pt modelId="{00EA3899-1FF9-4EC3-8526-5C6FA1896EB4}" type="pres">
      <dgm:prSet presAssocID="{45E9C808-285C-4132-9EA4-B1FE721846DD}" presName="rootComposite" presStyleCnt="0"/>
      <dgm:spPr/>
    </dgm:pt>
    <dgm:pt modelId="{006FF446-59A6-4CFB-B47D-AE9F0D3753A6}" type="pres">
      <dgm:prSet presAssocID="{45E9C808-285C-4132-9EA4-B1FE721846DD}" presName="rootText" presStyleLbl="node3" presStyleIdx="8" presStyleCnt="10">
        <dgm:presLayoutVars>
          <dgm:chPref val="3"/>
        </dgm:presLayoutVars>
      </dgm:prSet>
      <dgm:spPr/>
    </dgm:pt>
    <dgm:pt modelId="{9C650ADC-F309-4BD4-9EE8-1EA78005411B}" type="pres">
      <dgm:prSet presAssocID="{45E9C808-285C-4132-9EA4-B1FE721846DD}" presName="rootConnector" presStyleLbl="node3" presStyleIdx="8" presStyleCnt="10"/>
      <dgm:spPr/>
    </dgm:pt>
    <dgm:pt modelId="{63DE48CF-9592-440B-8A90-DD4BEB23E04F}" type="pres">
      <dgm:prSet presAssocID="{45E9C808-285C-4132-9EA4-B1FE721846DD}" presName="hierChild4" presStyleCnt="0"/>
      <dgm:spPr/>
    </dgm:pt>
    <dgm:pt modelId="{B361BB6C-B245-466B-948B-2E1C2CBB31CB}" type="pres">
      <dgm:prSet presAssocID="{45E9C808-285C-4132-9EA4-B1FE721846DD}" presName="hierChild5" presStyleCnt="0"/>
      <dgm:spPr/>
    </dgm:pt>
    <dgm:pt modelId="{44FE20BD-CB60-44E3-9402-8C8C9BCD1FDA}" type="pres">
      <dgm:prSet presAssocID="{97DE81E0-23A9-4825-A97E-D39B4CBD03F1}" presName="hierChild5" presStyleCnt="0"/>
      <dgm:spPr/>
    </dgm:pt>
    <dgm:pt modelId="{31DF9D7E-B062-440D-88D2-C8AD614E53AD}" type="pres">
      <dgm:prSet presAssocID="{31BA8E89-0967-4AB8-832F-AD2A445D88F1}" presName="Name37" presStyleLbl="parChTrans1D2" presStyleIdx="7" presStyleCnt="9"/>
      <dgm:spPr/>
    </dgm:pt>
    <dgm:pt modelId="{618021ED-84AC-4441-BDF2-EDE6A2BB4957}" type="pres">
      <dgm:prSet presAssocID="{72489999-EB75-4B69-A4C5-5EF7118C7105}" presName="hierRoot2" presStyleCnt="0">
        <dgm:presLayoutVars>
          <dgm:hierBranch/>
        </dgm:presLayoutVars>
      </dgm:prSet>
      <dgm:spPr/>
    </dgm:pt>
    <dgm:pt modelId="{0243E0D9-B3C4-49F9-A8D0-C45D2A9A41A5}" type="pres">
      <dgm:prSet presAssocID="{72489999-EB75-4B69-A4C5-5EF7118C7105}" presName="rootComposite" presStyleCnt="0"/>
      <dgm:spPr/>
    </dgm:pt>
    <dgm:pt modelId="{8FF61610-BF5B-4902-AB06-03A5B00AD415}" type="pres">
      <dgm:prSet presAssocID="{72489999-EB75-4B69-A4C5-5EF7118C7105}" presName="rootText" presStyleLbl="node2" presStyleIdx="7" presStyleCnt="8">
        <dgm:presLayoutVars>
          <dgm:chPref val="3"/>
        </dgm:presLayoutVars>
      </dgm:prSet>
      <dgm:spPr/>
    </dgm:pt>
    <dgm:pt modelId="{EFD9D167-DD23-4504-9635-292845607A94}" type="pres">
      <dgm:prSet presAssocID="{72489999-EB75-4B69-A4C5-5EF7118C7105}" presName="rootConnector" presStyleLbl="node2" presStyleIdx="7" presStyleCnt="8"/>
      <dgm:spPr/>
    </dgm:pt>
    <dgm:pt modelId="{3369D767-16D8-406D-8DD7-270B300747DB}" type="pres">
      <dgm:prSet presAssocID="{72489999-EB75-4B69-A4C5-5EF7118C7105}" presName="hierChild4" presStyleCnt="0"/>
      <dgm:spPr/>
    </dgm:pt>
    <dgm:pt modelId="{23EA0BE4-CE1B-4483-B79E-89DEC577479F}" type="pres">
      <dgm:prSet presAssocID="{BC515A18-411E-4F93-A9E0-FD8ACA3A06AC}" presName="Name35" presStyleLbl="parChTrans1D3" presStyleIdx="9" presStyleCnt="10"/>
      <dgm:spPr/>
    </dgm:pt>
    <dgm:pt modelId="{38142405-2AA6-472C-B0AE-82A99C8330B9}" type="pres">
      <dgm:prSet presAssocID="{AFF12B2D-1CD3-46D7-A84A-B8F67CEC8EF4}" presName="hierRoot2" presStyleCnt="0">
        <dgm:presLayoutVars>
          <dgm:hierBranch/>
        </dgm:presLayoutVars>
      </dgm:prSet>
      <dgm:spPr/>
    </dgm:pt>
    <dgm:pt modelId="{11F0999D-7B2F-49B4-9A9E-FA21CBFAF568}" type="pres">
      <dgm:prSet presAssocID="{AFF12B2D-1CD3-46D7-A84A-B8F67CEC8EF4}" presName="rootComposite" presStyleCnt="0"/>
      <dgm:spPr/>
    </dgm:pt>
    <dgm:pt modelId="{296FFA66-2205-4BE6-B1E7-3F2BD8F76FE5}" type="pres">
      <dgm:prSet presAssocID="{AFF12B2D-1CD3-46D7-A84A-B8F67CEC8EF4}" presName="rootText" presStyleLbl="node3" presStyleIdx="9" presStyleCnt="10">
        <dgm:presLayoutVars>
          <dgm:chPref val="3"/>
        </dgm:presLayoutVars>
      </dgm:prSet>
      <dgm:spPr/>
    </dgm:pt>
    <dgm:pt modelId="{F35863EA-B9EB-4A8E-ADD3-B915403ED9C3}" type="pres">
      <dgm:prSet presAssocID="{AFF12B2D-1CD3-46D7-A84A-B8F67CEC8EF4}" presName="rootConnector" presStyleLbl="node3" presStyleIdx="9" presStyleCnt="10"/>
      <dgm:spPr/>
    </dgm:pt>
    <dgm:pt modelId="{9EAF59A8-822D-40AF-B4A1-B73DB37DAA28}" type="pres">
      <dgm:prSet presAssocID="{AFF12B2D-1CD3-46D7-A84A-B8F67CEC8EF4}" presName="hierChild4" presStyleCnt="0"/>
      <dgm:spPr/>
    </dgm:pt>
    <dgm:pt modelId="{E6806DD8-FBE7-4A1D-BE4E-85172FD44C74}" type="pres">
      <dgm:prSet presAssocID="{ADE96B7C-F57F-4AF8-80CB-3D6D8CFE34AA}" presName="Name35" presStyleLbl="parChTrans1D4" presStyleIdx="9" presStyleCnt="11"/>
      <dgm:spPr/>
    </dgm:pt>
    <dgm:pt modelId="{6A6965C7-B1F7-4FE1-8F54-ED2F1EA2E5CB}" type="pres">
      <dgm:prSet presAssocID="{4B060537-2360-4349-9D4B-69163B38B5E6}" presName="hierRoot2" presStyleCnt="0">
        <dgm:presLayoutVars>
          <dgm:hierBranch/>
        </dgm:presLayoutVars>
      </dgm:prSet>
      <dgm:spPr/>
    </dgm:pt>
    <dgm:pt modelId="{EB5810FA-F204-416A-B2B6-0CCCB60C259D}" type="pres">
      <dgm:prSet presAssocID="{4B060537-2360-4349-9D4B-69163B38B5E6}" presName="rootComposite" presStyleCnt="0"/>
      <dgm:spPr/>
    </dgm:pt>
    <dgm:pt modelId="{6E1EA452-814B-4CCE-A307-9A5B8FF75A84}" type="pres">
      <dgm:prSet presAssocID="{4B060537-2360-4349-9D4B-69163B38B5E6}" presName="rootText" presStyleLbl="node4" presStyleIdx="9" presStyleCnt="11">
        <dgm:presLayoutVars>
          <dgm:chPref val="3"/>
        </dgm:presLayoutVars>
      </dgm:prSet>
      <dgm:spPr/>
    </dgm:pt>
    <dgm:pt modelId="{C2380065-B596-4729-958F-3B62E073C308}" type="pres">
      <dgm:prSet presAssocID="{4B060537-2360-4349-9D4B-69163B38B5E6}" presName="rootConnector" presStyleLbl="node4" presStyleIdx="9" presStyleCnt="11"/>
      <dgm:spPr/>
    </dgm:pt>
    <dgm:pt modelId="{D763A74E-23B2-4006-B182-779B3B3305E1}" type="pres">
      <dgm:prSet presAssocID="{4B060537-2360-4349-9D4B-69163B38B5E6}" presName="hierChild4" presStyleCnt="0"/>
      <dgm:spPr/>
    </dgm:pt>
    <dgm:pt modelId="{75A6174A-04B9-4E11-9640-1FAB74F284BF}" type="pres">
      <dgm:prSet presAssocID="{27C3196E-92A6-4C04-97F4-70975AD76E93}" presName="Name35" presStyleLbl="parChTrans1D4" presStyleIdx="10" presStyleCnt="11"/>
      <dgm:spPr/>
    </dgm:pt>
    <dgm:pt modelId="{AE22A33E-C1B4-4B0C-BD75-D587381238AE}" type="pres">
      <dgm:prSet presAssocID="{C972FA8B-0D37-45C5-8224-9C06235BE9B7}" presName="hierRoot2" presStyleCnt="0">
        <dgm:presLayoutVars>
          <dgm:hierBranch val="init"/>
        </dgm:presLayoutVars>
      </dgm:prSet>
      <dgm:spPr/>
    </dgm:pt>
    <dgm:pt modelId="{04BAC595-DF31-4AC6-B63C-08096E1BF80A}" type="pres">
      <dgm:prSet presAssocID="{C972FA8B-0D37-45C5-8224-9C06235BE9B7}" presName="rootComposite" presStyleCnt="0"/>
      <dgm:spPr/>
    </dgm:pt>
    <dgm:pt modelId="{DE008759-DD45-4D4E-A147-6A7D9FC8F3AD}" type="pres">
      <dgm:prSet presAssocID="{C972FA8B-0D37-45C5-8224-9C06235BE9B7}" presName="rootText" presStyleLbl="node4" presStyleIdx="10" presStyleCnt="11">
        <dgm:presLayoutVars>
          <dgm:chPref val="3"/>
        </dgm:presLayoutVars>
      </dgm:prSet>
      <dgm:spPr/>
    </dgm:pt>
    <dgm:pt modelId="{224ABA80-E319-477A-B68F-38AD46C5989A}" type="pres">
      <dgm:prSet presAssocID="{C972FA8B-0D37-45C5-8224-9C06235BE9B7}" presName="rootConnector" presStyleLbl="node4" presStyleIdx="10" presStyleCnt="11"/>
      <dgm:spPr/>
    </dgm:pt>
    <dgm:pt modelId="{9B1E94B3-3E47-439E-8167-A801EAE8CB50}" type="pres">
      <dgm:prSet presAssocID="{C972FA8B-0D37-45C5-8224-9C06235BE9B7}" presName="hierChild4" presStyleCnt="0"/>
      <dgm:spPr/>
    </dgm:pt>
    <dgm:pt modelId="{14BDAE76-B3B9-48C5-AA43-FCD44EEEB4D5}" type="pres">
      <dgm:prSet presAssocID="{C972FA8B-0D37-45C5-8224-9C06235BE9B7}" presName="hierChild5" presStyleCnt="0"/>
      <dgm:spPr/>
    </dgm:pt>
    <dgm:pt modelId="{C0F563EC-98FB-46A5-B846-522948765EF8}" type="pres">
      <dgm:prSet presAssocID="{4B060537-2360-4349-9D4B-69163B38B5E6}" presName="hierChild5" presStyleCnt="0"/>
      <dgm:spPr/>
    </dgm:pt>
    <dgm:pt modelId="{D2A31108-FB1A-46BE-8C10-E8F385A0CFF8}" type="pres">
      <dgm:prSet presAssocID="{AFF12B2D-1CD3-46D7-A84A-B8F67CEC8EF4}" presName="hierChild5" presStyleCnt="0"/>
      <dgm:spPr/>
    </dgm:pt>
    <dgm:pt modelId="{65C5DF48-6F97-4842-9FBB-796600EB6CB4}" type="pres">
      <dgm:prSet presAssocID="{72489999-EB75-4B69-A4C5-5EF7118C7105}" presName="hierChild5" presStyleCnt="0"/>
      <dgm:spPr/>
    </dgm:pt>
    <dgm:pt modelId="{E2A0ACF8-DF75-4AC6-8D67-8E56919AEEA0}" type="pres">
      <dgm:prSet presAssocID="{CC7E7108-BB7A-4957-88A9-BBBC77533B7A}" presName="hierChild3" presStyleCnt="0"/>
      <dgm:spPr/>
    </dgm:pt>
    <dgm:pt modelId="{85BF0F57-D4AC-4CDD-982F-DD72A0D910C2}" type="pres">
      <dgm:prSet presAssocID="{352B5D2C-52B4-4715-9600-A9CD2B0771D1}" presName="Name111" presStyleLbl="parChTrans1D2" presStyleIdx="8" presStyleCnt="9"/>
      <dgm:spPr/>
    </dgm:pt>
    <dgm:pt modelId="{FA049DE6-4AA3-4853-AC30-EA1DC3E1D41F}" type="pres">
      <dgm:prSet presAssocID="{B1961A6E-82A1-4E72-9667-AF1E5A59500C}" presName="hierRoot3" presStyleCnt="0">
        <dgm:presLayoutVars>
          <dgm:hierBranch val="init"/>
        </dgm:presLayoutVars>
      </dgm:prSet>
      <dgm:spPr/>
    </dgm:pt>
    <dgm:pt modelId="{8FFE3120-C96B-4838-821F-3E822D7E956F}" type="pres">
      <dgm:prSet presAssocID="{B1961A6E-82A1-4E72-9667-AF1E5A59500C}" presName="rootComposite3" presStyleCnt="0"/>
      <dgm:spPr/>
    </dgm:pt>
    <dgm:pt modelId="{7E9FCE1F-217E-4865-97A6-4C896416C3C7}" type="pres">
      <dgm:prSet presAssocID="{B1961A6E-82A1-4E72-9667-AF1E5A59500C}" presName="rootText3" presStyleLbl="asst1" presStyleIdx="0" presStyleCnt="1">
        <dgm:presLayoutVars>
          <dgm:chPref val="3"/>
        </dgm:presLayoutVars>
      </dgm:prSet>
      <dgm:spPr/>
    </dgm:pt>
    <dgm:pt modelId="{068BD48A-6111-4568-B646-A7462608E87A}" type="pres">
      <dgm:prSet presAssocID="{B1961A6E-82A1-4E72-9667-AF1E5A59500C}" presName="rootConnector3" presStyleLbl="asst1" presStyleIdx="0" presStyleCnt="1"/>
      <dgm:spPr/>
    </dgm:pt>
    <dgm:pt modelId="{E43DBA57-5AA6-49DB-AF47-6A57EFE1126A}" type="pres">
      <dgm:prSet presAssocID="{B1961A6E-82A1-4E72-9667-AF1E5A59500C}" presName="hierChild6" presStyleCnt="0"/>
      <dgm:spPr/>
    </dgm:pt>
    <dgm:pt modelId="{97966095-0091-4E14-8D23-55B7CBF219CC}" type="pres">
      <dgm:prSet presAssocID="{B1961A6E-82A1-4E72-9667-AF1E5A59500C}" presName="hierChild7" presStyleCnt="0"/>
      <dgm:spPr/>
    </dgm:pt>
  </dgm:ptLst>
  <dgm:cxnLst>
    <dgm:cxn modelId="{1FD0E800-5241-465A-9A30-0C62C28153F8}" srcId="{CC7E7108-BB7A-4957-88A9-BBBC77533B7A}" destId="{F5D918A6-6EEF-4955-B7BF-B262A91BB827}" srcOrd="5" destOrd="0" parTransId="{1437B074-75F0-47BC-BE62-BFC8AEE3E248}" sibTransId="{7275EAE9-7631-4428-BCFA-EC92799D7F5F}"/>
    <dgm:cxn modelId="{E109D102-03B2-416E-AB8D-27C27C749D82}" type="presOf" srcId="{97DE81E0-23A9-4825-A97E-D39B4CBD03F1}" destId="{96ACB539-DAF4-4510-8CD5-FDB54077E02B}" srcOrd="1" destOrd="0" presId="urn:microsoft.com/office/officeart/2005/8/layout/orgChart1"/>
    <dgm:cxn modelId="{4073FC02-9E19-46EE-A59A-C07AA0F307E3}" type="presOf" srcId="{F0B1A085-F190-433A-92BD-DF5309DB3DDF}" destId="{DE27E7F9-3E85-46DE-A7B2-67BBCB8D3556}" srcOrd="1" destOrd="0" presId="urn:microsoft.com/office/officeart/2005/8/layout/orgChart1"/>
    <dgm:cxn modelId="{D3FDE105-DCBC-451C-A23E-E4CBB6F5A2C2}" type="presOf" srcId="{CC7E7108-BB7A-4957-88A9-BBBC77533B7A}" destId="{AEF343BA-EF82-460C-BF3F-DE3881568221}" srcOrd="1" destOrd="0" presId="urn:microsoft.com/office/officeart/2005/8/layout/orgChart1"/>
    <dgm:cxn modelId="{5F653506-85AE-4539-B667-7D445C97EE4A}" type="presOf" srcId="{F5D918A6-6EEF-4955-B7BF-B262A91BB827}" destId="{CD908F74-D58C-43A8-949A-71CC88E81451}" srcOrd="1" destOrd="0" presId="urn:microsoft.com/office/officeart/2005/8/layout/orgChart1"/>
    <dgm:cxn modelId="{5E89FB07-4818-45CF-BEE6-89935355C478}" type="presOf" srcId="{F0B1A085-F190-433A-92BD-DF5309DB3DDF}" destId="{21AE665C-497C-47C1-8543-FE4252C5EDCE}" srcOrd="0" destOrd="0" presId="urn:microsoft.com/office/officeart/2005/8/layout/orgChart1"/>
    <dgm:cxn modelId="{070A6108-7D69-4F44-8AED-397B927DC9AA}" type="presOf" srcId="{B13943E2-476A-414A-B3C4-4066D7CB1708}" destId="{5EA0DDD6-6492-4C67-8CC6-CF6F5113EE3E}" srcOrd="0" destOrd="0" presId="urn:microsoft.com/office/officeart/2005/8/layout/orgChart1"/>
    <dgm:cxn modelId="{DD728109-FFE8-42B0-BEA4-F1582A88EBBE}" srcId="{1A3D5257-24C5-451D-BF9F-D06E9901F177}" destId="{82AA3B3F-7460-4F97-B58A-85229C85F424}" srcOrd="0" destOrd="0" parTransId="{7E6A76A4-B34F-49D9-BF68-9F9F2DA1B92F}" sibTransId="{6D8FF2E9-E5F3-487A-B492-102A923DC764}"/>
    <dgm:cxn modelId="{0883BA0A-9CED-48FE-B1D6-8DBB089D6D23}" srcId="{501A2413-1E11-41AD-A465-939F3C357A5B}" destId="{CC7E7108-BB7A-4957-88A9-BBBC77533B7A}" srcOrd="0" destOrd="0" parTransId="{2AFCC8E1-2B8E-4716-A073-ECE7E6D062AF}" sibTransId="{463C505A-F260-4E26-96F0-3634F64E3FCB}"/>
    <dgm:cxn modelId="{96E1790C-D603-4E12-9D87-2A34F215E7E9}" type="presOf" srcId="{1BED2577-3A37-4700-8C9C-9F74C6069070}" destId="{9D1EE45C-D3D7-448E-AEE8-2F279FB66F18}" srcOrd="0" destOrd="0" presId="urn:microsoft.com/office/officeart/2005/8/layout/orgChart1"/>
    <dgm:cxn modelId="{8DF2710F-8A66-4272-9A62-36359F8B83E1}" type="presOf" srcId="{33BBE842-4326-44ED-8902-49328F9D7D3D}" destId="{041A7FA6-314B-4617-9716-343AE6025575}" srcOrd="0" destOrd="0" presId="urn:microsoft.com/office/officeart/2005/8/layout/orgChart1"/>
    <dgm:cxn modelId="{5E82B50F-C457-478F-9270-244A27553FC1}" srcId="{CC7E7108-BB7A-4957-88A9-BBBC77533B7A}" destId="{1BED2577-3A37-4700-8C9C-9F74C6069070}" srcOrd="4" destOrd="0" parTransId="{10A91E79-1C86-458E-805B-A2F03B48F2CA}" sibTransId="{FD2500B8-939A-4E6F-8B85-BCDAE8C98B89}"/>
    <dgm:cxn modelId="{B0DED412-9290-43C3-BBC3-1FF2FAC5B505}" type="presOf" srcId="{D55ED28C-C6B3-4167-97B5-7FCE921D7C1E}" destId="{B5D964C7-DE33-4C9F-A562-87246D4FD92A}" srcOrd="1" destOrd="0" presId="urn:microsoft.com/office/officeart/2005/8/layout/orgChart1"/>
    <dgm:cxn modelId="{BDF02A13-1950-40FD-9CD5-DC726C950E02}" type="presOf" srcId="{31BA8E89-0967-4AB8-832F-AD2A445D88F1}" destId="{31DF9D7E-B062-440D-88D2-C8AD614E53AD}" srcOrd="0" destOrd="0" presId="urn:microsoft.com/office/officeart/2005/8/layout/orgChart1"/>
    <dgm:cxn modelId="{03150D14-8B73-4A07-91A1-0A21BE68344F}" srcId="{33BBE842-4326-44ED-8902-49328F9D7D3D}" destId="{F0B1A085-F190-433A-92BD-DF5309DB3DDF}" srcOrd="0" destOrd="0" parTransId="{D4779904-BCFE-40FC-840B-74E64D416BE2}" sibTransId="{6AF86B0E-BBAB-4902-B487-8E8FB1AB6470}"/>
    <dgm:cxn modelId="{3AE82016-5CA7-46D3-89A0-11725525A071}" type="presOf" srcId="{6DF9A716-E0FB-44CF-899F-FEE0087AE946}" destId="{0E73DD6C-6A9C-4B1C-9DE2-E265254B0C13}" srcOrd="0" destOrd="0" presId="urn:microsoft.com/office/officeart/2005/8/layout/orgChart1"/>
    <dgm:cxn modelId="{4166331A-E2EC-4DF6-B620-FF368572321B}" srcId="{406E5C1A-F07B-47AD-8CEC-0CCC6062D593}" destId="{652CD2CA-17FB-489B-8B82-2C317C411B72}" srcOrd="0" destOrd="0" parTransId="{D0C71D84-AF1D-4EC0-AC43-3E9262192541}" sibTransId="{9A78FA3E-ADB3-4EF4-9579-B5A856020239}"/>
    <dgm:cxn modelId="{4E0EEC20-E6FF-4901-A9D5-C43709862AD0}" type="presOf" srcId="{02C7B0C2-8CB6-47A9-8DCE-EFC48B8030C4}" destId="{6F13D875-A03F-4925-8585-024E5DA534CF}" srcOrd="0" destOrd="0" presId="urn:microsoft.com/office/officeart/2005/8/layout/orgChart1"/>
    <dgm:cxn modelId="{D9805424-48BE-46A0-8126-DE19B4488448}" type="presOf" srcId="{B75694A5-9BDF-40A6-B068-632A358C6D42}" destId="{AC1F3A8F-F017-4953-9CF0-CA1CD5052276}" srcOrd="0" destOrd="0" presId="urn:microsoft.com/office/officeart/2005/8/layout/orgChart1"/>
    <dgm:cxn modelId="{97A09727-DA52-43AC-ABAD-A1ED2F9BEB92}" type="presOf" srcId="{406E5C1A-F07B-47AD-8CEC-0CCC6062D593}" destId="{175BA78F-5A73-4B9E-AEAE-310686E44486}" srcOrd="0" destOrd="0" presId="urn:microsoft.com/office/officeart/2005/8/layout/orgChart1"/>
    <dgm:cxn modelId="{6D544828-F16F-47BC-9D89-981AD3A5ECB5}" type="presOf" srcId="{F92A196B-063D-4A24-BB72-F3016D269D05}" destId="{8178C2F8-B41C-485A-BAF1-878174290910}" srcOrd="0" destOrd="0" presId="urn:microsoft.com/office/officeart/2005/8/layout/orgChart1"/>
    <dgm:cxn modelId="{656BEC28-1385-4940-9AC5-75B364C1892F}" srcId="{CC7E7108-BB7A-4957-88A9-BBBC77533B7A}" destId="{7FCC6AC2-FA9E-4B5C-85E1-67FFBD0AFDD5}" srcOrd="6" destOrd="0" parTransId="{8B2A8697-2C4E-4264-9250-A3DF89A48FB5}" sibTransId="{CAE59260-0012-436D-AD8D-64E6BB2F5B17}"/>
    <dgm:cxn modelId="{50555F2F-04A2-40DB-96C6-6745AFBD1615}" type="presOf" srcId="{CC7E7108-BB7A-4957-88A9-BBBC77533B7A}" destId="{F494F830-E666-4D60-B307-C85A39CDA78B}" srcOrd="0" destOrd="0" presId="urn:microsoft.com/office/officeart/2005/8/layout/orgChart1"/>
    <dgm:cxn modelId="{58B98030-BE1A-4E66-A1BE-88F634A16D3E}" srcId="{CC7E7108-BB7A-4957-88A9-BBBC77533B7A}" destId="{2AA9C12E-6252-4D84-83B7-61C8B5EE58E1}" srcOrd="3" destOrd="0" parTransId="{6DF9A716-E0FB-44CF-899F-FEE0087AE946}" sibTransId="{5EC29AD6-7CF6-45AA-8528-601FD973519E}"/>
    <dgm:cxn modelId="{5B546E32-4B67-40F4-91B2-9DDE488986B3}" type="presOf" srcId="{A71EA165-F981-469F-8801-8B40C9FB69BE}" destId="{33F0BA94-7A1B-4B30-A770-A3FEAB92D040}" srcOrd="0" destOrd="0" presId="urn:microsoft.com/office/officeart/2005/8/layout/orgChart1"/>
    <dgm:cxn modelId="{70A3D532-E506-4C5E-BAE4-BFE948FE0901}" srcId="{F5D918A6-6EEF-4955-B7BF-B262A91BB827}" destId="{38208EA7-0B10-4526-9245-36D24B02A164}" srcOrd="1" destOrd="0" parTransId="{1098D265-AA93-4EAE-B31E-780B2F15C7B8}" sibTransId="{ABDB94A3-3E98-4284-8344-F5F9381D6606}"/>
    <dgm:cxn modelId="{E03A3535-3444-4B0F-8ED5-8173F3F5A5DA}" type="presOf" srcId="{ADE96B7C-F57F-4AF8-80CB-3D6D8CFE34AA}" destId="{E6806DD8-FBE7-4A1D-BE4E-85172FD44C74}" srcOrd="0" destOrd="0" presId="urn:microsoft.com/office/officeart/2005/8/layout/orgChart1"/>
    <dgm:cxn modelId="{5AAAC838-0985-4B38-A5BA-2C4E840704E5}" type="presOf" srcId="{38208EA7-0B10-4526-9245-36D24B02A164}" destId="{78653FE3-27AC-4E4B-ADF9-FCD60CCAACD4}" srcOrd="0" destOrd="0" presId="urn:microsoft.com/office/officeart/2005/8/layout/orgChart1"/>
    <dgm:cxn modelId="{EFE35A3D-9D59-454D-AF2E-DE5DDFDD513A}" type="presOf" srcId="{9DCD7944-AFFF-45C6-86FF-56C8926A9852}" destId="{50558B9F-A752-4227-96DB-44D0DDD42F88}" srcOrd="0" destOrd="0" presId="urn:microsoft.com/office/officeart/2005/8/layout/orgChart1"/>
    <dgm:cxn modelId="{20657140-2966-4F98-8401-8B50F2C62052}" type="presOf" srcId="{1A9A87F1-A4F2-4CCB-90DD-CC43E4D9D17C}" destId="{F8AA1CA5-403F-4699-8A89-B2036CCC5347}" srcOrd="0" destOrd="0" presId="urn:microsoft.com/office/officeart/2005/8/layout/orgChart1"/>
    <dgm:cxn modelId="{8E2BB940-84D5-4690-B1E6-AB26CC3E0D55}" type="presOf" srcId="{EEB92674-9F15-45AB-BB48-30BB9ADF7F83}" destId="{C352577D-CA87-45E9-A79F-71C5DE696BE2}" srcOrd="0" destOrd="0" presId="urn:microsoft.com/office/officeart/2005/8/layout/orgChart1"/>
    <dgm:cxn modelId="{D21CC65C-0329-4502-8941-E247B0AAE7D2}" type="presOf" srcId="{D55ED28C-C6B3-4167-97B5-7FCE921D7C1E}" destId="{DE4EF745-2A04-42FA-9A30-45B2FCDC23FE}" srcOrd="0" destOrd="0" presId="urn:microsoft.com/office/officeart/2005/8/layout/orgChart1"/>
    <dgm:cxn modelId="{68D05E5D-C147-455E-8A82-37CC996E824F}" type="presOf" srcId="{7E4F0113-951F-4B7C-895E-5E2BC336B166}" destId="{034708C7-7629-4B13-A471-D79847EF518F}" srcOrd="1" destOrd="0" presId="urn:microsoft.com/office/officeart/2005/8/layout/orgChart1"/>
    <dgm:cxn modelId="{A117CD5F-B19A-4F97-8CC9-A2F4BAA9462C}" type="presOf" srcId="{4B060537-2360-4349-9D4B-69163B38B5E6}" destId="{6E1EA452-814B-4CCE-A307-9A5B8FF75A84}" srcOrd="0" destOrd="0" presId="urn:microsoft.com/office/officeart/2005/8/layout/orgChart1"/>
    <dgm:cxn modelId="{56C3A560-BC01-40B1-98A7-78AB3F6FB69A}" type="presOf" srcId="{647FF562-95F5-4D12-8943-4F098CB98714}" destId="{11E7D03D-BB5A-407B-B94D-C5A92CB3A75C}" srcOrd="0" destOrd="0" presId="urn:microsoft.com/office/officeart/2005/8/layout/orgChart1"/>
    <dgm:cxn modelId="{71EB1241-F34C-4538-842F-C98C127A6FD3}" type="presOf" srcId="{0B17F31E-67C4-4C3B-8CD3-4DDDA5347765}" destId="{790384F5-0C4B-4B44-A7DA-BCED286A6B69}" srcOrd="0" destOrd="0" presId="urn:microsoft.com/office/officeart/2005/8/layout/orgChart1"/>
    <dgm:cxn modelId="{C1919262-1FD7-47F8-B673-71C8F3C10859}" type="presOf" srcId="{652CD2CA-17FB-489B-8B82-2C317C411B72}" destId="{8A124B22-917E-4123-8BA0-5DBF93D608A2}" srcOrd="0" destOrd="0" presId="urn:microsoft.com/office/officeart/2005/8/layout/orgChart1"/>
    <dgm:cxn modelId="{D58F5544-0E07-4207-B6FD-DC32F76471E6}" type="presOf" srcId="{45E9C808-285C-4132-9EA4-B1FE721846DD}" destId="{006FF446-59A6-4CFB-B47D-AE9F0D3753A6}" srcOrd="0" destOrd="0" presId="urn:microsoft.com/office/officeart/2005/8/layout/orgChart1"/>
    <dgm:cxn modelId="{6EEBBA64-26A1-437C-9C9C-AB7BC0070A40}" srcId="{0B17F31E-67C4-4C3B-8CD3-4DDDA5347765}" destId="{2EDA51BA-1D82-4B10-B4FD-67352F9E4BEF}" srcOrd="0" destOrd="0" parTransId="{46B0C1A1-F06E-4065-97CB-4674297A6A26}" sibTransId="{2B391756-2E27-42DE-8A9B-78E340C26B96}"/>
    <dgm:cxn modelId="{CF538A45-E397-43C6-8477-A4A21901291B}" type="presOf" srcId="{63AA9870-70D7-49F2-A4EA-F256AFF1C815}" destId="{C08948C6-3C8B-4295-8DBA-EE07B0779FF7}" srcOrd="0" destOrd="0" presId="urn:microsoft.com/office/officeart/2005/8/layout/orgChart1"/>
    <dgm:cxn modelId="{F7AA2146-40D5-407C-83C7-BE40890C5244}" type="presOf" srcId="{2CDC6D3C-34D3-42DB-95BB-269F144B1303}" destId="{B9623025-6BEF-4C59-8C7E-3FFE6F9C1955}" srcOrd="0" destOrd="0" presId="urn:microsoft.com/office/officeart/2005/8/layout/orgChart1"/>
    <dgm:cxn modelId="{805BAF46-9FA0-453D-8E11-518130388B4C}" type="presOf" srcId="{7FCC6AC2-FA9E-4B5C-85E1-67FFBD0AFDD5}" destId="{C797F11F-BEE6-4835-9146-4C9BA0350392}" srcOrd="1" destOrd="0" presId="urn:microsoft.com/office/officeart/2005/8/layout/orgChart1"/>
    <dgm:cxn modelId="{A5B71E47-FB51-4210-BEE1-81103DB1B334}" type="presOf" srcId="{1E9FD6A5-5138-4058-A609-E0B695F4640D}" destId="{A76953CC-0B57-4BAA-A7BE-E13C91130D66}" srcOrd="0" destOrd="0" presId="urn:microsoft.com/office/officeart/2005/8/layout/orgChart1"/>
    <dgm:cxn modelId="{DAEAA348-1E4B-4F2C-A911-054D4E40120E}" type="presOf" srcId="{25142ADD-816A-4CF2-94AC-BA52612F62E0}" destId="{83E53828-A7D1-448D-A3E8-374964C1D9AC}" srcOrd="0" destOrd="0" presId="urn:microsoft.com/office/officeart/2005/8/layout/orgChart1"/>
    <dgm:cxn modelId="{01A4E56A-EF39-4251-9290-009E7A3FF253}" type="presOf" srcId="{C972FA8B-0D37-45C5-8224-9C06235BE9B7}" destId="{DE008759-DD45-4D4E-A147-6A7D9FC8F3AD}" srcOrd="0" destOrd="0" presId="urn:microsoft.com/office/officeart/2005/8/layout/orgChart1"/>
    <dgm:cxn modelId="{9E08576C-924F-49A3-8D9C-A8EE4B849AE2}" srcId="{1E91DF49-2740-476E-9F35-7642D01CE8F9}" destId="{43F83919-92AB-47A7-A80A-608873BD9B0D}" srcOrd="0" destOrd="0" parTransId="{02C7B0C2-8CB6-47A9-8DCE-EFC48B8030C4}" sibTransId="{8E754835-CCB7-45C1-A2EE-F7802BA06109}"/>
    <dgm:cxn modelId="{1E1A834D-F999-45CB-AB84-8F919E260D2E}" type="presOf" srcId="{1BED2577-3A37-4700-8C9C-9F74C6069070}" destId="{750CEA35-D709-42FB-858C-DD1158C1C744}" srcOrd="1" destOrd="0" presId="urn:microsoft.com/office/officeart/2005/8/layout/orgChart1"/>
    <dgm:cxn modelId="{0613274E-B63E-4260-AAB7-222C4B7EB91F}" type="presOf" srcId="{1A3D5257-24C5-451D-BF9F-D06E9901F177}" destId="{E1DF4C41-97F9-42EC-B760-79DC7445877D}" srcOrd="1" destOrd="0" presId="urn:microsoft.com/office/officeart/2005/8/layout/orgChart1"/>
    <dgm:cxn modelId="{B2AC284F-D251-4B68-ABDF-D2153F5AB9C7}" srcId="{CC7E7108-BB7A-4957-88A9-BBBC77533B7A}" destId="{72489999-EB75-4B69-A4C5-5EF7118C7105}" srcOrd="8" destOrd="0" parTransId="{31BA8E89-0967-4AB8-832F-AD2A445D88F1}" sibTransId="{D55584B5-84E9-4906-B08A-E7B37D1B93A2}"/>
    <dgm:cxn modelId="{2D1ACA4F-8E2E-4F8D-9805-B01EF5FC35FD}" srcId="{B13943E2-476A-414A-B3C4-4066D7CB1708}" destId="{D55ED28C-C6B3-4167-97B5-7FCE921D7C1E}" srcOrd="0" destOrd="0" parTransId="{A71EA165-F981-469F-8801-8B40C9FB69BE}" sibTransId="{EFB86FC3-080A-4791-9951-9789FB238B45}"/>
    <dgm:cxn modelId="{404E2850-C0C4-42C7-AFD3-D6E31D35D6B2}" type="presOf" srcId="{38208EA7-0B10-4526-9245-36D24B02A164}" destId="{7328A866-95DB-4AC1-ABB6-BED0D67405F0}" srcOrd="1" destOrd="0" presId="urn:microsoft.com/office/officeart/2005/8/layout/orgChart1"/>
    <dgm:cxn modelId="{E2125071-480D-4717-ABE1-515D9B31EC0C}" type="presOf" srcId="{AFF12B2D-1CD3-46D7-A84A-B8F67CEC8EF4}" destId="{296FFA66-2205-4BE6-B1E7-3F2BD8F76FE5}" srcOrd="0" destOrd="0" presId="urn:microsoft.com/office/officeart/2005/8/layout/orgChart1"/>
    <dgm:cxn modelId="{F1E51252-82D9-4E48-9ABF-AD427FDAD76B}" type="presOf" srcId="{1E91DF49-2740-476E-9F35-7642D01CE8F9}" destId="{354B0DBD-12FB-4E89-A39F-16890C76ADDB}" srcOrd="1" destOrd="0" presId="urn:microsoft.com/office/officeart/2005/8/layout/orgChart1"/>
    <dgm:cxn modelId="{713A1374-D243-4D9B-816A-6A59341E874C}" srcId="{43F83919-92AB-47A7-A80A-608873BD9B0D}" destId="{7E4F0113-951F-4B7C-895E-5E2BC336B166}" srcOrd="0" destOrd="0" parTransId="{63AA9870-70D7-49F2-A4EA-F256AFF1C815}" sibTransId="{974E01A9-1A5B-4FCE-896B-6BE944473B57}"/>
    <dgm:cxn modelId="{133BB374-DAFD-4B72-82BC-F4598CE49B0E}" srcId="{97DE81E0-23A9-4825-A97E-D39B4CBD03F1}" destId="{45E9C808-285C-4132-9EA4-B1FE721846DD}" srcOrd="0" destOrd="0" parTransId="{1A9A87F1-A4F2-4CCB-90DD-CC43E4D9D17C}" sibTransId="{B379BBAF-A8C5-49AA-B0FF-B1144441AC62}"/>
    <dgm:cxn modelId="{768B7E75-E5B5-43A1-B96F-5B89D5998999}" type="presOf" srcId="{394822A9-305E-4EB7-93AF-DAA6FB3552A3}" destId="{6FA18330-CA23-4D01-85B9-9E0819BA4DCE}" srcOrd="0" destOrd="0" presId="urn:microsoft.com/office/officeart/2005/8/layout/orgChart1"/>
    <dgm:cxn modelId="{962AD155-3469-4C7E-BB2E-2B5DECD5AF22}" type="presOf" srcId="{72489999-EB75-4B69-A4C5-5EF7118C7105}" destId="{8FF61610-BF5B-4902-AB06-03A5B00AD415}" srcOrd="0" destOrd="0" presId="urn:microsoft.com/office/officeart/2005/8/layout/orgChart1"/>
    <dgm:cxn modelId="{0B45FF56-1DAF-47B8-85C6-7A9AA280D8C6}" type="presOf" srcId="{2EDA51BA-1D82-4B10-B4FD-67352F9E4BEF}" destId="{B44F0E5D-04DE-40EC-8A39-5325886F65B6}" srcOrd="1" destOrd="0" presId="urn:microsoft.com/office/officeart/2005/8/layout/orgChart1"/>
    <dgm:cxn modelId="{BB751557-5C5C-4597-B6DF-D5BB13DAF2E5}" type="presOf" srcId="{63F9C4C2-D4F9-42B9-9223-EBBB46C794C6}" destId="{C634E3EA-B61C-4573-B29F-C96E0C9BE5F9}" srcOrd="0" destOrd="0" presId="urn:microsoft.com/office/officeart/2005/8/layout/orgChart1"/>
    <dgm:cxn modelId="{2128C179-D51A-4982-98DE-D8E6319F512B}" srcId="{1E9FD6A5-5138-4058-A609-E0B695F4640D}" destId="{B75694A5-9BDF-40A6-B068-632A358C6D42}" srcOrd="0" destOrd="0" parTransId="{63F9C4C2-D4F9-42B9-9223-EBBB46C794C6}" sibTransId="{FD7DE0E1-5B63-4C6F-BABB-1571D018A79B}"/>
    <dgm:cxn modelId="{B0F0FF5A-E66C-4181-BD83-C768AB12D24E}" type="presOf" srcId="{B1961A6E-82A1-4E72-9667-AF1E5A59500C}" destId="{7E9FCE1F-217E-4865-97A6-4C896416C3C7}" srcOrd="0" destOrd="0" presId="urn:microsoft.com/office/officeart/2005/8/layout/orgChart1"/>
    <dgm:cxn modelId="{DF70507C-536D-4880-8FA1-326C420C6C92}" type="presOf" srcId="{82AA3B3F-7460-4F97-B58A-85229C85F424}" destId="{3A6F2A6B-1917-4176-BBEB-C89E3509B896}" srcOrd="0" destOrd="0" presId="urn:microsoft.com/office/officeart/2005/8/layout/orgChart1"/>
    <dgm:cxn modelId="{7E3C147D-FB3B-441D-AC47-605DB2248F01}" type="presOf" srcId="{FC209C75-5F74-4234-80AC-7A5A9D154D23}" destId="{825FBBA2-BC15-4BB6-A63F-25688FEB34C3}" srcOrd="0" destOrd="0" presId="urn:microsoft.com/office/officeart/2005/8/layout/orgChart1"/>
    <dgm:cxn modelId="{95A90D7E-3E12-4578-B300-13072F904039}" type="presOf" srcId="{F5D918A6-6EEF-4955-B7BF-B262A91BB827}" destId="{65B7D78D-EA2D-48B4-9997-FA3D0DD6A9FA}" srcOrd="0" destOrd="0" presId="urn:microsoft.com/office/officeart/2005/8/layout/orgChart1"/>
    <dgm:cxn modelId="{C0694B7F-8DF5-4BDD-8C5B-B727C9C303E4}" type="presOf" srcId="{7E4F0113-951F-4B7C-895E-5E2BC336B166}" destId="{5DBC1431-436F-4137-BA59-EF84DF41CE10}" srcOrd="0" destOrd="0" presId="urn:microsoft.com/office/officeart/2005/8/layout/orgChart1"/>
    <dgm:cxn modelId="{2E737D7F-023E-4BAD-B3F6-602219C7BB91}" type="presOf" srcId="{1A3D5257-24C5-451D-BF9F-D06E9901F177}" destId="{50E9BDE0-505D-4DF7-A33C-7E61CFFC81D3}" srcOrd="0" destOrd="0" presId="urn:microsoft.com/office/officeart/2005/8/layout/orgChart1"/>
    <dgm:cxn modelId="{DFA48780-1E17-44E5-9EB2-36106612022E}" type="presOf" srcId="{406E5C1A-F07B-47AD-8CEC-0CCC6062D593}" destId="{56DF0D8A-2800-4AF1-8283-512F9EDF3195}" srcOrd="1" destOrd="0" presId="urn:microsoft.com/office/officeart/2005/8/layout/orgChart1"/>
    <dgm:cxn modelId="{0F8FA283-3913-41D0-A23F-BF84699757F0}" type="presOf" srcId="{0776F3F7-EA47-4191-840F-1C4A5BCF5797}" destId="{D69FDDED-E543-4504-805A-D0D651AC2085}" srcOrd="1" destOrd="0" presId="urn:microsoft.com/office/officeart/2005/8/layout/orgChart1"/>
    <dgm:cxn modelId="{EB1CE383-1D55-4804-9B49-B5482D9948A7}" srcId="{38208EA7-0B10-4526-9245-36D24B02A164}" destId="{406E5C1A-F07B-47AD-8CEC-0CCC6062D593}" srcOrd="0" destOrd="0" parTransId="{647FF562-95F5-4D12-8943-4F098CB98714}" sibTransId="{B80348B1-7F2A-4680-8C0E-70E73939E80D}"/>
    <dgm:cxn modelId="{08202385-33FD-47B7-B76C-D8B9245384E2}" type="presOf" srcId="{72489999-EB75-4B69-A4C5-5EF7118C7105}" destId="{EFD9D167-DD23-4504-9635-292845607A94}" srcOrd="1" destOrd="0" presId="urn:microsoft.com/office/officeart/2005/8/layout/orgChart1"/>
    <dgm:cxn modelId="{855F7490-43AC-480A-910C-0C12FCB0A39F}" type="presOf" srcId="{D4779904-BCFE-40FC-840B-74E64D416BE2}" destId="{DA916738-F2FF-4ABC-B020-3273C07DC167}" srcOrd="0" destOrd="0" presId="urn:microsoft.com/office/officeart/2005/8/layout/orgChart1"/>
    <dgm:cxn modelId="{9E170991-E4C9-402A-97F2-7199A6A712BC}" type="presOf" srcId="{33BBE842-4326-44ED-8902-49328F9D7D3D}" destId="{48393F6A-1DE1-4531-AED8-0128B1EA4053}" srcOrd="1" destOrd="0" presId="urn:microsoft.com/office/officeart/2005/8/layout/orgChart1"/>
    <dgm:cxn modelId="{90153191-926D-49C7-BD0E-C772E6E299EF}" type="presOf" srcId="{4A7B9F4C-9564-484F-8584-64B36033B785}" destId="{FE9BEC41-BD71-438D-9693-001CAB3E0595}" srcOrd="1" destOrd="0" presId="urn:microsoft.com/office/officeart/2005/8/layout/orgChart1"/>
    <dgm:cxn modelId="{FBAA6A91-6CC1-45EC-8DD6-D29F40BC01C3}" type="presOf" srcId="{27C3196E-92A6-4C04-97F4-70975AD76E93}" destId="{75A6174A-04B9-4E11-9640-1FAB74F284BF}" srcOrd="0" destOrd="0" presId="urn:microsoft.com/office/officeart/2005/8/layout/orgChart1"/>
    <dgm:cxn modelId="{5F654192-D041-490E-95C3-4EECE2980448}" type="presOf" srcId="{1437B074-75F0-47BC-BE62-BFC8AEE3E248}" destId="{16593FDE-CDDF-4DC8-A951-E043E9FE227D}" srcOrd="0" destOrd="0" presId="urn:microsoft.com/office/officeart/2005/8/layout/orgChart1"/>
    <dgm:cxn modelId="{5CCCAA93-69BB-4863-A0DD-B7A5812B1362}" type="presOf" srcId="{1E9FD6A5-5138-4058-A609-E0B695F4640D}" destId="{53308F97-5CA3-4B63-9D56-8CDAEDE360D8}" srcOrd="1" destOrd="0" presId="urn:microsoft.com/office/officeart/2005/8/layout/orgChart1"/>
    <dgm:cxn modelId="{67D5D895-7CCC-47E0-9F04-48B8ACC88472}" srcId="{F0B1A085-F190-433A-92BD-DF5309DB3DDF}" destId="{4A7B9F4C-9564-484F-8584-64B36033B785}" srcOrd="0" destOrd="0" parTransId="{394822A9-305E-4EB7-93AF-DAA6FB3552A3}" sibTransId="{A5138ACE-EC2D-487C-85A8-0BD5B03B8036}"/>
    <dgm:cxn modelId="{C43B0699-11B9-4601-820F-D8BB7E88CFFD}" type="presOf" srcId="{352B5D2C-52B4-4715-9600-A9CD2B0771D1}" destId="{85BF0F57-D4AC-4CDD-982F-DD72A0D910C2}" srcOrd="0" destOrd="0" presId="urn:microsoft.com/office/officeart/2005/8/layout/orgChart1"/>
    <dgm:cxn modelId="{D098F29E-F918-4D2D-A6B0-8E6E4B953C0E}" type="presOf" srcId="{B75694A5-9BDF-40A6-B068-632A358C6D42}" destId="{C39624E4-867F-40D8-9F2B-398A51EF9ED4}" srcOrd="1" destOrd="0" presId="urn:microsoft.com/office/officeart/2005/8/layout/orgChart1"/>
    <dgm:cxn modelId="{23BE569F-0F04-400A-BA2D-5C6681AF0A4C}" type="presOf" srcId="{4B060537-2360-4349-9D4B-69163B38B5E6}" destId="{C2380065-B596-4729-958F-3B62E073C308}" srcOrd="1" destOrd="0" presId="urn:microsoft.com/office/officeart/2005/8/layout/orgChart1"/>
    <dgm:cxn modelId="{75209EA4-D484-4B0A-BE4D-7C7A8603DBE4}" type="presOf" srcId="{4A7B9F4C-9564-484F-8584-64B36033B785}" destId="{EEAD96F2-B366-4C23-87FD-D7A41F65924B}" srcOrd="0" destOrd="0" presId="urn:microsoft.com/office/officeart/2005/8/layout/orgChart1"/>
    <dgm:cxn modelId="{4809E9A5-E0F3-4B35-9D62-6619E49EF7D6}" type="presOf" srcId="{B1961A6E-82A1-4E72-9667-AF1E5A59500C}" destId="{068BD48A-6111-4568-B646-A7462608E87A}" srcOrd="1" destOrd="0" presId="urn:microsoft.com/office/officeart/2005/8/layout/orgChart1"/>
    <dgm:cxn modelId="{2605CFA6-3E62-4F25-9E02-E1519E257B9F}" srcId="{AFF12B2D-1CD3-46D7-A84A-B8F67CEC8EF4}" destId="{4B060537-2360-4349-9D4B-69163B38B5E6}" srcOrd="0" destOrd="0" parTransId="{ADE96B7C-F57F-4AF8-80CB-3D6D8CFE34AA}" sibTransId="{2A241A54-236F-48A8-85E4-754F51AA46FF}"/>
    <dgm:cxn modelId="{C1EF01A7-A04F-4280-90E9-553296B5195E}" type="presOf" srcId="{EEE506E4-F411-40E8-B900-10C8B68A03C8}" destId="{42267EDF-16DB-45B0-86E8-159BB24DBFC0}" srcOrd="0" destOrd="0" presId="urn:microsoft.com/office/officeart/2005/8/layout/orgChart1"/>
    <dgm:cxn modelId="{AA81F7AC-54CF-4BE3-96EE-40341DCE7E9A}" type="presOf" srcId="{652CD2CA-17FB-489B-8B82-2C317C411B72}" destId="{9E72C670-A3AE-430E-9668-5DD52856260C}" srcOrd="1" destOrd="0" presId="urn:microsoft.com/office/officeart/2005/8/layout/orgChart1"/>
    <dgm:cxn modelId="{267D17AD-10DF-4C25-B91B-99A97A2526B6}" srcId="{4B060537-2360-4349-9D4B-69163B38B5E6}" destId="{C972FA8B-0D37-45C5-8224-9C06235BE9B7}" srcOrd="0" destOrd="0" parTransId="{27C3196E-92A6-4C04-97F4-70975AD76E93}" sibTransId="{A1767FA3-73EB-4930-A090-82DF7D533A5D}"/>
    <dgm:cxn modelId="{CA5AD0AE-6899-4545-935F-25DD6F900FE9}" type="presOf" srcId="{0B17F31E-67C4-4C3B-8CD3-4DDDA5347765}" destId="{C25C77FE-E9F1-4996-9666-08C22021B083}" srcOrd="1" destOrd="0" presId="urn:microsoft.com/office/officeart/2005/8/layout/orgChart1"/>
    <dgm:cxn modelId="{5ED505B0-005B-4349-A8BB-D5414B893A4E}" type="presOf" srcId="{AFF12B2D-1CD3-46D7-A84A-B8F67CEC8EF4}" destId="{F35863EA-B9EB-4A8E-ADD3-B915403ED9C3}" srcOrd="1" destOrd="0" presId="urn:microsoft.com/office/officeart/2005/8/layout/orgChart1"/>
    <dgm:cxn modelId="{2062C2B6-8C47-4940-8226-36AFABD8272D}" srcId="{CC7E7108-BB7A-4957-88A9-BBBC77533B7A}" destId="{B13943E2-476A-414A-B3C4-4066D7CB1708}" srcOrd="2" destOrd="0" parTransId="{CA47D6C4-BAFA-422A-9C1C-1FE46303D1E2}" sibTransId="{B2F3646C-5D35-4B4B-B3D9-981B9CA5FDDE}"/>
    <dgm:cxn modelId="{B4AE55B8-D271-49EC-918F-6D236E44651D}" type="presOf" srcId="{2AA9C12E-6252-4D84-83B7-61C8B5EE58E1}" destId="{532EABD4-D5D1-4FD8-96A6-0001B0B0A71C}" srcOrd="0" destOrd="0" presId="urn:microsoft.com/office/officeart/2005/8/layout/orgChart1"/>
    <dgm:cxn modelId="{4318F4BA-436E-4C11-B53F-20373133D35B}" type="presOf" srcId="{F787B594-01B0-4FC4-A685-668D49CB8360}" destId="{B58D6D64-6BA8-41CD-899E-E633DAF39F3A}" srcOrd="0" destOrd="0" presId="urn:microsoft.com/office/officeart/2005/8/layout/orgChart1"/>
    <dgm:cxn modelId="{8D5126BD-5F73-47D1-8D54-6F1EADBDEFD4}" srcId="{2AA9C12E-6252-4D84-83B7-61C8B5EE58E1}" destId="{0B17F31E-67C4-4C3B-8CD3-4DDDA5347765}" srcOrd="0" destOrd="0" parTransId="{EEE506E4-F411-40E8-B900-10C8B68A03C8}" sibTransId="{A5F73EDB-940F-47EB-91CE-156D205B77FC}"/>
    <dgm:cxn modelId="{991720C3-28C2-4020-9405-25B855E76D53}" type="presOf" srcId="{45E9C808-285C-4132-9EA4-B1FE721846DD}" destId="{9C650ADC-F309-4BD4-9EE8-1EA78005411B}" srcOrd="1" destOrd="0" presId="urn:microsoft.com/office/officeart/2005/8/layout/orgChart1"/>
    <dgm:cxn modelId="{3446B1C3-CD31-48AB-BEE7-F4E581640F8F}" type="presOf" srcId="{43F83919-92AB-47A7-A80A-608873BD9B0D}" destId="{10A6EB69-5918-4E86-8E74-DF20F9153698}" srcOrd="0" destOrd="0" presId="urn:microsoft.com/office/officeart/2005/8/layout/orgChart1"/>
    <dgm:cxn modelId="{C76A59C4-2538-40C2-BB76-9DA866BF6AE5}" type="presOf" srcId="{1098D265-AA93-4EAE-B31E-780B2F15C7B8}" destId="{B6F62002-9C4B-4CE4-BAD3-1E0E3B9C72DC}" srcOrd="0" destOrd="0" presId="urn:microsoft.com/office/officeart/2005/8/layout/orgChart1"/>
    <dgm:cxn modelId="{BC41C5C6-956B-44D8-81E4-DB4C4321D10C}" srcId="{CC7E7108-BB7A-4957-88A9-BBBC77533B7A}" destId="{1A3D5257-24C5-451D-BF9F-D06E9901F177}" srcOrd="1" destOrd="0" parTransId="{25142ADD-816A-4CF2-94AC-BA52612F62E0}" sibTransId="{480965F4-A937-4F37-828A-57EE4D28536D}"/>
    <dgm:cxn modelId="{669A57CA-AC27-480E-BF2E-44EC23B284B1}" type="presOf" srcId="{7FCC6AC2-FA9E-4B5C-85E1-67FFBD0AFDD5}" destId="{5FEE6A81-AE27-426B-B539-24F922D3C158}" srcOrd="0" destOrd="0" presId="urn:microsoft.com/office/officeart/2005/8/layout/orgChart1"/>
    <dgm:cxn modelId="{C37DC3CB-E2C6-4D1A-A4FB-D719F7324101}" type="presOf" srcId="{2EDA51BA-1D82-4B10-B4FD-67352F9E4BEF}" destId="{A51756C8-3894-4D82-9DFB-0B6F2E559552}" srcOrd="0" destOrd="0" presId="urn:microsoft.com/office/officeart/2005/8/layout/orgChart1"/>
    <dgm:cxn modelId="{5B8AF9CB-3836-4E51-9190-0CA471A680D8}" type="presOf" srcId="{9DCD7944-AFFF-45C6-86FF-56C8926A9852}" destId="{F7FAA674-9E4E-4A70-8A8C-2B5EBBB44F0D}" srcOrd="1" destOrd="0" presId="urn:microsoft.com/office/officeart/2005/8/layout/orgChart1"/>
    <dgm:cxn modelId="{18F34DCC-0D1D-40AE-9CF6-BDDFB01107B0}" type="presOf" srcId="{0776F3F7-EA47-4191-840F-1C4A5BCF5797}" destId="{3AD33686-EC0F-4CD0-8187-7CD86709E072}" srcOrd="0" destOrd="0" presId="urn:microsoft.com/office/officeart/2005/8/layout/orgChart1"/>
    <dgm:cxn modelId="{E3A0DCCF-6885-400B-AC08-A0F4B17D5EA5}" srcId="{F5D918A6-6EEF-4955-B7BF-B262A91BB827}" destId="{9DCD7944-AFFF-45C6-86FF-56C8926A9852}" srcOrd="0" destOrd="0" parTransId="{F787B594-01B0-4FC4-A685-668D49CB8360}" sibTransId="{9510D077-6418-494C-9B25-79366266CB0F}"/>
    <dgm:cxn modelId="{49FD49D0-EC18-4B4C-AFEB-484116C2331D}" srcId="{7FCC6AC2-FA9E-4B5C-85E1-67FFBD0AFDD5}" destId="{33BBE842-4326-44ED-8902-49328F9D7D3D}" srcOrd="0" destOrd="0" parTransId="{227E6BDF-6072-4713-BDA2-B42BF20DBF5D}" sibTransId="{64554EAB-B421-4A46-AF04-1F4C9A422768}"/>
    <dgm:cxn modelId="{A86B79D2-46B4-4538-9127-D1E283E070C1}" type="presOf" srcId="{B13943E2-476A-414A-B3C4-4066D7CB1708}" destId="{DAC2F837-9B7B-4E65-A016-93118287241B}" srcOrd="1" destOrd="0" presId="urn:microsoft.com/office/officeart/2005/8/layout/orgChart1"/>
    <dgm:cxn modelId="{CBCD97D2-A87C-41E5-91C4-F0C53C23B765}" srcId="{1A3D5257-24C5-451D-BF9F-D06E9901F177}" destId="{1E9FD6A5-5138-4058-A609-E0B695F4640D}" srcOrd="1" destOrd="0" parTransId="{EEB92674-9F15-45AB-BB48-30BB9ADF7F83}" sibTransId="{36BDEE22-B0D4-4EC0-8126-3B79BAA564F3}"/>
    <dgm:cxn modelId="{D62DE7D2-1EAF-45ED-A342-06D31C8DF48B}" type="presOf" srcId="{7E6A76A4-B34F-49D9-BF68-9F9F2DA1B92F}" destId="{8DDE3EE8-7376-45A6-A2E2-0B681DFE57C6}" srcOrd="0" destOrd="0" presId="urn:microsoft.com/office/officeart/2005/8/layout/orgChart1"/>
    <dgm:cxn modelId="{28A4C2D4-9F74-49EB-AD9B-571BB658D5F0}" srcId="{1BED2577-3A37-4700-8C9C-9F74C6069070}" destId="{1E91DF49-2740-476E-9F35-7642D01CE8F9}" srcOrd="0" destOrd="0" parTransId="{F92A196B-063D-4A24-BB72-F3016D269D05}" sibTransId="{0FCE1CD0-EA92-4B0E-A452-F70252E84109}"/>
    <dgm:cxn modelId="{704690D5-84FA-4D57-8920-06BF7E8226F3}" type="presOf" srcId="{46B0C1A1-F06E-4065-97CB-4674297A6A26}" destId="{2FBCB881-70C8-4018-BF23-7C2C2A56A2F3}" srcOrd="0" destOrd="0" presId="urn:microsoft.com/office/officeart/2005/8/layout/orgChart1"/>
    <dgm:cxn modelId="{B2C77CD6-6D41-45C4-BE7A-77AF93D14FB0}" type="presOf" srcId="{97DE81E0-23A9-4825-A97E-D39B4CBD03F1}" destId="{D27CAAB8-4D0F-44FD-B674-A569A12C9C90}" srcOrd="0" destOrd="0" presId="urn:microsoft.com/office/officeart/2005/8/layout/orgChart1"/>
    <dgm:cxn modelId="{2AFFF3D7-4A91-49BF-94D6-7641D579E4FD}" srcId="{CC7E7108-BB7A-4957-88A9-BBBC77533B7A}" destId="{B1961A6E-82A1-4E72-9667-AF1E5A59500C}" srcOrd="0" destOrd="0" parTransId="{352B5D2C-52B4-4715-9600-A9CD2B0771D1}" sibTransId="{654EA9A4-2246-4693-9CB4-A78534DAA8F1}"/>
    <dgm:cxn modelId="{D5306EDC-AB5A-4B2E-AE98-D6790A517EC2}" type="presOf" srcId="{C972FA8B-0D37-45C5-8224-9C06235BE9B7}" destId="{224ABA80-E319-477A-B68F-38AD46C5989A}" srcOrd="1" destOrd="0" presId="urn:microsoft.com/office/officeart/2005/8/layout/orgChart1"/>
    <dgm:cxn modelId="{9190B4DE-72C0-48F5-8003-63042E26BFB0}" type="presOf" srcId="{1E91DF49-2740-476E-9F35-7642D01CE8F9}" destId="{48438EF3-CD27-44F7-BDCC-13E72FDEFB67}" srcOrd="0" destOrd="0" presId="urn:microsoft.com/office/officeart/2005/8/layout/orgChart1"/>
    <dgm:cxn modelId="{C8ACCCDF-FE4E-4DB2-9998-498A45FF6ACB}" type="presOf" srcId="{82AA3B3F-7460-4F97-B58A-85229C85F424}" destId="{19E9CCA6-ACB2-4D2D-ACD1-2BCD0E5FE8FD}" srcOrd="1" destOrd="0" presId="urn:microsoft.com/office/officeart/2005/8/layout/orgChart1"/>
    <dgm:cxn modelId="{FE4B67E2-755C-4204-AB4F-10C7FA09EAB0}" type="presOf" srcId="{D0C71D84-AF1D-4EC0-AC43-3E9262192541}" destId="{F783BDB7-F2DB-4F4B-84C6-E4F982FCDC58}" srcOrd="0" destOrd="0" presId="urn:microsoft.com/office/officeart/2005/8/layout/orgChart1"/>
    <dgm:cxn modelId="{BF7F9DE2-A350-45B6-A91D-1AC7ABCEC15A}" type="presOf" srcId="{501A2413-1E11-41AD-A465-939F3C357A5B}" destId="{8A52FD69-4A2B-4494-8D8A-8F4EDDC86BDE}" srcOrd="0" destOrd="0" presId="urn:microsoft.com/office/officeart/2005/8/layout/orgChart1"/>
    <dgm:cxn modelId="{62F103E4-7959-48F8-B4DF-0ECE9560F6D9}" type="presOf" srcId="{8B2A8697-2C4E-4264-9250-A3DF89A48FB5}" destId="{FCBCE9CB-E3D9-42CA-8EFA-BD9AC8FBF5A0}" srcOrd="0" destOrd="0" presId="urn:microsoft.com/office/officeart/2005/8/layout/orgChart1"/>
    <dgm:cxn modelId="{18ADADE5-DFB7-4894-85FB-E480FE7E45D6}" type="presOf" srcId="{BC515A18-411E-4F93-A9E0-FD8ACA3A06AC}" destId="{23EA0BE4-CE1B-4483-B79E-89DEC577479F}" srcOrd="0" destOrd="0" presId="urn:microsoft.com/office/officeart/2005/8/layout/orgChart1"/>
    <dgm:cxn modelId="{33A21BE8-8A2E-469B-8AF8-8C2F2DF7155A}" type="presOf" srcId="{227E6BDF-6072-4713-BDA2-B42BF20DBF5D}" destId="{470A33CE-7FB7-43A0-B68E-76AAB948F9CA}" srcOrd="0" destOrd="0" presId="urn:microsoft.com/office/officeart/2005/8/layout/orgChart1"/>
    <dgm:cxn modelId="{543BD0E9-0C4D-489B-8FEB-5388F1AF790C}" srcId="{652CD2CA-17FB-489B-8B82-2C317C411B72}" destId="{0776F3F7-EA47-4191-840F-1C4A5BCF5797}" srcOrd="0" destOrd="0" parTransId="{2CDC6D3C-34D3-42DB-95BB-269F144B1303}" sibTransId="{A29D76E0-7EE6-41C4-AEAE-D24B65FEE74C}"/>
    <dgm:cxn modelId="{2F4248EE-FF4C-40DB-B72F-B0232A423277}" srcId="{72489999-EB75-4B69-A4C5-5EF7118C7105}" destId="{AFF12B2D-1CD3-46D7-A84A-B8F67CEC8EF4}" srcOrd="0" destOrd="0" parTransId="{BC515A18-411E-4F93-A9E0-FD8ACA3A06AC}" sibTransId="{C458D4AA-69A0-4DD6-A31D-D68140AC19C4}"/>
    <dgm:cxn modelId="{C5D678F0-9758-46A3-AEA0-9823313B0AE3}" type="presOf" srcId="{10A91E79-1C86-458E-805B-A2F03B48F2CA}" destId="{6D974953-5141-46BE-AF59-EB16A05E2C6D}" srcOrd="0" destOrd="0" presId="urn:microsoft.com/office/officeart/2005/8/layout/orgChart1"/>
    <dgm:cxn modelId="{2D9588F8-B00F-47BD-8FB9-F4193266434B}" type="presOf" srcId="{CA47D6C4-BAFA-422A-9C1C-1FE46303D1E2}" destId="{660408BD-AF61-4516-B11C-3406AE12AC8C}" srcOrd="0" destOrd="0" presId="urn:microsoft.com/office/officeart/2005/8/layout/orgChart1"/>
    <dgm:cxn modelId="{FAEA33FB-571D-4FA7-9E39-E44751DB827F}" type="presOf" srcId="{43F83919-92AB-47A7-A80A-608873BD9B0D}" destId="{A902E628-9DEB-48C3-9396-32F1DFAEBEC9}" srcOrd="1" destOrd="0" presId="urn:microsoft.com/office/officeart/2005/8/layout/orgChart1"/>
    <dgm:cxn modelId="{4F13A9FD-57AC-4BF3-9803-DDCD41B29AB8}" type="presOf" srcId="{2AA9C12E-6252-4D84-83B7-61C8B5EE58E1}" destId="{AE55E7D1-0E98-4E78-B0CF-7DACFFD72FEB}" srcOrd="1" destOrd="0" presId="urn:microsoft.com/office/officeart/2005/8/layout/orgChart1"/>
    <dgm:cxn modelId="{A3AF4FFF-022E-407E-AB54-5731D7BADC65}" srcId="{CC7E7108-BB7A-4957-88A9-BBBC77533B7A}" destId="{97DE81E0-23A9-4825-A97E-D39B4CBD03F1}" srcOrd="7" destOrd="0" parTransId="{FC209C75-5F74-4234-80AC-7A5A9D154D23}" sibTransId="{304BF9D1-3D0F-4567-8300-FD2A7D910189}"/>
    <dgm:cxn modelId="{8C334C5B-75CD-417A-BC14-72AF2FB557FD}" type="presParOf" srcId="{8A52FD69-4A2B-4494-8D8A-8F4EDDC86BDE}" destId="{E0A3813F-5F1E-4526-B5DE-4041A66FC91E}" srcOrd="0" destOrd="0" presId="urn:microsoft.com/office/officeart/2005/8/layout/orgChart1"/>
    <dgm:cxn modelId="{A19C48DF-1E4C-46C8-ADE1-F0AED2BF425F}" type="presParOf" srcId="{E0A3813F-5F1E-4526-B5DE-4041A66FC91E}" destId="{DD177878-C891-4737-BEE3-5CA30B3B7FAC}" srcOrd="0" destOrd="0" presId="urn:microsoft.com/office/officeart/2005/8/layout/orgChart1"/>
    <dgm:cxn modelId="{02676D5C-CB70-4ADD-AF87-93671930CA26}" type="presParOf" srcId="{DD177878-C891-4737-BEE3-5CA30B3B7FAC}" destId="{F494F830-E666-4D60-B307-C85A39CDA78B}" srcOrd="0" destOrd="0" presId="urn:microsoft.com/office/officeart/2005/8/layout/orgChart1"/>
    <dgm:cxn modelId="{D7DDAC87-3A72-4178-9796-510B69698BFB}" type="presParOf" srcId="{DD177878-C891-4737-BEE3-5CA30B3B7FAC}" destId="{AEF343BA-EF82-460C-BF3F-DE3881568221}" srcOrd="1" destOrd="0" presId="urn:microsoft.com/office/officeart/2005/8/layout/orgChart1"/>
    <dgm:cxn modelId="{E10E090E-EB12-4781-A90A-3732D20348CD}" type="presParOf" srcId="{E0A3813F-5F1E-4526-B5DE-4041A66FC91E}" destId="{D50F45B0-99A4-4D76-8114-E3808CA3F234}" srcOrd="1" destOrd="0" presId="urn:microsoft.com/office/officeart/2005/8/layout/orgChart1"/>
    <dgm:cxn modelId="{0F74263A-C134-4BD5-9D1D-44F8A839A6A7}" type="presParOf" srcId="{D50F45B0-99A4-4D76-8114-E3808CA3F234}" destId="{83E53828-A7D1-448D-A3E8-374964C1D9AC}" srcOrd="0" destOrd="0" presId="urn:microsoft.com/office/officeart/2005/8/layout/orgChart1"/>
    <dgm:cxn modelId="{BAEFB6AD-8703-4D93-8B24-5B4B1D488626}" type="presParOf" srcId="{D50F45B0-99A4-4D76-8114-E3808CA3F234}" destId="{BD647ACD-6823-4474-AC24-FC4D04993A00}" srcOrd="1" destOrd="0" presId="urn:microsoft.com/office/officeart/2005/8/layout/orgChart1"/>
    <dgm:cxn modelId="{C8F9096A-0DC5-455D-BC86-918287738FA2}" type="presParOf" srcId="{BD647ACD-6823-4474-AC24-FC4D04993A00}" destId="{2BC7C529-5510-4140-805C-05C06947F0F3}" srcOrd="0" destOrd="0" presId="urn:microsoft.com/office/officeart/2005/8/layout/orgChart1"/>
    <dgm:cxn modelId="{F2D7D7A4-A8DD-4E1F-A546-9CCC390EECCD}" type="presParOf" srcId="{2BC7C529-5510-4140-805C-05C06947F0F3}" destId="{50E9BDE0-505D-4DF7-A33C-7E61CFFC81D3}" srcOrd="0" destOrd="0" presId="urn:microsoft.com/office/officeart/2005/8/layout/orgChart1"/>
    <dgm:cxn modelId="{D6E4E316-2802-41F3-B300-314763E00DE2}" type="presParOf" srcId="{2BC7C529-5510-4140-805C-05C06947F0F3}" destId="{E1DF4C41-97F9-42EC-B760-79DC7445877D}" srcOrd="1" destOrd="0" presId="urn:microsoft.com/office/officeart/2005/8/layout/orgChart1"/>
    <dgm:cxn modelId="{6F471AC0-AB7A-4B6D-9F57-48DFB5CC0AC7}" type="presParOf" srcId="{BD647ACD-6823-4474-AC24-FC4D04993A00}" destId="{788C093E-219B-4245-BAFA-F0FAFAA2D9FD}" srcOrd="1" destOrd="0" presId="urn:microsoft.com/office/officeart/2005/8/layout/orgChart1"/>
    <dgm:cxn modelId="{12EF0D21-6751-4139-88F9-B525BE563EBE}" type="presParOf" srcId="{788C093E-219B-4245-BAFA-F0FAFAA2D9FD}" destId="{8DDE3EE8-7376-45A6-A2E2-0B681DFE57C6}" srcOrd="0" destOrd="0" presId="urn:microsoft.com/office/officeart/2005/8/layout/orgChart1"/>
    <dgm:cxn modelId="{35DEBFF0-7132-4944-8B58-9589093167DE}" type="presParOf" srcId="{788C093E-219B-4245-BAFA-F0FAFAA2D9FD}" destId="{5DDD7A36-A00F-411D-8416-B5558B2AE135}" srcOrd="1" destOrd="0" presId="urn:microsoft.com/office/officeart/2005/8/layout/orgChart1"/>
    <dgm:cxn modelId="{889CA2C0-EDF9-45ED-8AA0-FCD28E8E0FFB}" type="presParOf" srcId="{5DDD7A36-A00F-411D-8416-B5558B2AE135}" destId="{BC630DF0-463A-478F-B0AD-21F7A050760F}" srcOrd="0" destOrd="0" presId="urn:microsoft.com/office/officeart/2005/8/layout/orgChart1"/>
    <dgm:cxn modelId="{6D5684A7-F5D8-4D17-8E8F-DCD7FAAA211E}" type="presParOf" srcId="{BC630DF0-463A-478F-B0AD-21F7A050760F}" destId="{3A6F2A6B-1917-4176-BBEB-C89E3509B896}" srcOrd="0" destOrd="0" presId="urn:microsoft.com/office/officeart/2005/8/layout/orgChart1"/>
    <dgm:cxn modelId="{6CE39FEF-79B3-4310-BD6C-ADA5E5A2E591}" type="presParOf" srcId="{BC630DF0-463A-478F-B0AD-21F7A050760F}" destId="{19E9CCA6-ACB2-4D2D-ACD1-2BCD0E5FE8FD}" srcOrd="1" destOrd="0" presId="urn:microsoft.com/office/officeart/2005/8/layout/orgChart1"/>
    <dgm:cxn modelId="{5B324EFD-FADB-4313-932F-D0A8C8634172}" type="presParOf" srcId="{5DDD7A36-A00F-411D-8416-B5558B2AE135}" destId="{169A25AC-E8DD-4068-9FB3-A845B74CE7E8}" srcOrd="1" destOrd="0" presId="urn:microsoft.com/office/officeart/2005/8/layout/orgChart1"/>
    <dgm:cxn modelId="{2B4635C7-F80A-4B94-93D2-4B4364761AE4}" type="presParOf" srcId="{5DDD7A36-A00F-411D-8416-B5558B2AE135}" destId="{3479A2CF-79E0-4959-BF62-E6C7FA345534}" srcOrd="2" destOrd="0" presId="urn:microsoft.com/office/officeart/2005/8/layout/orgChart1"/>
    <dgm:cxn modelId="{0E80B2C3-BB7D-4F02-B4A5-67D28FEA41E5}" type="presParOf" srcId="{788C093E-219B-4245-BAFA-F0FAFAA2D9FD}" destId="{C352577D-CA87-45E9-A79F-71C5DE696BE2}" srcOrd="2" destOrd="0" presId="urn:microsoft.com/office/officeart/2005/8/layout/orgChart1"/>
    <dgm:cxn modelId="{7213CAF2-6B27-443A-B321-3D486A40B5B7}" type="presParOf" srcId="{788C093E-219B-4245-BAFA-F0FAFAA2D9FD}" destId="{E47C1FF1-5D6D-4FCF-96C3-012FE7E5D3B5}" srcOrd="3" destOrd="0" presId="urn:microsoft.com/office/officeart/2005/8/layout/orgChart1"/>
    <dgm:cxn modelId="{2E7B613A-94BF-4C8F-A888-469FF6C4238D}" type="presParOf" srcId="{E47C1FF1-5D6D-4FCF-96C3-012FE7E5D3B5}" destId="{F978DBA1-A0B6-40AF-ACD8-DF5CBFA44B0B}" srcOrd="0" destOrd="0" presId="urn:microsoft.com/office/officeart/2005/8/layout/orgChart1"/>
    <dgm:cxn modelId="{88818C10-D0E9-4FD7-A197-287AF59072ED}" type="presParOf" srcId="{F978DBA1-A0B6-40AF-ACD8-DF5CBFA44B0B}" destId="{A76953CC-0B57-4BAA-A7BE-E13C91130D66}" srcOrd="0" destOrd="0" presId="urn:microsoft.com/office/officeart/2005/8/layout/orgChart1"/>
    <dgm:cxn modelId="{AEAC1E59-1F9E-438C-B04D-E8947A7E5935}" type="presParOf" srcId="{F978DBA1-A0B6-40AF-ACD8-DF5CBFA44B0B}" destId="{53308F97-5CA3-4B63-9D56-8CDAEDE360D8}" srcOrd="1" destOrd="0" presId="urn:microsoft.com/office/officeart/2005/8/layout/orgChart1"/>
    <dgm:cxn modelId="{26467386-3669-4DC6-8C1A-D0D312268FB7}" type="presParOf" srcId="{E47C1FF1-5D6D-4FCF-96C3-012FE7E5D3B5}" destId="{807944AC-6C3C-4D13-9AB2-ACF8C820E007}" srcOrd="1" destOrd="0" presId="urn:microsoft.com/office/officeart/2005/8/layout/orgChart1"/>
    <dgm:cxn modelId="{FE53BD9F-1CC0-408F-AF24-EF6CEFAC8146}" type="presParOf" srcId="{807944AC-6C3C-4D13-9AB2-ACF8C820E007}" destId="{C634E3EA-B61C-4573-B29F-C96E0C9BE5F9}" srcOrd="0" destOrd="0" presId="urn:microsoft.com/office/officeart/2005/8/layout/orgChart1"/>
    <dgm:cxn modelId="{9E32E182-C1BE-4EDA-AD11-7DB25AEB90F5}" type="presParOf" srcId="{807944AC-6C3C-4D13-9AB2-ACF8C820E007}" destId="{A1E10E1B-531C-4770-971D-FC7F62EC399B}" srcOrd="1" destOrd="0" presId="urn:microsoft.com/office/officeart/2005/8/layout/orgChart1"/>
    <dgm:cxn modelId="{C624BE33-2E14-4B44-ABE6-8EEE2F536779}" type="presParOf" srcId="{A1E10E1B-531C-4770-971D-FC7F62EC399B}" destId="{07790509-5839-4C16-835A-F40F5D922FAA}" srcOrd="0" destOrd="0" presId="urn:microsoft.com/office/officeart/2005/8/layout/orgChart1"/>
    <dgm:cxn modelId="{CF4DA94D-7C08-4931-9389-18A866867AD3}" type="presParOf" srcId="{07790509-5839-4C16-835A-F40F5D922FAA}" destId="{AC1F3A8F-F017-4953-9CF0-CA1CD5052276}" srcOrd="0" destOrd="0" presId="urn:microsoft.com/office/officeart/2005/8/layout/orgChart1"/>
    <dgm:cxn modelId="{C00AE0BA-A7B8-4299-8817-3A8481580E95}" type="presParOf" srcId="{07790509-5839-4C16-835A-F40F5D922FAA}" destId="{C39624E4-867F-40D8-9F2B-398A51EF9ED4}" srcOrd="1" destOrd="0" presId="urn:microsoft.com/office/officeart/2005/8/layout/orgChart1"/>
    <dgm:cxn modelId="{5A2C0DFB-1C72-4036-9EF8-4AD3155E634D}" type="presParOf" srcId="{A1E10E1B-531C-4770-971D-FC7F62EC399B}" destId="{294C1306-7FC1-439C-B6FD-ECDAB9C1EFC5}" srcOrd="1" destOrd="0" presId="urn:microsoft.com/office/officeart/2005/8/layout/orgChart1"/>
    <dgm:cxn modelId="{22CCF730-1593-4BD4-8E62-49444C34BC59}" type="presParOf" srcId="{A1E10E1B-531C-4770-971D-FC7F62EC399B}" destId="{D9CDB025-4860-42BC-BB69-51169C7DB8F3}" srcOrd="2" destOrd="0" presId="urn:microsoft.com/office/officeart/2005/8/layout/orgChart1"/>
    <dgm:cxn modelId="{71362930-FF60-48AB-ACD7-0940AF6F68A2}" type="presParOf" srcId="{E47C1FF1-5D6D-4FCF-96C3-012FE7E5D3B5}" destId="{476DF5A7-9510-4680-9AFE-C0A4285493C3}" srcOrd="2" destOrd="0" presId="urn:microsoft.com/office/officeart/2005/8/layout/orgChart1"/>
    <dgm:cxn modelId="{05A9A82C-A37C-427B-A1B7-4BBA57B019DA}" type="presParOf" srcId="{BD647ACD-6823-4474-AC24-FC4D04993A00}" destId="{73C09DBB-66E1-4D79-9031-3EE8A0C80888}" srcOrd="2" destOrd="0" presId="urn:microsoft.com/office/officeart/2005/8/layout/orgChart1"/>
    <dgm:cxn modelId="{1AE9ADD8-0835-47E2-B59C-D92F343D5D4C}" type="presParOf" srcId="{D50F45B0-99A4-4D76-8114-E3808CA3F234}" destId="{660408BD-AF61-4516-B11C-3406AE12AC8C}" srcOrd="2" destOrd="0" presId="urn:microsoft.com/office/officeart/2005/8/layout/orgChart1"/>
    <dgm:cxn modelId="{A7194097-6D93-4555-8A37-493D6A832C8A}" type="presParOf" srcId="{D50F45B0-99A4-4D76-8114-E3808CA3F234}" destId="{F00A5EE7-D7A3-482E-844F-839B3B0BB002}" srcOrd="3" destOrd="0" presId="urn:microsoft.com/office/officeart/2005/8/layout/orgChart1"/>
    <dgm:cxn modelId="{E1F75214-6636-457D-80BD-DAC10B27EE92}" type="presParOf" srcId="{F00A5EE7-D7A3-482E-844F-839B3B0BB002}" destId="{4CA1E1D7-000D-4A60-B0A9-8D294AB515FD}" srcOrd="0" destOrd="0" presId="urn:microsoft.com/office/officeart/2005/8/layout/orgChart1"/>
    <dgm:cxn modelId="{ECFE3116-F0C6-4917-A5A6-314A41D6D3AC}" type="presParOf" srcId="{4CA1E1D7-000D-4A60-B0A9-8D294AB515FD}" destId="{5EA0DDD6-6492-4C67-8CC6-CF6F5113EE3E}" srcOrd="0" destOrd="0" presId="urn:microsoft.com/office/officeart/2005/8/layout/orgChart1"/>
    <dgm:cxn modelId="{9D539359-A36D-4656-9528-470D28EAA21D}" type="presParOf" srcId="{4CA1E1D7-000D-4A60-B0A9-8D294AB515FD}" destId="{DAC2F837-9B7B-4E65-A016-93118287241B}" srcOrd="1" destOrd="0" presId="urn:microsoft.com/office/officeart/2005/8/layout/orgChart1"/>
    <dgm:cxn modelId="{248575B8-19B9-40AA-89ED-B4838241076E}" type="presParOf" srcId="{F00A5EE7-D7A3-482E-844F-839B3B0BB002}" destId="{8F24D0D8-8E79-4516-9A4F-9739A63EE9FF}" srcOrd="1" destOrd="0" presId="urn:microsoft.com/office/officeart/2005/8/layout/orgChart1"/>
    <dgm:cxn modelId="{51B90915-D78C-423E-A520-E0501D764599}" type="presParOf" srcId="{8F24D0D8-8E79-4516-9A4F-9739A63EE9FF}" destId="{33F0BA94-7A1B-4B30-A770-A3FEAB92D040}" srcOrd="0" destOrd="0" presId="urn:microsoft.com/office/officeart/2005/8/layout/orgChart1"/>
    <dgm:cxn modelId="{AAB49C0A-F505-48E4-8BEF-1E350D74092A}" type="presParOf" srcId="{8F24D0D8-8E79-4516-9A4F-9739A63EE9FF}" destId="{F4CE7124-D9FA-4023-8024-2E9E6FE4741C}" srcOrd="1" destOrd="0" presId="urn:microsoft.com/office/officeart/2005/8/layout/orgChart1"/>
    <dgm:cxn modelId="{175729D7-7581-4F50-98CF-0073273C74A8}" type="presParOf" srcId="{F4CE7124-D9FA-4023-8024-2E9E6FE4741C}" destId="{54F39EF3-B06A-4978-975B-F37D7AE19AF7}" srcOrd="0" destOrd="0" presId="urn:microsoft.com/office/officeart/2005/8/layout/orgChart1"/>
    <dgm:cxn modelId="{3ACAB0B0-DD44-488E-BCD8-9173C1D4DCE5}" type="presParOf" srcId="{54F39EF3-B06A-4978-975B-F37D7AE19AF7}" destId="{DE4EF745-2A04-42FA-9A30-45B2FCDC23FE}" srcOrd="0" destOrd="0" presId="urn:microsoft.com/office/officeart/2005/8/layout/orgChart1"/>
    <dgm:cxn modelId="{5479413F-2BED-4326-91D7-00F5F5D8604E}" type="presParOf" srcId="{54F39EF3-B06A-4978-975B-F37D7AE19AF7}" destId="{B5D964C7-DE33-4C9F-A562-87246D4FD92A}" srcOrd="1" destOrd="0" presId="urn:microsoft.com/office/officeart/2005/8/layout/orgChart1"/>
    <dgm:cxn modelId="{C1F0B00C-B0F3-4FA3-92C4-8E0D2BE40E9A}" type="presParOf" srcId="{F4CE7124-D9FA-4023-8024-2E9E6FE4741C}" destId="{D914C751-FA2E-4F7D-B0D1-0E163FC2E507}" srcOrd="1" destOrd="0" presId="urn:microsoft.com/office/officeart/2005/8/layout/orgChart1"/>
    <dgm:cxn modelId="{3BD5B440-604B-4EE7-BFFF-862288604175}" type="presParOf" srcId="{F4CE7124-D9FA-4023-8024-2E9E6FE4741C}" destId="{5C0A118F-1366-48AD-93C8-B40522E0252A}" srcOrd="2" destOrd="0" presId="urn:microsoft.com/office/officeart/2005/8/layout/orgChart1"/>
    <dgm:cxn modelId="{5A5D2864-4704-461A-84B7-18ADBD5198A2}" type="presParOf" srcId="{F00A5EE7-D7A3-482E-844F-839B3B0BB002}" destId="{75E376B0-6105-487A-850D-5008C9E422BB}" srcOrd="2" destOrd="0" presId="urn:microsoft.com/office/officeart/2005/8/layout/orgChart1"/>
    <dgm:cxn modelId="{86B29F4A-D91C-4246-86BD-B50A87D50F4C}" type="presParOf" srcId="{D50F45B0-99A4-4D76-8114-E3808CA3F234}" destId="{0E73DD6C-6A9C-4B1C-9DE2-E265254B0C13}" srcOrd="4" destOrd="0" presId="urn:microsoft.com/office/officeart/2005/8/layout/orgChart1"/>
    <dgm:cxn modelId="{65255CE4-960C-48BA-B8C3-64A6CD906303}" type="presParOf" srcId="{D50F45B0-99A4-4D76-8114-E3808CA3F234}" destId="{A3F3A8D8-2D66-4FBC-BDDD-6E8E6B43CFEE}" srcOrd="5" destOrd="0" presId="urn:microsoft.com/office/officeart/2005/8/layout/orgChart1"/>
    <dgm:cxn modelId="{441C4C86-3986-4041-981D-219B6EBE268E}" type="presParOf" srcId="{A3F3A8D8-2D66-4FBC-BDDD-6E8E6B43CFEE}" destId="{C04D5FD5-624A-42EC-A8B5-623A3D9F472C}" srcOrd="0" destOrd="0" presId="urn:microsoft.com/office/officeart/2005/8/layout/orgChart1"/>
    <dgm:cxn modelId="{D27B698D-FF42-4A12-9725-FCF51B24047F}" type="presParOf" srcId="{C04D5FD5-624A-42EC-A8B5-623A3D9F472C}" destId="{532EABD4-D5D1-4FD8-96A6-0001B0B0A71C}" srcOrd="0" destOrd="0" presId="urn:microsoft.com/office/officeart/2005/8/layout/orgChart1"/>
    <dgm:cxn modelId="{1B53570B-3139-4454-8145-7C36BC36D841}" type="presParOf" srcId="{C04D5FD5-624A-42EC-A8B5-623A3D9F472C}" destId="{AE55E7D1-0E98-4E78-B0CF-7DACFFD72FEB}" srcOrd="1" destOrd="0" presId="urn:microsoft.com/office/officeart/2005/8/layout/orgChart1"/>
    <dgm:cxn modelId="{1E2CD9C0-0081-4CD9-A929-67E80901A335}" type="presParOf" srcId="{A3F3A8D8-2D66-4FBC-BDDD-6E8E6B43CFEE}" destId="{9A8B00E1-27DE-44DF-AB36-B492258F530A}" srcOrd="1" destOrd="0" presId="urn:microsoft.com/office/officeart/2005/8/layout/orgChart1"/>
    <dgm:cxn modelId="{EEA7ACC2-28EC-4C36-8E15-FFC52540CF86}" type="presParOf" srcId="{9A8B00E1-27DE-44DF-AB36-B492258F530A}" destId="{42267EDF-16DB-45B0-86E8-159BB24DBFC0}" srcOrd="0" destOrd="0" presId="urn:microsoft.com/office/officeart/2005/8/layout/orgChart1"/>
    <dgm:cxn modelId="{E4174454-91B5-4FD6-9DD8-417FE5326D36}" type="presParOf" srcId="{9A8B00E1-27DE-44DF-AB36-B492258F530A}" destId="{FF84FAFA-5B71-48CE-ACF2-FA888AE06318}" srcOrd="1" destOrd="0" presId="urn:microsoft.com/office/officeart/2005/8/layout/orgChart1"/>
    <dgm:cxn modelId="{B6148B54-1325-4B2F-9FAB-DEA26A42AE52}" type="presParOf" srcId="{FF84FAFA-5B71-48CE-ACF2-FA888AE06318}" destId="{9CCC5736-5A66-4FCD-8956-8C133B0B1993}" srcOrd="0" destOrd="0" presId="urn:microsoft.com/office/officeart/2005/8/layout/orgChart1"/>
    <dgm:cxn modelId="{A7C3454A-28E5-4F2F-BA65-ECD54EAB44C6}" type="presParOf" srcId="{9CCC5736-5A66-4FCD-8956-8C133B0B1993}" destId="{790384F5-0C4B-4B44-A7DA-BCED286A6B69}" srcOrd="0" destOrd="0" presId="urn:microsoft.com/office/officeart/2005/8/layout/orgChart1"/>
    <dgm:cxn modelId="{3B97CEFD-7A85-4E4D-9AE2-AEEC101D54B4}" type="presParOf" srcId="{9CCC5736-5A66-4FCD-8956-8C133B0B1993}" destId="{C25C77FE-E9F1-4996-9666-08C22021B083}" srcOrd="1" destOrd="0" presId="urn:microsoft.com/office/officeart/2005/8/layout/orgChart1"/>
    <dgm:cxn modelId="{7F0A7F62-88EC-4C25-ABA3-D0E85E278E2B}" type="presParOf" srcId="{FF84FAFA-5B71-48CE-ACF2-FA888AE06318}" destId="{B83CFDCA-09F3-4FF3-8509-45E8CB28A207}" srcOrd="1" destOrd="0" presId="urn:microsoft.com/office/officeart/2005/8/layout/orgChart1"/>
    <dgm:cxn modelId="{C3E5929E-A687-4F26-9707-ED92AB83458B}" type="presParOf" srcId="{B83CFDCA-09F3-4FF3-8509-45E8CB28A207}" destId="{2FBCB881-70C8-4018-BF23-7C2C2A56A2F3}" srcOrd="0" destOrd="0" presId="urn:microsoft.com/office/officeart/2005/8/layout/orgChart1"/>
    <dgm:cxn modelId="{772041AD-07DA-4888-9B64-A0E499514C3C}" type="presParOf" srcId="{B83CFDCA-09F3-4FF3-8509-45E8CB28A207}" destId="{7A7B6B36-E1D7-4E46-8607-4E78E0906860}" srcOrd="1" destOrd="0" presId="urn:microsoft.com/office/officeart/2005/8/layout/orgChart1"/>
    <dgm:cxn modelId="{DB593DAE-6F6E-47E0-8B26-9747E1A965D9}" type="presParOf" srcId="{7A7B6B36-E1D7-4E46-8607-4E78E0906860}" destId="{4E818C1E-B6A5-47F6-B385-4B32638990E3}" srcOrd="0" destOrd="0" presId="urn:microsoft.com/office/officeart/2005/8/layout/orgChart1"/>
    <dgm:cxn modelId="{E248DE7D-D491-4EF0-AB30-7DEEE6577E1F}" type="presParOf" srcId="{4E818C1E-B6A5-47F6-B385-4B32638990E3}" destId="{A51756C8-3894-4D82-9DFB-0B6F2E559552}" srcOrd="0" destOrd="0" presId="urn:microsoft.com/office/officeart/2005/8/layout/orgChart1"/>
    <dgm:cxn modelId="{FA777ED4-12F9-41CC-85F6-54586A97416C}" type="presParOf" srcId="{4E818C1E-B6A5-47F6-B385-4B32638990E3}" destId="{B44F0E5D-04DE-40EC-8A39-5325886F65B6}" srcOrd="1" destOrd="0" presId="urn:microsoft.com/office/officeart/2005/8/layout/orgChart1"/>
    <dgm:cxn modelId="{4E8F110C-D7DF-441F-B463-E382A28FFCF0}" type="presParOf" srcId="{7A7B6B36-E1D7-4E46-8607-4E78E0906860}" destId="{C5952FD2-6F59-41B9-B2E7-A294C780E085}" srcOrd="1" destOrd="0" presId="urn:microsoft.com/office/officeart/2005/8/layout/orgChart1"/>
    <dgm:cxn modelId="{E1C1E063-96AC-42D8-8F12-E041131D47D1}" type="presParOf" srcId="{7A7B6B36-E1D7-4E46-8607-4E78E0906860}" destId="{D433F0B0-794E-4963-B474-929A6FAF7296}" srcOrd="2" destOrd="0" presId="urn:microsoft.com/office/officeart/2005/8/layout/orgChart1"/>
    <dgm:cxn modelId="{A7867315-5A80-4F45-97F9-EA17DC13C75B}" type="presParOf" srcId="{FF84FAFA-5B71-48CE-ACF2-FA888AE06318}" destId="{C06B8565-873E-4E42-A950-CC377DFBA88F}" srcOrd="2" destOrd="0" presId="urn:microsoft.com/office/officeart/2005/8/layout/orgChart1"/>
    <dgm:cxn modelId="{D41BCA5A-C5FC-4EAD-9FB7-4D07C29D1EBE}" type="presParOf" srcId="{A3F3A8D8-2D66-4FBC-BDDD-6E8E6B43CFEE}" destId="{2BC61640-FD86-4B5A-BEC2-B2E414CBB19E}" srcOrd="2" destOrd="0" presId="urn:microsoft.com/office/officeart/2005/8/layout/orgChart1"/>
    <dgm:cxn modelId="{47682FDC-797A-4A5F-B7BB-C860D3445276}" type="presParOf" srcId="{D50F45B0-99A4-4D76-8114-E3808CA3F234}" destId="{6D974953-5141-46BE-AF59-EB16A05E2C6D}" srcOrd="6" destOrd="0" presId="urn:microsoft.com/office/officeart/2005/8/layout/orgChart1"/>
    <dgm:cxn modelId="{4927FC85-6BBF-4D22-BAE8-0ED2D6C6DEA2}" type="presParOf" srcId="{D50F45B0-99A4-4D76-8114-E3808CA3F234}" destId="{623ABD9F-8878-4BC4-A031-25896E0712B7}" srcOrd="7" destOrd="0" presId="urn:microsoft.com/office/officeart/2005/8/layout/orgChart1"/>
    <dgm:cxn modelId="{E040DB2E-6D60-48E3-9AE7-1534CB32AA70}" type="presParOf" srcId="{623ABD9F-8878-4BC4-A031-25896E0712B7}" destId="{508CED8D-C0DA-47C8-B12C-805C199894E6}" srcOrd="0" destOrd="0" presId="urn:microsoft.com/office/officeart/2005/8/layout/orgChart1"/>
    <dgm:cxn modelId="{A0E77EE8-0776-4ED3-8B87-D9928AC218DA}" type="presParOf" srcId="{508CED8D-C0DA-47C8-B12C-805C199894E6}" destId="{9D1EE45C-D3D7-448E-AEE8-2F279FB66F18}" srcOrd="0" destOrd="0" presId="urn:microsoft.com/office/officeart/2005/8/layout/orgChart1"/>
    <dgm:cxn modelId="{D255A3F1-2A2C-4396-A7AD-A25B1551625B}" type="presParOf" srcId="{508CED8D-C0DA-47C8-B12C-805C199894E6}" destId="{750CEA35-D709-42FB-858C-DD1158C1C744}" srcOrd="1" destOrd="0" presId="urn:microsoft.com/office/officeart/2005/8/layout/orgChart1"/>
    <dgm:cxn modelId="{6DC0D976-0F02-4E48-B0A4-F5EEEC99C316}" type="presParOf" srcId="{623ABD9F-8878-4BC4-A031-25896E0712B7}" destId="{88D1117F-820A-4DAB-BFAF-E523877D18FA}" srcOrd="1" destOrd="0" presId="urn:microsoft.com/office/officeart/2005/8/layout/orgChart1"/>
    <dgm:cxn modelId="{F0A28342-CC6A-4E31-A35F-51D7E7E6FB99}" type="presParOf" srcId="{88D1117F-820A-4DAB-BFAF-E523877D18FA}" destId="{8178C2F8-B41C-485A-BAF1-878174290910}" srcOrd="0" destOrd="0" presId="urn:microsoft.com/office/officeart/2005/8/layout/orgChart1"/>
    <dgm:cxn modelId="{A660FC8C-E72F-40B4-9B2A-504333B30E56}" type="presParOf" srcId="{88D1117F-820A-4DAB-BFAF-E523877D18FA}" destId="{961BCF75-D8DA-4258-B53D-C0D49C649E8B}" srcOrd="1" destOrd="0" presId="urn:microsoft.com/office/officeart/2005/8/layout/orgChart1"/>
    <dgm:cxn modelId="{6BD7DDA1-478F-4EED-8E96-30FDE12B36BD}" type="presParOf" srcId="{961BCF75-D8DA-4258-B53D-C0D49C649E8B}" destId="{EAD2DB70-3FFE-4DC2-81A6-5F4788846649}" srcOrd="0" destOrd="0" presId="urn:microsoft.com/office/officeart/2005/8/layout/orgChart1"/>
    <dgm:cxn modelId="{FB6E98BA-04F2-4481-9A0E-2CB3F9F9D1CB}" type="presParOf" srcId="{EAD2DB70-3FFE-4DC2-81A6-5F4788846649}" destId="{48438EF3-CD27-44F7-BDCC-13E72FDEFB67}" srcOrd="0" destOrd="0" presId="urn:microsoft.com/office/officeart/2005/8/layout/orgChart1"/>
    <dgm:cxn modelId="{97284B47-B7A1-4C2E-B590-A13BD3E8D847}" type="presParOf" srcId="{EAD2DB70-3FFE-4DC2-81A6-5F4788846649}" destId="{354B0DBD-12FB-4E89-A39F-16890C76ADDB}" srcOrd="1" destOrd="0" presId="urn:microsoft.com/office/officeart/2005/8/layout/orgChart1"/>
    <dgm:cxn modelId="{00C7E271-28F7-47E3-81DC-2B0F0D5D3BB6}" type="presParOf" srcId="{961BCF75-D8DA-4258-B53D-C0D49C649E8B}" destId="{504D9C48-D4EE-4C89-A5B7-00346218C26D}" srcOrd="1" destOrd="0" presId="urn:microsoft.com/office/officeart/2005/8/layout/orgChart1"/>
    <dgm:cxn modelId="{6E95CBAF-51FB-4F22-AE21-0CF03E3F4148}" type="presParOf" srcId="{504D9C48-D4EE-4C89-A5B7-00346218C26D}" destId="{6F13D875-A03F-4925-8585-024E5DA534CF}" srcOrd="0" destOrd="0" presId="urn:microsoft.com/office/officeart/2005/8/layout/orgChart1"/>
    <dgm:cxn modelId="{FEB91D9B-B0BC-4617-A134-70A64E801A01}" type="presParOf" srcId="{504D9C48-D4EE-4C89-A5B7-00346218C26D}" destId="{D65C23F5-CB00-4691-9D92-32CDA1E4F348}" srcOrd="1" destOrd="0" presId="urn:microsoft.com/office/officeart/2005/8/layout/orgChart1"/>
    <dgm:cxn modelId="{4838591B-B193-4332-B4C4-F43ADC190600}" type="presParOf" srcId="{D65C23F5-CB00-4691-9D92-32CDA1E4F348}" destId="{207236D1-5F2C-4E22-B2EA-0BCB2579B160}" srcOrd="0" destOrd="0" presId="urn:microsoft.com/office/officeart/2005/8/layout/orgChart1"/>
    <dgm:cxn modelId="{E918970D-0FBF-4E09-80E8-FF570AFD142B}" type="presParOf" srcId="{207236D1-5F2C-4E22-B2EA-0BCB2579B160}" destId="{10A6EB69-5918-4E86-8E74-DF20F9153698}" srcOrd="0" destOrd="0" presId="urn:microsoft.com/office/officeart/2005/8/layout/orgChart1"/>
    <dgm:cxn modelId="{31462414-F6F2-43A4-8F71-ADF16A66F471}" type="presParOf" srcId="{207236D1-5F2C-4E22-B2EA-0BCB2579B160}" destId="{A902E628-9DEB-48C3-9396-32F1DFAEBEC9}" srcOrd="1" destOrd="0" presId="urn:microsoft.com/office/officeart/2005/8/layout/orgChart1"/>
    <dgm:cxn modelId="{5317B6C2-3D46-4B8D-B71F-447BDB1057CD}" type="presParOf" srcId="{D65C23F5-CB00-4691-9D92-32CDA1E4F348}" destId="{314E1674-3A1C-4CB9-BBCE-4E2F0AE7F856}" srcOrd="1" destOrd="0" presId="urn:microsoft.com/office/officeart/2005/8/layout/orgChart1"/>
    <dgm:cxn modelId="{ADB230E9-5D37-462B-B49F-BDF3CF62ED4E}" type="presParOf" srcId="{314E1674-3A1C-4CB9-BBCE-4E2F0AE7F856}" destId="{C08948C6-3C8B-4295-8DBA-EE07B0779FF7}" srcOrd="0" destOrd="0" presId="urn:microsoft.com/office/officeart/2005/8/layout/orgChart1"/>
    <dgm:cxn modelId="{00D5B51E-B65C-4E6B-BBF1-0FED4CEA4296}" type="presParOf" srcId="{314E1674-3A1C-4CB9-BBCE-4E2F0AE7F856}" destId="{E90E2E0F-78FF-45AB-A12A-6BC2263A44A3}" srcOrd="1" destOrd="0" presId="urn:microsoft.com/office/officeart/2005/8/layout/orgChart1"/>
    <dgm:cxn modelId="{E34C6F98-8FBA-4F97-A7E2-4B2C2D404D96}" type="presParOf" srcId="{E90E2E0F-78FF-45AB-A12A-6BC2263A44A3}" destId="{86C69DE8-D65C-439E-BE96-83586A2E309D}" srcOrd="0" destOrd="0" presId="urn:microsoft.com/office/officeart/2005/8/layout/orgChart1"/>
    <dgm:cxn modelId="{5187C4E9-1E2A-408A-BFC8-8D2F38737414}" type="presParOf" srcId="{86C69DE8-D65C-439E-BE96-83586A2E309D}" destId="{5DBC1431-436F-4137-BA59-EF84DF41CE10}" srcOrd="0" destOrd="0" presId="urn:microsoft.com/office/officeart/2005/8/layout/orgChart1"/>
    <dgm:cxn modelId="{3C1CBA6B-68CF-4DCC-A1C9-A11106DFA580}" type="presParOf" srcId="{86C69DE8-D65C-439E-BE96-83586A2E309D}" destId="{034708C7-7629-4B13-A471-D79847EF518F}" srcOrd="1" destOrd="0" presId="urn:microsoft.com/office/officeart/2005/8/layout/orgChart1"/>
    <dgm:cxn modelId="{BE2EB2E3-5B18-4C2D-9BC0-A57435B5F320}" type="presParOf" srcId="{E90E2E0F-78FF-45AB-A12A-6BC2263A44A3}" destId="{CA7890ED-3B04-4180-97FD-6327BAEBE8EB}" srcOrd="1" destOrd="0" presId="urn:microsoft.com/office/officeart/2005/8/layout/orgChart1"/>
    <dgm:cxn modelId="{EA558EB9-517E-4596-917A-3D6105991FE0}" type="presParOf" srcId="{E90E2E0F-78FF-45AB-A12A-6BC2263A44A3}" destId="{4E51912F-041D-416D-A6E0-1D746FDF998A}" srcOrd="2" destOrd="0" presId="urn:microsoft.com/office/officeart/2005/8/layout/orgChart1"/>
    <dgm:cxn modelId="{E11AF420-00E1-486A-BA62-AA85B6A63614}" type="presParOf" srcId="{D65C23F5-CB00-4691-9D92-32CDA1E4F348}" destId="{3A4722E7-225A-4A86-B0E7-44AC70595B5B}" srcOrd="2" destOrd="0" presId="urn:microsoft.com/office/officeart/2005/8/layout/orgChart1"/>
    <dgm:cxn modelId="{FF124316-8885-4A19-A03A-CC856137BF85}" type="presParOf" srcId="{961BCF75-D8DA-4258-B53D-C0D49C649E8B}" destId="{D08E5AA5-0036-4BFD-8A17-0ADE7F117875}" srcOrd="2" destOrd="0" presId="urn:microsoft.com/office/officeart/2005/8/layout/orgChart1"/>
    <dgm:cxn modelId="{816DF7BC-15AA-4474-8ABD-89833687C76C}" type="presParOf" srcId="{623ABD9F-8878-4BC4-A031-25896E0712B7}" destId="{FF6E0A9E-7017-410C-9B05-BF9082C0E9E4}" srcOrd="2" destOrd="0" presId="urn:microsoft.com/office/officeart/2005/8/layout/orgChart1"/>
    <dgm:cxn modelId="{3158E60B-26C2-43E5-8930-8495A9CCA2D1}" type="presParOf" srcId="{D50F45B0-99A4-4D76-8114-E3808CA3F234}" destId="{16593FDE-CDDF-4DC8-A951-E043E9FE227D}" srcOrd="8" destOrd="0" presId="urn:microsoft.com/office/officeart/2005/8/layout/orgChart1"/>
    <dgm:cxn modelId="{34ED9AE7-CBB6-415A-9A0D-86F49CECC7EC}" type="presParOf" srcId="{D50F45B0-99A4-4D76-8114-E3808CA3F234}" destId="{B3E1793C-6C13-4448-9293-B017B8179F42}" srcOrd="9" destOrd="0" presId="urn:microsoft.com/office/officeart/2005/8/layout/orgChart1"/>
    <dgm:cxn modelId="{73D1E817-B74E-4AD2-8DA3-E8C80E2E803F}" type="presParOf" srcId="{B3E1793C-6C13-4448-9293-B017B8179F42}" destId="{EE5A60BE-B537-42A6-8A80-F492DD73B652}" srcOrd="0" destOrd="0" presId="urn:microsoft.com/office/officeart/2005/8/layout/orgChart1"/>
    <dgm:cxn modelId="{9E361093-3DBD-49CB-B58A-862E98412197}" type="presParOf" srcId="{EE5A60BE-B537-42A6-8A80-F492DD73B652}" destId="{65B7D78D-EA2D-48B4-9997-FA3D0DD6A9FA}" srcOrd="0" destOrd="0" presId="urn:microsoft.com/office/officeart/2005/8/layout/orgChart1"/>
    <dgm:cxn modelId="{BB89BDD5-B53E-49DE-9E0E-C4CCFF29A67A}" type="presParOf" srcId="{EE5A60BE-B537-42A6-8A80-F492DD73B652}" destId="{CD908F74-D58C-43A8-949A-71CC88E81451}" srcOrd="1" destOrd="0" presId="urn:microsoft.com/office/officeart/2005/8/layout/orgChart1"/>
    <dgm:cxn modelId="{5C0323F9-1A01-4344-8BCF-B8E17F563130}" type="presParOf" srcId="{B3E1793C-6C13-4448-9293-B017B8179F42}" destId="{B8ED6CF0-FD8B-436F-AABE-D8741F7C4831}" srcOrd="1" destOrd="0" presId="urn:microsoft.com/office/officeart/2005/8/layout/orgChart1"/>
    <dgm:cxn modelId="{9CDE35D6-005C-489B-8721-CBA7901FF68C}" type="presParOf" srcId="{B8ED6CF0-FD8B-436F-AABE-D8741F7C4831}" destId="{B58D6D64-6BA8-41CD-899E-E633DAF39F3A}" srcOrd="0" destOrd="0" presId="urn:microsoft.com/office/officeart/2005/8/layout/orgChart1"/>
    <dgm:cxn modelId="{BE75010A-45CC-492B-926E-A5400FB4C37F}" type="presParOf" srcId="{B8ED6CF0-FD8B-436F-AABE-D8741F7C4831}" destId="{9B2408B3-4999-421D-A94C-81D3F7E47DA4}" srcOrd="1" destOrd="0" presId="urn:microsoft.com/office/officeart/2005/8/layout/orgChart1"/>
    <dgm:cxn modelId="{3B4A5913-9C62-4298-9889-CF5514CBC21E}" type="presParOf" srcId="{9B2408B3-4999-421D-A94C-81D3F7E47DA4}" destId="{AD2F9F43-00FB-4E5F-89CD-FA5351B6B76A}" srcOrd="0" destOrd="0" presId="urn:microsoft.com/office/officeart/2005/8/layout/orgChart1"/>
    <dgm:cxn modelId="{B393C881-BBB7-41D4-91C4-B73ABCEE1F7E}" type="presParOf" srcId="{AD2F9F43-00FB-4E5F-89CD-FA5351B6B76A}" destId="{50558B9F-A752-4227-96DB-44D0DDD42F88}" srcOrd="0" destOrd="0" presId="urn:microsoft.com/office/officeart/2005/8/layout/orgChart1"/>
    <dgm:cxn modelId="{10F5A376-29DE-4B7E-A89A-1712568CAFA6}" type="presParOf" srcId="{AD2F9F43-00FB-4E5F-89CD-FA5351B6B76A}" destId="{F7FAA674-9E4E-4A70-8A8C-2B5EBBB44F0D}" srcOrd="1" destOrd="0" presId="urn:microsoft.com/office/officeart/2005/8/layout/orgChart1"/>
    <dgm:cxn modelId="{07D7DA3A-204D-4D69-8697-C363D587FABA}" type="presParOf" srcId="{9B2408B3-4999-421D-A94C-81D3F7E47DA4}" destId="{A9BC5FE5-A23F-4068-8600-ACD94B1F6348}" srcOrd="1" destOrd="0" presId="urn:microsoft.com/office/officeart/2005/8/layout/orgChart1"/>
    <dgm:cxn modelId="{84FD8990-8A1C-40DE-9109-F3079FB5784A}" type="presParOf" srcId="{9B2408B3-4999-421D-A94C-81D3F7E47DA4}" destId="{46A2AF5F-C93B-42B7-A59D-5C12623274E4}" srcOrd="2" destOrd="0" presId="urn:microsoft.com/office/officeart/2005/8/layout/orgChart1"/>
    <dgm:cxn modelId="{8BDB6DA8-BC0D-4BCE-84BE-062CC774723E}" type="presParOf" srcId="{B8ED6CF0-FD8B-436F-AABE-D8741F7C4831}" destId="{B6F62002-9C4B-4CE4-BAD3-1E0E3B9C72DC}" srcOrd="2" destOrd="0" presId="urn:microsoft.com/office/officeart/2005/8/layout/orgChart1"/>
    <dgm:cxn modelId="{E85320CB-5FEA-4AA4-8D10-15E5B7A5314E}" type="presParOf" srcId="{B8ED6CF0-FD8B-436F-AABE-D8741F7C4831}" destId="{527AFA96-E7EA-44D4-831D-D9362D6F92A7}" srcOrd="3" destOrd="0" presId="urn:microsoft.com/office/officeart/2005/8/layout/orgChart1"/>
    <dgm:cxn modelId="{169D13E3-AA3D-41B6-B7C4-146BDF670DCF}" type="presParOf" srcId="{527AFA96-E7EA-44D4-831D-D9362D6F92A7}" destId="{76368DB7-2D24-4C52-81BB-55077929A42D}" srcOrd="0" destOrd="0" presId="urn:microsoft.com/office/officeart/2005/8/layout/orgChart1"/>
    <dgm:cxn modelId="{C8DAE06F-A5C0-4892-BE42-04407165C78C}" type="presParOf" srcId="{76368DB7-2D24-4C52-81BB-55077929A42D}" destId="{78653FE3-27AC-4E4B-ADF9-FCD60CCAACD4}" srcOrd="0" destOrd="0" presId="urn:microsoft.com/office/officeart/2005/8/layout/orgChart1"/>
    <dgm:cxn modelId="{326BECE1-8B92-41DC-97C2-10E9973251CF}" type="presParOf" srcId="{76368DB7-2D24-4C52-81BB-55077929A42D}" destId="{7328A866-95DB-4AC1-ABB6-BED0D67405F0}" srcOrd="1" destOrd="0" presId="urn:microsoft.com/office/officeart/2005/8/layout/orgChart1"/>
    <dgm:cxn modelId="{60E0D3B7-20E6-4E1A-B863-403C2CFCCAF0}" type="presParOf" srcId="{527AFA96-E7EA-44D4-831D-D9362D6F92A7}" destId="{71B6046D-21F0-4C33-BD96-C33277567DA5}" srcOrd="1" destOrd="0" presId="urn:microsoft.com/office/officeart/2005/8/layout/orgChart1"/>
    <dgm:cxn modelId="{A19343DF-F140-4418-8830-E946A79EA6B4}" type="presParOf" srcId="{71B6046D-21F0-4C33-BD96-C33277567DA5}" destId="{11E7D03D-BB5A-407B-B94D-C5A92CB3A75C}" srcOrd="0" destOrd="0" presId="urn:microsoft.com/office/officeart/2005/8/layout/orgChart1"/>
    <dgm:cxn modelId="{F288D84C-5CCB-46E0-AAC9-DB06D8F67D63}" type="presParOf" srcId="{71B6046D-21F0-4C33-BD96-C33277567DA5}" destId="{7A2BB6F9-05D9-49D5-8D69-70EC6CC96616}" srcOrd="1" destOrd="0" presId="urn:microsoft.com/office/officeart/2005/8/layout/orgChart1"/>
    <dgm:cxn modelId="{13887E97-1E8F-4B8D-92D1-48D4F7ABC9B2}" type="presParOf" srcId="{7A2BB6F9-05D9-49D5-8D69-70EC6CC96616}" destId="{E6AB3D00-6990-416E-A134-3D1395F3DE16}" srcOrd="0" destOrd="0" presId="urn:microsoft.com/office/officeart/2005/8/layout/orgChart1"/>
    <dgm:cxn modelId="{6064CE30-3F02-4FBD-9614-6077BAF4DBC0}" type="presParOf" srcId="{E6AB3D00-6990-416E-A134-3D1395F3DE16}" destId="{175BA78F-5A73-4B9E-AEAE-310686E44486}" srcOrd="0" destOrd="0" presId="urn:microsoft.com/office/officeart/2005/8/layout/orgChart1"/>
    <dgm:cxn modelId="{2D10C6D9-C98C-4832-8E4B-6D82E5F52331}" type="presParOf" srcId="{E6AB3D00-6990-416E-A134-3D1395F3DE16}" destId="{56DF0D8A-2800-4AF1-8283-512F9EDF3195}" srcOrd="1" destOrd="0" presId="urn:microsoft.com/office/officeart/2005/8/layout/orgChart1"/>
    <dgm:cxn modelId="{D0E95F49-8BF1-4009-8DAF-C182DF774245}" type="presParOf" srcId="{7A2BB6F9-05D9-49D5-8D69-70EC6CC96616}" destId="{54726EC4-C5D9-4312-A514-64FF5C006D63}" srcOrd="1" destOrd="0" presId="urn:microsoft.com/office/officeart/2005/8/layout/orgChart1"/>
    <dgm:cxn modelId="{9673C2A8-4D40-463B-B1DB-17828DD45332}" type="presParOf" srcId="{54726EC4-C5D9-4312-A514-64FF5C006D63}" destId="{F783BDB7-F2DB-4F4B-84C6-E4F982FCDC58}" srcOrd="0" destOrd="0" presId="urn:microsoft.com/office/officeart/2005/8/layout/orgChart1"/>
    <dgm:cxn modelId="{6F5B5F59-5388-4901-AE75-7ADD501529BA}" type="presParOf" srcId="{54726EC4-C5D9-4312-A514-64FF5C006D63}" destId="{F10304AC-AF1C-4AC2-8F6F-E5338BA2E52D}" srcOrd="1" destOrd="0" presId="urn:microsoft.com/office/officeart/2005/8/layout/orgChart1"/>
    <dgm:cxn modelId="{2EA3C884-1309-4232-9E79-BD09132DC125}" type="presParOf" srcId="{F10304AC-AF1C-4AC2-8F6F-E5338BA2E52D}" destId="{46BDEA38-A0FA-45E3-8FC8-97C01A7A2652}" srcOrd="0" destOrd="0" presId="urn:microsoft.com/office/officeart/2005/8/layout/orgChart1"/>
    <dgm:cxn modelId="{0FCFC3AA-5509-4A3A-871C-50FFD5FA62C1}" type="presParOf" srcId="{46BDEA38-A0FA-45E3-8FC8-97C01A7A2652}" destId="{8A124B22-917E-4123-8BA0-5DBF93D608A2}" srcOrd="0" destOrd="0" presId="urn:microsoft.com/office/officeart/2005/8/layout/orgChart1"/>
    <dgm:cxn modelId="{7C01044A-D9B6-4B7E-91DE-06F7CB463F2D}" type="presParOf" srcId="{46BDEA38-A0FA-45E3-8FC8-97C01A7A2652}" destId="{9E72C670-A3AE-430E-9668-5DD52856260C}" srcOrd="1" destOrd="0" presId="urn:microsoft.com/office/officeart/2005/8/layout/orgChart1"/>
    <dgm:cxn modelId="{8E4E4895-CCC7-4474-88D1-FCFCC37DDEBB}" type="presParOf" srcId="{F10304AC-AF1C-4AC2-8F6F-E5338BA2E52D}" destId="{5BCBFE2D-B921-4A80-9FD6-B0D7B39C3BCC}" srcOrd="1" destOrd="0" presId="urn:microsoft.com/office/officeart/2005/8/layout/orgChart1"/>
    <dgm:cxn modelId="{0AE46625-98C9-4678-86A0-153079074DE9}" type="presParOf" srcId="{5BCBFE2D-B921-4A80-9FD6-B0D7B39C3BCC}" destId="{B9623025-6BEF-4C59-8C7E-3FFE6F9C1955}" srcOrd="0" destOrd="0" presId="urn:microsoft.com/office/officeart/2005/8/layout/orgChart1"/>
    <dgm:cxn modelId="{A574CFD1-3056-418A-BFF6-3779A62A2363}" type="presParOf" srcId="{5BCBFE2D-B921-4A80-9FD6-B0D7B39C3BCC}" destId="{D49A522D-6B31-4306-AFFC-535CD6DAFEB1}" srcOrd="1" destOrd="0" presId="urn:microsoft.com/office/officeart/2005/8/layout/orgChart1"/>
    <dgm:cxn modelId="{F17D8534-2B13-41BC-823B-733B7A81ED3D}" type="presParOf" srcId="{D49A522D-6B31-4306-AFFC-535CD6DAFEB1}" destId="{9399A697-8A47-4A54-8E75-2CA4FEC6FBFE}" srcOrd="0" destOrd="0" presId="urn:microsoft.com/office/officeart/2005/8/layout/orgChart1"/>
    <dgm:cxn modelId="{2A631C2B-1A9E-4C11-B10C-5F978435CE74}" type="presParOf" srcId="{9399A697-8A47-4A54-8E75-2CA4FEC6FBFE}" destId="{3AD33686-EC0F-4CD0-8187-7CD86709E072}" srcOrd="0" destOrd="0" presId="urn:microsoft.com/office/officeart/2005/8/layout/orgChart1"/>
    <dgm:cxn modelId="{4553BFFA-1F9B-4224-8322-99552ACB5592}" type="presParOf" srcId="{9399A697-8A47-4A54-8E75-2CA4FEC6FBFE}" destId="{D69FDDED-E543-4504-805A-D0D651AC2085}" srcOrd="1" destOrd="0" presId="urn:microsoft.com/office/officeart/2005/8/layout/orgChart1"/>
    <dgm:cxn modelId="{48A7003F-A632-4D41-AC96-FD1261206E3D}" type="presParOf" srcId="{D49A522D-6B31-4306-AFFC-535CD6DAFEB1}" destId="{57852886-A372-4EF3-B02F-FBFEEB61366B}" srcOrd="1" destOrd="0" presId="urn:microsoft.com/office/officeart/2005/8/layout/orgChart1"/>
    <dgm:cxn modelId="{D1C4EC7A-7773-406E-86CE-BA7018551F81}" type="presParOf" srcId="{D49A522D-6B31-4306-AFFC-535CD6DAFEB1}" destId="{A7060BA4-A30C-43EC-BB01-83613027B0F8}" srcOrd="2" destOrd="0" presId="urn:microsoft.com/office/officeart/2005/8/layout/orgChart1"/>
    <dgm:cxn modelId="{903E3C36-8405-47A6-88C8-F637650937BF}" type="presParOf" srcId="{F10304AC-AF1C-4AC2-8F6F-E5338BA2E52D}" destId="{B6F41203-7B26-4E3F-B92D-D3A4A7D68076}" srcOrd="2" destOrd="0" presId="urn:microsoft.com/office/officeart/2005/8/layout/orgChart1"/>
    <dgm:cxn modelId="{9FE30111-6899-491F-91C2-463E632A0698}" type="presParOf" srcId="{7A2BB6F9-05D9-49D5-8D69-70EC6CC96616}" destId="{C01DFD04-E648-404B-8A2C-D3CC58F97D0C}" srcOrd="2" destOrd="0" presId="urn:microsoft.com/office/officeart/2005/8/layout/orgChart1"/>
    <dgm:cxn modelId="{0C209EDF-4E44-4F1B-8814-051BAACD8627}" type="presParOf" srcId="{527AFA96-E7EA-44D4-831D-D9362D6F92A7}" destId="{19BDF791-D64F-4830-A812-CFDC879CBB6B}" srcOrd="2" destOrd="0" presId="urn:microsoft.com/office/officeart/2005/8/layout/orgChart1"/>
    <dgm:cxn modelId="{E56FF21F-BF20-4020-AA36-BC3A3559B249}" type="presParOf" srcId="{B3E1793C-6C13-4448-9293-B017B8179F42}" destId="{9328A9CD-FAB9-4D4D-8C48-293C981E4A8F}" srcOrd="2" destOrd="0" presId="urn:microsoft.com/office/officeart/2005/8/layout/orgChart1"/>
    <dgm:cxn modelId="{8AEF9614-1067-44A7-B6B1-5A80EA5AB258}" type="presParOf" srcId="{D50F45B0-99A4-4D76-8114-E3808CA3F234}" destId="{FCBCE9CB-E3D9-42CA-8EFA-BD9AC8FBF5A0}" srcOrd="10" destOrd="0" presId="urn:microsoft.com/office/officeart/2005/8/layout/orgChart1"/>
    <dgm:cxn modelId="{5C5F3CFD-3D82-48A6-AC5D-8FC34359FD13}" type="presParOf" srcId="{D50F45B0-99A4-4D76-8114-E3808CA3F234}" destId="{17C4110F-7DA9-4077-816F-54AD20444980}" srcOrd="11" destOrd="0" presId="urn:microsoft.com/office/officeart/2005/8/layout/orgChart1"/>
    <dgm:cxn modelId="{05D77B8C-9BCA-4C0F-AF60-FBD8EDD42E28}" type="presParOf" srcId="{17C4110F-7DA9-4077-816F-54AD20444980}" destId="{98298AE5-BB5E-4A1F-900E-264F0B95A94D}" srcOrd="0" destOrd="0" presId="urn:microsoft.com/office/officeart/2005/8/layout/orgChart1"/>
    <dgm:cxn modelId="{6C2982A1-3011-43BA-B886-D2FA2D59EE3B}" type="presParOf" srcId="{98298AE5-BB5E-4A1F-900E-264F0B95A94D}" destId="{5FEE6A81-AE27-426B-B539-24F922D3C158}" srcOrd="0" destOrd="0" presId="urn:microsoft.com/office/officeart/2005/8/layout/orgChart1"/>
    <dgm:cxn modelId="{1A49C3D2-9FB1-4774-B54B-876EC5E9E1E2}" type="presParOf" srcId="{98298AE5-BB5E-4A1F-900E-264F0B95A94D}" destId="{C797F11F-BEE6-4835-9146-4C9BA0350392}" srcOrd="1" destOrd="0" presId="urn:microsoft.com/office/officeart/2005/8/layout/orgChart1"/>
    <dgm:cxn modelId="{D78AC7AF-489C-4343-B2D4-08C25951EE7E}" type="presParOf" srcId="{17C4110F-7DA9-4077-816F-54AD20444980}" destId="{2113F02A-5F5F-4D2C-B516-1DCD7449912F}" srcOrd="1" destOrd="0" presId="urn:microsoft.com/office/officeart/2005/8/layout/orgChart1"/>
    <dgm:cxn modelId="{242802DB-7EBD-4971-ADED-2BE1D4F5903D}" type="presParOf" srcId="{2113F02A-5F5F-4D2C-B516-1DCD7449912F}" destId="{470A33CE-7FB7-43A0-B68E-76AAB948F9CA}" srcOrd="0" destOrd="0" presId="urn:microsoft.com/office/officeart/2005/8/layout/orgChart1"/>
    <dgm:cxn modelId="{7E33A902-4792-42CF-A867-E1E4482EDCCC}" type="presParOf" srcId="{2113F02A-5F5F-4D2C-B516-1DCD7449912F}" destId="{5C558601-E2A8-4340-96EE-9CB2D98FEE49}" srcOrd="1" destOrd="0" presId="urn:microsoft.com/office/officeart/2005/8/layout/orgChart1"/>
    <dgm:cxn modelId="{2D84A49A-63BE-491B-8CFD-489CCBA88A51}" type="presParOf" srcId="{5C558601-E2A8-4340-96EE-9CB2D98FEE49}" destId="{DBAE0559-602D-479A-8339-1493E6C74F1B}" srcOrd="0" destOrd="0" presId="urn:microsoft.com/office/officeart/2005/8/layout/orgChart1"/>
    <dgm:cxn modelId="{6078DCCB-C112-4E7D-A444-04996FAF33A8}" type="presParOf" srcId="{DBAE0559-602D-479A-8339-1493E6C74F1B}" destId="{041A7FA6-314B-4617-9716-343AE6025575}" srcOrd="0" destOrd="0" presId="urn:microsoft.com/office/officeart/2005/8/layout/orgChart1"/>
    <dgm:cxn modelId="{FE27B05E-2DDF-46F7-8871-7F02C2E41877}" type="presParOf" srcId="{DBAE0559-602D-479A-8339-1493E6C74F1B}" destId="{48393F6A-1DE1-4531-AED8-0128B1EA4053}" srcOrd="1" destOrd="0" presId="urn:microsoft.com/office/officeart/2005/8/layout/orgChart1"/>
    <dgm:cxn modelId="{A7697DDB-4294-4BEA-817B-944B3C4DC387}" type="presParOf" srcId="{5C558601-E2A8-4340-96EE-9CB2D98FEE49}" destId="{08B7263A-9F54-462C-BFC0-9495B656BB35}" srcOrd="1" destOrd="0" presId="urn:microsoft.com/office/officeart/2005/8/layout/orgChart1"/>
    <dgm:cxn modelId="{2F2EDB63-AC97-49F5-8A0F-84D001C97C48}" type="presParOf" srcId="{08B7263A-9F54-462C-BFC0-9495B656BB35}" destId="{DA916738-F2FF-4ABC-B020-3273C07DC167}" srcOrd="0" destOrd="0" presId="urn:microsoft.com/office/officeart/2005/8/layout/orgChart1"/>
    <dgm:cxn modelId="{38BF7756-AE6F-4EFF-BDCF-48851667C6F5}" type="presParOf" srcId="{08B7263A-9F54-462C-BFC0-9495B656BB35}" destId="{4D42F82A-59B8-4257-8C48-2C238ECADA7E}" srcOrd="1" destOrd="0" presId="urn:microsoft.com/office/officeart/2005/8/layout/orgChart1"/>
    <dgm:cxn modelId="{DA470E01-2FDD-425B-8A3D-7E61B014820E}" type="presParOf" srcId="{4D42F82A-59B8-4257-8C48-2C238ECADA7E}" destId="{75CD8163-2A95-4702-9C11-85E562DE76FA}" srcOrd="0" destOrd="0" presId="urn:microsoft.com/office/officeart/2005/8/layout/orgChart1"/>
    <dgm:cxn modelId="{725DDE5E-DCC2-4B49-B10A-A1BC491FC581}" type="presParOf" srcId="{75CD8163-2A95-4702-9C11-85E562DE76FA}" destId="{21AE665C-497C-47C1-8543-FE4252C5EDCE}" srcOrd="0" destOrd="0" presId="urn:microsoft.com/office/officeart/2005/8/layout/orgChart1"/>
    <dgm:cxn modelId="{F6D21C97-4325-475B-8D30-D1365F24FB0C}" type="presParOf" srcId="{75CD8163-2A95-4702-9C11-85E562DE76FA}" destId="{DE27E7F9-3E85-46DE-A7B2-67BBCB8D3556}" srcOrd="1" destOrd="0" presId="urn:microsoft.com/office/officeart/2005/8/layout/orgChart1"/>
    <dgm:cxn modelId="{9D0C72BB-93E5-432E-8E95-B9E11A8DC2E9}" type="presParOf" srcId="{4D42F82A-59B8-4257-8C48-2C238ECADA7E}" destId="{F2DAE8BF-9DE2-4841-B89A-A074AAE2416E}" srcOrd="1" destOrd="0" presId="urn:microsoft.com/office/officeart/2005/8/layout/orgChart1"/>
    <dgm:cxn modelId="{6116194D-0B7D-4573-852F-A9D8F89E4965}" type="presParOf" srcId="{F2DAE8BF-9DE2-4841-B89A-A074AAE2416E}" destId="{6FA18330-CA23-4D01-85B9-9E0819BA4DCE}" srcOrd="0" destOrd="0" presId="urn:microsoft.com/office/officeart/2005/8/layout/orgChart1"/>
    <dgm:cxn modelId="{2AF723BF-FCB6-4FD3-B86F-C6EE97D22FB9}" type="presParOf" srcId="{F2DAE8BF-9DE2-4841-B89A-A074AAE2416E}" destId="{CB39F1FC-4D2F-4564-90CD-1911617BC95C}" srcOrd="1" destOrd="0" presId="urn:microsoft.com/office/officeart/2005/8/layout/orgChart1"/>
    <dgm:cxn modelId="{9BD77000-5DD3-493E-A3D6-B649E1983BEB}" type="presParOf" srcId="{CB39F1FC-4D2F-4564-90CD-1911617BC95C}" destId="{61849006-8CE3-4262-A59D-80F0EEF0454C}" srcOrd="0" destOrd="0" presId="urn:microsoft.com/office/officeart/2005/8/layout/orgChart1"/>
    <dgm:cxn modelId="{7DDAC3F3-21DD-45D9-A5B9-25215BFB67B9}" type="presParOf" srcId="{61849006-8CE3-4262-A59D-80F0EEF0454C}" destId="{EEAD96F2-B366-4C23-87FD-D7A41F65924B}" srcOrd="0" destOrd="0" presId="urn:microsoft.com/office/officeart/2005/8/layout/orgChart1"/>
    <dgm:cxn modelId="{99212858-5A90-481D-9CE0-CF16C088A6AC}" type="presParOf" srcId="{61849006-8CE3-4262-A59D-80F0EEF0454C}" destId="{FE9BEC41-BD71-438D-9693-001CAB3E0595}" srcOrd="1" destOrd="0" presId="urn:microsoft.com/office/officeart/2005/8/layout/orgChart1"/>
    <dgm:cxn modelId="{EF560F79-D883-45AB-863F-2D87976770E0}" type="presParOf" srcId="{CB39F1FC-4D2F-4564-90CD-1911617BC95C}" destId="{ACF1B058-0C8B-4CDF-8CB3-D12EB1C8EF77}" srcOrd="1" destOrd="0" presId="urn:microsoft.com/office/officeart/2005/8/layout/orgChart1"/>
    <dgm:cxn modelId="{777EFB7B-CA34-479B-9880-9A282635FD20}" type="presParOf" srcId="{CB39F1FC-4D2F-4564-90CD-1911617BC95C}" destId="{33DD4632-5771-4B94-9642-6F5BF432B79F}" srcOrd="2" destOrd="0" presId="urn:microsoft.com/office/officeart/2005/8/layout/orgChart1"/>
    <dgm:cxn modelId="{CF036172-5856-41FB-9C8E-35425C7F8CF1}" type="presParOf" srcId="{4D42F82A-59B8-4257-8C48-2C238ECADA7E}" destId="{4BB18C2A-BE34-4A05-8C8E-97F61F7D541E}" srcOrd="2" destOrd="0" presId="urn:microsoft.com/office/officeart/2005/8/layout/orgChart1"/>
    <dgm:cxn modelId="{F4E9EBC8-D1C9-451B-95D9-B322186AAF05}" type="presParOf" srcId="{5C558601-E2A8-4340-96EE-9CB2D98FEE49}" destId="{185C765B-8AA0-411F-A15E-42EF9A159477}" srcOrd="2" destOrd="0" presId="urn:microsoft.com/office/officeart/2005/8/layout/orgChart1"/>
    <dgm:cxn modelId="{E29AFB1C-4789-4306-A845-2F56B16F6169}" type="presParOf" srcId="{17C4110F-7DA9-4077-816F-54AD20444980}" destId="{EC17D942-B58D-4FBF-A52D-33117E6E969B}" srcOrd="2" destOrd="0" presId="urn:microsoft.com/office/officeart/2005/8/layout/orgChart1"/>
    <dgm:cxn modelId="{610639C5-8C2F-4F70-96A3-9484FD4655E7}" type="presParOf" srcId="{D50F45B0-99A4-4D76-8114-E3808CA3F234}" destId="{825FBBA2-BC15-4BB6-A63F-25688FEB34C3}" srcOrd="12" destOrd="0" presId="urn:microsoft.com/office/officeart/2005/8/layout/orgChart1"/>
    <dgm:cxn modelId="{CC4D9F49-9B9A-4CEA-9335-8A0A453D816E}" type="presParOf" srcId="{D50F45B0-99A4-4D76-8114-E3808CA3F234}" destId="{FA36B689-FA08-4C89-8518-46A3A8F51ED8}" srcOrd="13" destOrd="0" presId="urn:microsoft.com/office/officeart/2005/8/layout/orgChart1"/>
    <dgm:cxn modelId="{3DB7BC35-70DC-44C9-8AEB-1E968AD915C6}" type="presParOf" srcId="{FA36B689-FA08-4C89-8518-46A3A8F51ED8}" destId="{5165570C-CDEE-4E2F-A3F5-3E8716AB7D03}" srcOrd="0" destOrd="0" presId="urn:microsoft.com/office/officeart/2005/8/layout/orgChart1"/>
    <dgm:cxn modelId="{37423671-6E35-4804-8BE1-86E867C3B2CC}" type="presParOf" srcId="{5165570C-CDEE-4E2F-A3F5-3E8716AB7D03}" destId="{D27CAAB8-4D0F-44FD-B674-A569A12C9C90}" srcOrd="0" destOrd="0" presId="urn:microsoft.com/office/officeart/2005/8/layout/orgChart1"/>
    <dgm:cxn modelId="{3F0AF3F8-965F-4202-AFFA-D03830B65B56}" type="presParOf" srcId="{5165570C-CDEE-4E2F-A3F5-3E8716AB7D03}" destId="{96ACB539-DAF4-4510-8CD5-FDB54077E02B}" srcOrd="1" destOrd="0" presId="urn:microsoft.com/office/officeart/2005/8/layout/orgChart1"/>
    <dgm:cxn modelId="{1066E014-12AB-4A10-BE0E-B14C27AA0D9F}" type="presParOf" srcId="{FA36B689-FA08-4C89-8518-46A3A8F51ED8}" destId="{7E45601D-463D-436B-B71A-BA8401FAF4BB}" srcOrd="1" destOrd="0" presId="urn:microsoft.com/office/officeart/2005/8/layout/orgChart1"/>
    <dgm:cxn modelId="{7563BABF-0F06-46DF-B238-6571BA594814}" type="presParOf" srcId="{7E45601D-463D-436B-B71A-BA8401FAF4BB}" destId="{F8AA1CA5-403F-4699-8A89-B2036CCC5347}" srcOrd="0" destOrd="0" presId="urn:microsoft.com/office/officeart/2005/8/layout/orgChart1"/>
    <dgm:cxn modelId="{1B6D2D68-D863-4A23-BB03-32060CA33106}" type="presParOf" srcId="{7E45601D-463D-436B-B71A-BA8401FAF4BB}" destId="{E6A045AA-2344-44A6-B078-63B6E0FAECD2}" srcOrd="1" destOrd="0" presId="urn:microsoft.com/office/officeart/2005/8/layout/orgChart1"/>
    <dgm:cxn modelId="{91D8F093-6EB3-4FF8-A045-3293D75CC2B1}" type="presParOf" srcId="{E6A045AA-2344-44A6-B078-63B6E0FAECD2}" destId="{00EA3899-1FF9-4EC3-8526-5C6FA1896EB4}" srcOrd="0" destOrd="0" presId="urn:microsoft.com/office/officeart/2005/8/layout/orgChart1"/>
    <dgm:cxn modelId="{310A922C-04B6-482A-8E8B-57A40CA768B6}" type="presParOf" srcId="{00EA3899-1FF9-4EC3-8526-5C6FA1896EB4}" destId="{006FF446-59A6-4CFB-B47D-AE9F0D3753A6}" srcOrd="0" destOrd="0" presId="urn:microsoft.com/office/officeart/2005/8/layout/orgChart1"/>
    <dgm:cxn modelId="{F8F55DEF-CF8B-4CE1-945F-E77777B6E0AC}" type="presParOf" srcId="{00EA3899-1FF9-4EC3-8526-5C6FA1896EB4}" destId="{9C650ADC-F309-4BD4-9EE8-1EA78005411B}" srcOrd="1" destOrd="0" presId="urn:microsoft.com/office/officeart/2005/8/layout/orgChart1"/>
    <dgm:cxn modelId="{5C1075AD-D852-492F-9345-BC670CF95521}" type="presParOf" srcId="{E6A045AA-2344-44A6-B078-63B6E0FAECD2}" destId="{63DE48CF-9592-440B-8A90-DD4BEB23E04F}" srcOrd="1" destOrd="0" presId="urn:microsoft.com/office/officeart/2005/8/layout/orgChart1"/>
    <dgm:cxn modelId="{12D2D5F5-7834-4F17-AACA-13BFD7FF477B}" type="presParOf" srcId="{E6A045AA-2344-44A6-B078-63B6E0FAECD2}" destId="{B361BB6C-B245-466B-948B-2E1C2CBB31CB}" srcOrd="2" destOrd="0" presId="urn:microsoft.com/office/officeart/2005/8/layout/orgChart1"/>
    <dgm:cxn modelId="{0FDB4CF2-36B7-4696-A0CE-CE59803E98DC}" type="presParOf" srcId="{FA36B689-FA08-4C89-8518-46A3A8F51ED8}" destId="{44FE20BD-CB60-44E3-9402-8C8C9BCD1FDA}" srcOrd="2" destOrd="0" presId="urn:microsoft.com/office/officeart/2005/8/layout/orgChart1"/>
    <dgm:cxn modelId="{045D8A9C-9810-471E-A033-A86838668D3A}" type="presParOf" srcId="{D50F45B0-99A4-4D76-8114-E3808CA3F234}" destId="{31DF9D7E-B062-440D-88D2-C8AD614E53AD}" srcOrd="14" destOrd="0" presId="urn:microsoft.com/office/officeart/2005/8/layout/orgChart1"/>
    <dgm:cxn modelId="{9FD6401E-4855-42BE-84DB-D631BF752B74}" type="presParOf" srcId="{D50F45B0-99A4-4D76-8114-E3808CA3F234}" destId="{618021ED-84AC-4441-BDF2-EDE6A2BB4957}" srcOrd="15" destOrd="0" presId="urn:microsoft.com/office/officeart/2005/8/layout/orgChart1"/>
    <dgm:cxn modelId="{4D6D5B0A-ECD2-4427-955A-4F215DC7D943}" type="presParOf" srcId="{618021ED-84AC-4441-BDF2-EDE6A2BB4957}" destId="{0243E0D9-B3C4-49F9-A8D0-C45D2A9A41A5}" srcOrd="0" destOrd="0" presId="urn:microsoft.com/office/officeart/2005/8/layout/orgChart1"/>
    <dgm:cxn modelId="{D969D387-D7E0-4FE3-B477-0F19FED3B3B6}" type="presParOf" srcId="{0243E0D9-B3C4-49F9-A8D0-C45D2A9A41A5}" destId="{8FF61610-BF5B-4902-AB06-03A5B00AD415}" srcOrd="0" destOrd="0" presId="urn:microsoft.com/office/officeart/2005/8/layout/orgChart1"/>
    <dgm:cxn modelId="{7E81E29D-F554-4DA1-9C9F-1B0F7DC3E414}" type="presParOf" srcId="{0243E0D9-B3C4-49F9-A8D0-C45D2A9A41A5}" destId="{EFD9D167-DD23-4504-9635-292845607A94}" srcOrd="1" destOrd="0" presId="urn:microsoft.com/office/officeart/2005/8/layout/orgChart1"/>
    <dgm:cxn modelId="{3D5071E5-F2E8-4BB9-AD45-3FB5EF4C51D6}" type="presParOf" srcId="{618021ED-84AC-4441-BDF2-EDE6A2BB4957}" destId="{3369D767-16D8-406D-8DD7-270B300747DB}" srcOrd="1" destOrd="0" presId="urn:microsoft.com/office/officeart/2005/8/layout/orgChart1"/>
    <dgm:cxn modelId="{F0A0D3D3-E726-43DE-842A-729106972DAD}" type="presParOf" srcId="{3369D767-16D8-406D-8DD7-270B300747DB}" destId="{23EA0BE4-CE1B-4483-B79E-89DEC577479F}" srcOrd="0" destOrd="0" presId="urn:microsoft.com/office/officeart/2005/8/layout/orgChart1"/>
    <dgm:cxn modelId="{B79FF85B-EDE2-446B-B623-3A93C1DD5A1A}" type="presParOf" srcId="{3369D767-16D8-406D-8DD7-270B300747DB}" destId="{38142405-2AA6-472C-B0AE-82A99C8330B9}" srcOrd="1" destOrd="0" presId="urn:microsoft.com/office/officeart/2005/8/layout/orgChart1"/>
    <dgm:cxn modelId="{5E40AFBD-B321-4408-8A86-7014F48EB1A3}" type="presParOf" srcId="{38142405-2AA6-472C-B0AE-82A99C8330B9}" destId="{11F0999D-7B2F-49B4-9A9E-FA21CBFAF568}" srcOrd="0" destOrd="0" presId="urn:microsoft.com/office/officeart/2005/8/layout/orgChart1"/>
    <dgm:cxn modelId="{8F0D354B-293A-4ED1-A349-B3F4D68C13CD}" type="presParOf" srcId="{11F0999D-7B2F-49B4-9A9E-FA21CBFAF568}" destId="{296FFA66-2205-4BE6-B1E7-3F2BD8F76FE5}" srcOrd="0" destOrd="0" presId="urn:microsoft.com/office/officeart/2005/8/layout/orgChart1"/>
    <dgm:cxn modelId="{9695FB1D-324F-4851-B9E6-67F3DF8F478A}" type="presParOf" srcId="{11F0999D-7B2F-49B4-9A9E-FA21CBFAF568}" destId="{F35863EA-B9EB-4A8E-ADD3-B915403ED9C3}" srcOrd="1" destOrd="0" presId="urn:microsoft.com/office/officeart/2005/8/layout/orgChart1"/>
    <dgm:cxn modelId="{4EFC63AF-7BCD-4B24-BD97-042B599DFB60}" type="presParOf" srcId="{38142405-2AA6-472C-B0AE-82A99C8330B9}" destId="{9EAF59A8-822D-40AF-B4A1-B73DB37DAA28}" srcOrd="1" destOrd="0" presId="urn:microsoft.com/office/officeart/2005/8/layout/orgChart1"/>
    <dgm:cxn modelId="{C79DF50E-70A0-4CCF-A148-9E831A0E1415}" type="presParOf" srcId="{9EAF59A8-822D-40AF-B4A1-B73DB37DAA28}" destId="{E6806DD8-FBE7-4A1D-BE4E-85172FD44C74}" srcOrd="0" destOrd="0" presId="urn:microsoft.com/office/officeart/2005/8/layout/orgChart1"/>
    <dgm:cxn modelId="{23E6625A-1B24-458F-9D85-2A4DDF4FA53A}" type="presParOf" srcId="{9EAF59A8-822D-40AF-B4A1-B73DB37DAA28}" destId="{6A6965C7-B1F7-4FE1-8F54-ED2F1EA2E5CB}" srcOrd="1" destOrd="0" presId="urn:microsoft.com/office/officeart/2005/8/layout/orgChart1"/>
    <dgm:cxn modelId="{09D2DF32-F2B2-4EF0-B577-6C279692A696}" type="presParOf" srcId="{6A6965C7-B1F7-4FE1-8F54-ED2F1EA2E5CB}" destId="{EB5810FA-F204-416A-B2B6-0CCCB60C259D}" srcOrd="0" destOrd="0" presId="urn:microsoft.com/office/officeart/2005/8/layout/orgChart1"/>
    <dgm:cxn modelId="{F54CAA30-4297-4FA2-8E76-AAEBB7BABBF5}" type="presParOf" srcId="{EB5810FA-F204-416A-B2B6-0CCCB60C259D}" destId="{6E1EA452-814B-4CCE-A307-9A5B8FF75A84}" srcOrd="0" destOrd="0" presId="urn:microsoft.com/office/officeart/2005/8/layout/orgChart1"/>
    <dgm:cxn modelId="{1F759B6D-74B7-4475-819F-EAE4F9456C8B}" type="presParOf" srcId="{EB5810FA-F204-416A-B2B6-0CCCB60C259D}" destId="{C2380065-B596-4729-958F-3B62E073C308}" srcOrd="1" destOrd="0" presId="urn:microsoft.com/office/officeart/2005/8/layout/orgChart1"/>
    <dgm:cxn modelId="{67885011-98D8-4D4D-B6B0-02271CF42DC5}" type="presParOf" srcId="{6A6965C7-B1F7-4FE1-8F54-ED2F1EA2E5CB}" destId="{D763A74E-23B2-4006-B182-779B3B3305E1}" srcOrd="1" destOrd="0" presId="urn:microsoft.com/office/officeart/2005/8/layout/orgChart1"/>
    <dgm:cxn modelId="{3DCC3C4D-A494-45EE-913A-50ED2561093B}" type="presParOf" srcId="{D763A74E-23B2-4006-B182-779B3B3305E1}" destId="{75A6174A-04B9-4E11-9640-1FAB74F284BF}" srcOrd="0" destOrd="0" presId="urn:microsoft.com/office/officeart/2005/8/layout/orgChart1"/>
    <dgm:cxn modelId="{B84D7DFA-6346-4098-8515-2D13B456243B}" type="presParOf" srcId="{D763A74E-23B2-4006-B182-779B3B3305E1}" destId="{AE22A33E-C1B4-4B0C-BD75-D587381238AE}" srcOrd="1" destOrd="0" presId="urn:microsoft.com/office/officeart/2005/8/layout/orgChart1"/>
    <dgm:cxn modelId="{A1D1E083-875C-43AE-896E-AF6F58ECD46E}" type="presParOf" srcId="{AE22A33E-C1B4-4B0C-BD75-D587381238AE}" destId="{04BAC595-DF31-4AC6-B63C-08096E1BF80A}" srcOrd="0" destOrd="0" presId="urn:microsoft.com/office/officeart/2005/8/layout/orgChart1"/>
    <dgm:cxn modelId="{D4DDD21F-BFAB-4392-A0FD-69F6BB870249}" type="presParOf" srcId="{04BAC595-DF31-4AC6-B63C-08096E1BF80A}" destId="{DE008759-DD45-4D4E-A147-6A7D9FC8F3AD}" srcOrd="0" destOrd="0" presId="urn:microsoft.com/office/officeart/2005/8/layout/orgChart1"/>
    <dgm:cxn modelId="{D9941B88-676F-4F63-A7DF-AB5FF5D3580A}" type="presParOf" srcId="{04BAC595-DF31-4AC6-B63C-08096E1BF80A}" destId="{224ABA80-E319-477A-B68F-38AD46C5989A}" srcOrd="1" destOrd="0" presId="urn:microsoft.com/office/officeart/2005/8/layout/orgChart1"/>
    <dgm:cxn modelId="{16E78C05-4880-489B-9B10-C5CF839CB06B}" type="presParOf" srcId="{AE22A33E-C1B4-4B0C-BD75-D587381238AE}" destId="{9B1E94B3-3E47-439E-8167-A801EAE8CB50}" srcOrd="1" destOrd="0" presId="urn:microsoft.com/office/officeart/2005/8/layout/orgChart1"/>
    <dgm:cxn modelId="{B2EA5EEC-6B94-4935-A319-ABF102AC08AA}" type="presParOf" srcId="{AE22A33E-C1B4-4B0C-BD75-D587381238AE}" destId="{14BDAE76-B3B9-48C5-AA43-FCD44EEEB4D5}" srcOrd="2" destOrd="0" presId="urn:microsoft.com/office/officeart/2005/8/layout/orgChart1"/>
    <dgm:cxn modelId="{510965A3-0376-4EC7-9488-93F84AD5C1C6}" type="presParOf" srcId="{6A6965C7-B1F7-4FE1-8F54-ED2F1EA2E5CB}" destId="{C0F563EC-98FB-46A5-B846-522948765EF8}" srcOrd="2" destOrd="0" presId="urn:microsoft.com/office/officeart/2005/8/layout/orgChart1"/>
    <dgm:cxn modelId="{EE8C4C16-692C-4D90-A016-7494FB910261}" type="presParOf" srcId="{38142405-2AA6-472C-B0AE-82A99C8330B9}" destId="{D2A31108-FB1A-46BE-8C10-E8F385A0CFF8}" srcOrd="2" destOrd="0" presId="urn:microsoft.com/office/officeart/2005/8/layout/orgChart1"/>
    <dgm:cxn modelId="{D5A7CB6E-19A0-42D2-8306-C9E1C9FDF56E}" type="presParOf" srcId="{618021ED-84AC-4441-BDF2-EDE6A2BB4957}" destId="{65C5DF48-6F97-4842-9FBB-796600EB6CB4}" srcOrd="2" destOrd="0" presId="urn:microsoft.com/office/officeart/2005/8/layout/orgChart1"/>
    <dgm:cxn modelId="{192D786D-1D9B-4A69-8281-7C16065B445C}" type="presParOf" srcId="{E0A3813F-5F1E-4526-B5DE-4041A66FC91E}" destId="{E2A0ACF8-DF75-4AC6-8D67-8E56919AEEA0}" srcOrd="2" destOrd="0" presId="urn:microsoft.com/office/officeart/2005/8/layout/orgChart1"/>
    <dgm:cxn modelId="{90EEF550-6028-421F-B613-77A6026D9599}" type="presParOf" srcId="{E2A0ACF8-DF75-4AC6-8D67-8E56919AEEA0}" destId="{85BF0F57-D4AC-4CDD-982F-DD72A0D910C2}" srcOrd="0" destOrd="0" presId="urn:microsoft.com/office/officeart/2005/8/layout/orgChart1"/>
    <dgm:cxn modelId="{400D6EFF-5FDC-4562-BA7B-7C63865737B0}" type="presParOf" srcId="{E2A0ACF8-DF75-4AC6-8D67-8E56919AEEA0}" destId="{FA049DE6-4AA3-4853-AC30-EA1DC3E1D41F}" srcOrd="1" destOrd="0" presId="urn:microsoft.com/office/officeart/2005/8/layout/orgChart1"/>
    <dgm:cxn modelId="{FBA3453C-D1AF-4081-8501-F57EEE329698}" type="presParOf" srcId="{FA049DE6-4AA3-4853-AC30-EA1DC3E1D41F}" destId="{8FFE3120-C96B-4838-821F-3E822D7E956F}" srcOrd="0" destOrd="0" presId="urn:microsoft.com/office/officeart/2005/8/layout/orgChart1"/>
    <dgm:cxn modelId="{4C5F043E-5607-43A2-99F6-E7979A2E76E4}" type="presParOf" srcId="{8FFE3120-C96B-4838-821F-3E822D7E956F}" destId="{7E9FCE1F-217E-4865-97A6-4C896416C3C7}" srcOrd="0" destOrd="0" presId="urn:microsoft.com/office/officeart/2005/8/layout/orgChart1"/>
    <dgm:cxn modelId="{7F5CCA09-63FD-490F-BE72-897F2CC0BBAA}" type="presParOf" srcId="{8FFE3120-C96B-4838-821F-3E822D7E956F}" destId="{068BD48A-6111-4568-B646-A7462608E87A}" srcOrd="1" destOrd="0" presId="urn:microsoft.com/office/officeart/2005/8/layout/orgChart1"/>
    <dgm:cxn modelId="{7EAC86C0-1C39-45BF-A5F2-E20B0528E4F5}" type="presParOf" srcId="{FA049DE6-4AA3-4853-AC30-EA1DC3E1D41F}" destId="{E43DBA57-5AA6-49DB-AF47-6A57EFE1126A}" srcOrd="1" destOrd="0" presId="urn:microsoft.com/office/officeart/2005/8/layout/orgChart1"/>
    <dgm:cxn modelId="{0CC43F8F-FE4B-422A-815B-66D0E3E80267}" type="presParOf" srcId="{FA049DE6-4AA3-4853-AC30-EA1DC3E1D41F}" destId="{97966095-0091-4E14-8D23-55B7CBF219CC}" srcOrd="2" destOrd="0" presId="urn:microsoft.com/office/officeart/2005/8/layout/orgChar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F0F57-D4AC-4CDD-982F-DD72A0D910C2}">
      <dsp:nvSpPr>
        <dsp:cNvPr id="0" name=""/>
        <dsp:cNvSpPr/>
      </dsp:nvSpPr>
      <dsp:spPr>
        <a:xfrm>
          <a:off x="4560020" y="1453069"/>
          <a:ext cx="91440" cy="344802"/>
        </a:xfrm>
        <a:custGeom>
          <a:avLst/>
          <a:gdLst/>
          <a:ahLst/>
          <a:cxnLst/>
          <a:rect l="0" t="0" r="0" b="0"/>
          <a:pathLst>
            <a:path>
              <a:moveTo>
                <a:pt x="124424" y="0"/>
              </a:moveTo>
              <a:lnTo>
                <a:pt x="124424" y="344802"/>
              </a:lnTo>
              <a:lnTo>
                <a:pt x="45720" y="34480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A6174A-04B9-4E11-9640-1FAB74F284BF}">
      <dsp:nvSpPr>
        <dsp:cNvPr id="0" name=""/>
        <dsp:cNvSpPr/>
      </dsp:nvSpPr>
      <dsp:spPr>
        <a:xfrm>
          <a:off x="8493391" y="358185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806DD8-FBE7-4A1D-BE4E-85172FD44C74}">
      <dsp:nvSpPr>
        <dsp:cNvPr id="0" name=""/>
        <dsp:cNvSpPr/>
      </dsp:nvSpPr>
      <dsp:spPr>
        <a:xfrm>
          <a:off x="8493391" y="3049655"/>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EA0BE4-CE1B-4483-B79E-89DEC577479F}">
      <dsp:nvSpPr>
        <dsp:cNvPr id="0" name=""/>
        <dsp:cNvSpPr/>
      </dsp:nvSpPr>
      <dsp:spPr>
        <a:xfrm>
          <a:off x="8493391" y="251746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DF9D7E-B062-440D-88D2-C8AD614E53AD}">
      <dsp:nvSpPr>
        <dsp:cNvPr id="0" name=""/>
        <dsp:cNvSpPr/>
      </dsp:nvSpPr>
      <dsp:spPr>
        <a:xfrm>
          <a:off x="4684445" y="1453069"/>
          <a:ext cx="3854666" cy="689604"/>
        </a:xfrm>
        <a:custGeom>
          <a:avLst/>
          <a:gdLst/>
          <a:ahLst/>
          <a:cxnLst/>
          <a:rect l="0" t="0" r="0" b="0"/>
          <a:pathLst>
            <a:path>
              <a:moveTo>
                <a:pt x="0" y="0"/>
              </a:moveTo>
              <a:lnTo>
                <a:pt x="0" y="610899"/>
              </a:lnTo>
              <a:lnTo>
                <a:pt x="3854666" y="610899"/>
              </a:lnTo>
              <a:lnTo>
                <a:pt x="3854666" y="6896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AA1CA5-403F-4699-8A89-B2036CCC5347}">
      <dsp:nvSpPr>
        <dsp:cNvPr id="0" name=""/>
        <dsp:cNvSpPr/>
      </dsp:nvSpPr>
      <dsp:spPr>
        <a:xfrm>
          <a:off x="7586411" y="251746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5FBBA2-BC15-4BB6-A63F-25688FEB34C3}">
      <dsp:nvSpPr>
        <dsp:cNvPr id="0" name=""/>
        <dsp:cNvSpPr/>
      </dsp:nvSpPr>
      <dsp:spPr>
        <a:xfrm>
          <a:off x="4684445" y="1453069"/>
          <a:ext cx="2947686" cy="689604"/>
        </a:xfrm>
        <a:custGeom>
          <a:avLst/>
          <a:gdLst/>
          <a:ahLst/>
          <a:cxnLst/>
          <a:rect l="0" t="0" r="0" b="0"/>
          <a:pathLst>
            <a:path>
              <a:moveTo>
                <a:pt x="0" y="0"/>
              </a:moveTo>
              <a:lnTo>
                <a:pt x="0" y="610899"/>
              </a:lnTo>
              <a:lnTo>
                <a:pt x="2947686" y="610899"/>
              </a:lnTo>
              <a:lnTo>
                <a:pt x="2947686" y="6896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A18330-CA23-4D01-85B9-9E0819BA4DCE}">
      <dsp:nvSpPr>
        <dsp:cNvPr id="0" name=""/>
        <dsp:cNvSpPr/>
      </dsp:nvSpPr>
      <dsp:spPr>
        <a:xfrm>
          <a:off x="6679430" y="358185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A916738-F2FF-4ABC-B020-3273C07DC167}">
      <dsp:nvSpPr>
        <dsp:cNvPr id="0" name=""/>
        <dsp:cNvSpPr/>
      </dsp:nvSpPr>
      <dsp:spPr>
        <a:xfrm>
          <a:off x="6679430" y="3049655"/>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0A33CE-7FB7-43A0-B68E-76AAB948F9CA}">
      <dsp:nvSpPr>
        <dsp:cNvPr id="0" name=""/>
        <dsp:cNvSpPr/>
      </dsp:nvSpPr>
      <dsp:spPr>
        <a:xfrm>
          <a:off x="6679430" y="251746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BCE9CB-E3D9-42CA-8EFA-BD9AC8FBF5A0}">
      <dsp:nvSpPr>
        <dsp:cNvPr id="0" name=""/>
        <dsp:cNvSpPr/>
      </dsp:nvSpPr>
      <dsp:spPr>
        <a:xfrm>
          <a:off x="4684445" y="1453069"/>
          <a:ext cx="2040705" cy="689604"/>
        </a:xfrm>
        <a:custGeom>
          <a:avLst/>
          <a:gdLst/>
          <a:ahLst/>
          <a:cxnLst/>
          <a:rect l="0" t="0" r="0" b="0"/>
          <a:pathLst>
            <a:path>
              <a:moveTo>
                <a:pt x="0" y="0"/>
              </a:moveTo>
              <a:lnTo>
                <a:pt x="0" y="610899"/>
              </a:lnTo>
              <a:lnTo>
                <a:pt x="2040705" y="610899"/>
              </a:lnTo>
              <a:lnTo>
                <a:pt x="2040705" y="6896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623025-6BEF-4C59-8C7E-3FFE6F9C1955}">
      <dsp:nvSpPr>
        <dsp:cNvPr id="0" name=""/>
        <dsp:cNvSpPr/>
      </dsp:nvSpPr>
      <dsp:spPr>
        <a:xfrm>
          <a:off x="5772450" y="4114045"/>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83BDB7-F2DB-4F4B-84C6-E4F982FCDC58}">
      <dsp:nvSpPr>
        <dsp:cNvPr id="0" name=""/>
        <dsp:cNvSpPr/>
      </dsp:nvSpPr>
      <dsp:spPr>
        <a:xfrm>
          <a:off x="5772450" y="358185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E7D03D-BB5A-407B-B94D-C5A92CB3A75C}">
      <dsp:nvSpPr>
        <dsp:cNvPr id="0" name=""/>
        <dsp:cNvSpPr/>
      </dsp:nvSpPr>
      <dsp:spPr>
        <a:xfrm>
          <a:off x="5772450" y="3049655"/>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F62002-9C4B-4CE4-BAD3-1E0E3B9C72DC}">
      <dsp:nvSpPr>
        <dsp:cNvPr id="0" name=""/>
        <dsp:cNvSpPr/>
      </dsp:nvSpPr>
      <dsp:spPr>
        <a:xfrm>
          <a:off x="5318960" y="2517460"/>
          <a:ext cx="91440" cy="344802"/>
        </a:xfrm>
        <a:custGeom>
          <a:avLst/>
          <a:gdLst/>
          <a:ahLst/>
          <a:cxnLst/>
          <a:rect l="0" t="0" r="0" b="0"/>
          <a:pathLst>
            <a:path>
              <a:moveTo>
                <a:pt x="45720" y="0"/>
              </a:moveTo>
              <a:lnTo>
                <a:pt x="45720" y="344802"/>
              </a:lnTo>
              <a:lnTo>
                <a:pt x="124424" y="34480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8D6D64-6BA8-41CD-899E-E633DAF39F3A}">
      <dsp:nvSpPr>
        <dsp:cNvPr id="0" name=""/>
        <dsp:cNvSpPr/>
      </dsp:nvSpPr>
      <dsp:spPr>
        <a:xfrm>
          <a:off x="5240255" y="2517460"/>
          <a:ext cx="91440" cy="344802"/>
        </a:xfrm>
        <a:custGeom>
          <a:avLst/>
          <a:gdLst/>
          <a:ahLst/>
          <a:cxnLst/>
          <a:rect l="0" t="0" r="0" b="0"/>
          <a:pathLst>
            <a:path>
              <a:moveTo>
                <a:pt x="124424" y="0"/>
              </a:moveTo>
              <a:lnTo>
                <a:pt x="124424" y="344802"/>
              </a:lnTo>
              <a:lnTo>
                <a:pt x="45720" y="34480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593FDE-CDDF-4DC8-A951-E043E9FE227D}">
      <dsp:nvSpPr>
        <dsp:cNvPr id="0" name=""/>
        <dsp:cNvSpPr/>
      </dsp:nvSpPr>
      <dsp:spPr>
        <a:xfrm>
          <a:off x="4684445" y="1453069"/>
          <a:ext cx="680235" cy="689604"/>
        </a:xfrm>
        <a:custGeom>
          <a:avLst/>
          <a:gdLst/>
          <a:ahLst/>
          <a:cxnLst/>
          <a:rect l="0" t="0" r="0" b="0"/>
          <a:pathLst>
            <a:path>
              <a:moveTo>
                <a:pt x="0" y="0"/>
              </a:moveTo>
              <a:lnTo>
                <a:pt x="0" y="610899"/>
              </a:lnTo>
              <a:lnTo>
                <a:pt x="680235" y="610899"/>
              </a:lnTo>
              <a:lnTo>
                <a:pt x="680235" y="6896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8948C6-3C8B-4295-8DBA-EE07B0779FF7}">
      <dsp:nvSpPr>
        <dsp:cNvPr id="0" name=""/>
        <dsp:cNvSpPr/>
      </dsp:nvSpPr>
      <dsp:spPr>
        <a:xfrm>
          <a:off x="3958489" y="358185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13D875-A03F-4925-8585-024E5DA534CF}">
      <dsp:nvSpPr>
        <dsp:cNvPr id="0" name=""/>
        <dsp:cNvSpPr/>
      </dsp:nvSpPr>
      <dsp:spPr>
        <a:xfrm>
          <a:off x="3958489" y="3049655"/>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78C2F8-B41C-485A-BAF1-878174290910}">
      <dsp:nvSpPr>
        <dsp:cNvPr id="0" name=""/>
        <dsp:cNvSpPr/>
      </dsp:nvSpPr>
      <dsp:spPr>
        <a:xfrm>
          <a:off x="3958489" y="251746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974953-5141-46BE-AF59-EB16A05E2C6D}">
      <dsp:nvSpPr>
        <dsp:cNvPr id="0" name=""/>
        <dsp:cNvSpPr/>
      </dsp:nvSpPr>
      <dsp:spPr>
        <a:xfrm>
          <a:off x="4004209" y="1453069"/>
          <a:ext cx="680235" cy="689604"/>
        </a:xfrm>
        <a:custGeom>
          <a:avLst/>
          <a:gdLst/>
          <a:ahLst/>
          <a:cxnLst/>
          <a:rect l="0" t="0" r="0" b="0"/>
          <a:pathLst>
            <a:path>
              <a:moveTo>
                <a:pt x="680235" y="0"/>
              </a:moveTo>
              <a:lnTo>
                <a:pt x="680235" y="610899"/>
              </a:lnTo>
              <a:lnTo>
                <a:pt x="0" y="610899"/>
              </a:lnTo>
              <a:lnTo>
                <a:pt x="0" y="6896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BCB881-70C8-4018-BF23-7C2C2A56A2F3}">
      <dsp:nvSpPr>
        <dsp:cNvPr id="0" name=""/>
        <dsp:cNvSpPr/>
      </dsp:nvSpPr>
      <dsp:spPr>
        <a:xfrm>
          <a:off x="3051509" y="3049655"/>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267EDF-16DB-45B0-86E8-159BB24DBFC0}">
      <dsp:nvSpPr>
        <dsp:cNvPr id="0" name=""/>
        <dsp:cNvSpPr/>
      </dsp:nvSpPr>
      <dsp:spPr>
        <a:xfrm>
          <a:off x="3051509" y="251746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73DD6C-6A9C-4B1C-9DE2-E265254B0C13}">
      <dsp:nvSpPr>
        <dsp:cNvPr id="0" name=""/>
        <dsp:cNvSpPr/>
      </dsp:nvSpPr>
      <dsp:spPr>
        <a:xfrm>
          <a:off x="3097229" y="1453069"/>
          <a:ext cx="1587215" cy="689604"/>
        </a:xfrm>
        <a:custGeom>
          <a:avLst/>
          <a:gdLst/>
          <a:ahLst/>
          <a:cxnLst/>
          <a:rect l="0" t="0" r="0" b="0"/>
          <a:pathLst>
            <a:path>
              <a:moveTo>
                <a:pt x="1587215" y="0"/>
              </a:moveTo>
              <a:lnTo>
                <a:pt x="1587215" y="610899"/>
              </a:lnTo>
              <a:lnTo>
                <a:pt x="0" y="610899"/>
              </a:lnTo>
              <a:lnTo>
                <a:pt x="0" y="6896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F0BA94-7A1B-4B30-A770-A3FEAB92D040}">
      <dsp:nvSpPr>
        <dsp:cNvPr id="0" name=""/>
        <dsp:cNvSpPr/>
      </dsp:nvSpPr>
      <dsp:spPr>
        <a:xfrm>
          <a:off x="2144529" y="2517460"/>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0408BD-AF61-4516-B11C-3406AE12AC8C}">
      <dsp:nvSpPr>
        <dsp:cNvPr id="0" name=""/>
        <dsp:cNvSpPr/>
      </dsp:nvSpPr>
      <dsp:spPr>
        <a:xfrm>
          <a:off x="2190249" y="1453069"/>
          <a:ext cx="2494195" cy="689604"/>
        </a:xfrm>
        <a:custGeom>
          <a:avLst/>
          <a:gdLst/>
          <a:ahLst/>
          <a:cxnLst/>
          <a:rect l="0" t="0" r="0" b="0"/>
          <a:pathLst>
            <a:path>
              <a:moveTo>
                <a:pt x="2494195" y="0"/>
              </a:moveTo>
              <a:lnTo>
                <a:pt x="2494195" y="610899"/>
              </a:lnTo>
              <a:lnTo>
                <a:pt x="0" y="610899"/>
              </a:lnTo>
              <a:lnTo>
                <a:pt x="0" y="6896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34E3EA-B61C-4573-B29F-C96E0C9BE5F9}">
      <dsp:nvSpPr>
        <dsp:cNvPr id="0" name=""/>
        <dsp:cNvSpPr/>
      </dsp:nvSpPr>
      <dsp:spPr>
        <a:xfrm>
          <a:off x="1237548" y="3049655"/>
          <a:ext cx="91440" cy="157409"/>
        </a:xfrm>
        <a:custGeom>
          <a:avLst/>
          <a:gdLst/>
          <a:ahLst/>
          <a:cxnLst/>
          <a:rect l="0" t="0" r="0" b="0"/>
          <a:pathLst>
            <a:path>
              <a:moveTo>
                <a:pt x="45720" y="0"/>
              </a:moveTo>
              <a:lnTo>
                <a:pt x="4572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52577D-CA87-45E9-A79F-71C5DE696BE2}">
      <dsp:nvSpPr>
        <dsp:cNvPr id="0" name=""/>
        <dsp:cNvSpPr/>
      </dsp:nvSpPr>
      <dsp:spPr>
        <a:xfrm>
          <a:off x="829778" y="2517460"/>
          <a:ext cx="453490" cy="157409"/>
        </a:xfrm>
        <a:custGeom>
          <a:avLst/>
          <a:gdLst/>
          <a:ahLst/>
          <a:cxnLst/>
          <a:rect l="0" t="0" r="0" b="0"/>
          <a:pathLst>
            <a:path>
              <a:moveTo>
                <a:pt x="0" y="0"/>
              </a:moveTo>
              <a:lnTo>
                <a:pt x="0" y="78704"/>
              </a:lnTo>
              <a:lnTo>
                <a:pt x="453490" y="78704"/>
              </a:lnTo>
              <a:lnTo>
                <a:pt x="45349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DE3EE8-7376-45A6-A2E2-0B681DFE57C6}">
      <dsp:nvSpPr>
        <dsp:cNvPr id="0" name=""/>
        <dsp:cNvSpPr/>
      </dsp:nvSpPr>
      <dsp:spPr>
        <a:xfrm>
          <a:off x="376288" y="2517460"/>
          <a:ext cx="453490" cy="157409"/>
        </a:xfrm>
        <a:custGeom>
          <a:avLst/>
          <a:gdLst/>
          <a:ahLst/>
          <a:cxnLst/>
          <a:rect l="0" t="0" r="0" b="0"/>
          <a:pathLst>
            <a:path>
              <a:moveTo>
                <a:pt x="453490" y="0"/>
              </a:moveTo>
              <a:lnTo>
                <a:pt x="453490" y="78704"/>
              </a:lnTo>
              <a:lnTo>
                <a:pt x="0" y="78704"/>
              </a:lnTo>
              <a:lnTo>
                <a:pt x="0" y="1574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E53828-A7D1-448D-A3E8-374964C1D9AC}">
      <dsp:nvSpPr>
        <dsp:cNvPr id="0" name=""/>
        <dsp:cNvSpPr/>
      </dsp:nvSpPr>
      <dsp:spPr>
        <a:xfrm>
          <a:off x="829778" y="1453069"/>
          <a:ext cx="3854666" cy="689604"/>
        </a:xfrm>
        <a:custGeom>
          <a:avLst/>
          <a:gdLst/>
          <a:ahLst/>
          <a:cxnLst/>
          <a:rect l="0" t="0" r="0" b="0"/>
          <a:pathLst>
            <a:path>
              <a:moveTo>
                <a:pt x="3854666" y="0"/>
              </a:moveTo>
              <a:lnTo>
                <a:pt x="3854666" y="610899"/>
              </a:lnTo>
              <a:lnTo>
                <a:pt x="0" y="610899"/>
              </a:lnTo>
              <a:lnTo>
                <a:pt x="0" y="6896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94F830-E666-4D60-B307-C85A39CDA78B}">
      <dsp:nvSpPr>
        <dsp:cNvPr id="0" name=""/>
        <dsp:cNvSpPr/>
      </dsp:nvSpPr>
      <dsp:spPr>
        <a:xfrm>
          <a:off x="4309659" y="107828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Administrator</a:t>
          </a:r>
        </a:p>
      </dsp:txBody>
      <dsp:txXfrm>
        <a:off x="4309659" y="1078284"/>
        <a:ext cx="749570" cy="374785"/>
      </dsp:txXfrm>
    </dsp:sp>
    <dsp:sp modelId="{50E9BDE0-505D-4DF7-A33C-7E61CFFC81D3}">
      <dsp:nvSpPr>
        <dsp:cNvPr id="0" name=""/>
        <dsp:cNvSpPr/>
      </dsp:nvSpPr>
      <dsp:spPr>
        <a:xfrm>
          <a:off x="454993" y="214267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Dietary Manager	</a:t>
          </a:r>
        </a:p>
      </dsp:txBody>
      <dsp:txXfrm>
        <a:off x="454993" y="2142674"/>
        <a:ext cx="749570" cy="374785"/>
      </dsp:txXfrm>
    </dsp:sp>
    <dsp:sp modelId="{3A6F2A6B-1917-4176-BBEB-C89E3509B896}">
      <dsp:nvSpPr>
        <dsp:cNvPr id="0" name=""/>
        <dsp:cNvSpPr/>
      </dsp:nvSpPr>
      <dsp:spPr>
        <a:xfrm>
          <a:off x="1503"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Consulting Dietetian</a:t>
          </a:r>
        </a:p>
      </dsp:txBody>
      <dsp:txXfrm>
        <a:off x="1503" y="2674869"/>
        <a:ext cx="749570" cy="374785"/>
      </dsp:txXfrm>
    </dsp:sp>
    <dsp:sp modelId="{A76953CC-0B57-4BAA-A7BE-E13C91130D66}">
      <dsp:nvSpPr>
        <dsp:cNvPr id="0" name=""/>
        <dsp:cNvSpPr/>
      </dsp:nvSpPr>
      <dsp:spPr>
        <a:xfrm>
          <a:off x="908483"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Cook</a:t>
          </a:r>
        </a:p>
      </dsp:txBody>
      <dsp:txXfrm>
        <a:off x="908483" y="2674869"/>
        <a:ext cx="749570" cy="374785"/>
      </dsp:txXfrm>
    </dsp:sp>
    <dsp:sp modelId="{AC1F3A8F-F017-4953-9CF0-CA1CD5052276}">
      <dsp:nvSpPr>
        <dsp:cNvPr id="0" name=""/>
        <dsp:cNvSpPr/>
      </dsp:nvSpPr>
      <dsp:spPr>
        <a:xfrm>
          <a:off x="908483" y="320706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Dietary Aides</a:t>
          </a:r>
        </a:p>
      </dsp:txBody>
      <dsp:txXfrm>
        <a:off x="908483" y="3207064"/>
        <a:ext cx="749570" cy="374785"/>
      </dsp:txXfrm>
    </dsp:sp>
    <dsp:sp modelId="{5EA0DDD6-6492-4C67-8CC6-CF6F5113EE3E}">
      <dsp:nvSpPr>
        <dsp:cNvPr id="0" name=""/>
        <dsp:cNvSpPr/>
      </dsp:nvSpPr>
      <dsp:spPr>
        <a:xfrm>
          <a:off x="1815463" y="214267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Social Services Mananger (LSW)</a:t>
          </a:r>
        </a:p>
      </dsp:txBody>
      <dsp:txXfrm>
        <a:off x="1815463" y="2142674"/>
        <a:ext cx="749570" cy="374785"/>
      </dsp:txXfrm>
    </dsp:sp>
    <dsp:sp modelId="{DE4EF745-2A04-42FA-9A30-45B2FCDC23FE}">
      <dsp:nvSpPr>
        <dsp:cNvPr id="0" name=""/>
        <dsp:cNvSpPr/>
      </dsp:nvSpPr>
      <dsp:spPr>
        <a:xfrm>
          <a:off x="1815463"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Social Workers</a:t>
          </a:r>
        </a:p>
      </dsp:txBody>
      <dsp:txXfrm>
        <a:off x="1815463" y="2674869"/>
        <a:ext cx="749570" cy="374785"/>
      </dsp:txXfrm>
    </dsp:sp>
    <dsp:sp modelId="{532EABD4-D5D1-4FD8-96A6-0001B0B0A71C}">
      <dsp:nvSpPr>
        <dsp:cNvPr id="0" name=""/>
        <dsp:cNvSpPr/>
      </dsp:nvSpPr>
      <dsp:spPr>
        <a:xfrm>
          <a:off x="2722444" y="214267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Therapeutic Recreation (Activities) Manager</a:t>
          </a:r>
        </a:p>
      </dsp:txBody>
      <dsp:txXfrm>
        <a:off x="2722444" y="2142674"/>
        <a:ext cx="749570" cy="374785"/>
      </dsp:txXfrm>
    </dsp:sp>
    <dsp:sp modelId="{790384F5-0C4B-4B44-A7DA-BCED286A6B69}">
      <dsp:nvSpPr>
        <dsp:cNvPr id="0" name=""/>
        <dsp:cNvSpPr/>
      </dsp:nvSpPr>
      <dsp:spPr>
        <a:xfrm>
          <a:off x="2722444"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Activity Aides (COTA)</a:t>
          </a:r>
        </a:p>
      </dsp:txBody>
      <dsp:txXfrm>
        <a:off x="2722444" y="2674869"/>
        <a:ext cx="749570" cy="374785"/>
      </dsp:txXfrm>
    </dsp:sp>
    <dsp:sp modelId="{A51756C8-3894-4D82-9DFB-0B6F2E559552}">
      <dsp:nvSpPr>
        <dsp:cNvPr id="0" name=""/>
        <dsp:cNvSpPr/>
      </dsp:nvSpPr>
      <dsp:spPr>
        <a:xfrm>
          <a:off x="2722444" y="320706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Volunteers</a:t>
          </a:r>
        </a:p>
      </dsp:txBody>
      <dsp:txXfrm>
        <a:off x="2722444" y="3207064"/>
        <a:ext cx="749570" cy="374785"/>
      </dsp:txXfrm>
    </dsp:sp>
    <dsp:sp modelId="{9D1EE45C-D3D7-448E-AEE8-2F279FB66F18}">
      <dsp:nvSpPr>
        <dsp:cNvPr id="0" name=""/>
        <dsp:cNvSpPr/>
      </dsp:nvSpPr>
      <dsp:spPr>
        <a:xfrm>
          <a:off x="3629424" y="214267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Environmental Services Manager</a:t>
          </a:r>
        </a:p>
      </dsp:txBody>
      <dsp:txXfrm>
        <a:off x="3629424" y="2142674"/>
        <a:ext cx="749570" cy="374785"/>
      </dsp:txXfrm>
    </dsp:sp>
    <dsp:sp modelId="{48438EF3-CD27-44F7-BDCC-13E72FDEFB67}">
      <dsp:nvSpPr>
        <dsp:cNvPr id="0" name=""/>
        <dsp:cNvSpPr/>
      </dsp:nvSpPr>
      <dsp:spPr>
        <a:xfrm>
          <a:off x="3629424"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Maintenance</a:t>
          </a:r>
        </a:p>
      </dsp:txBody>
      <dsp:txXfrm>
        <a:off x="3629424" y="2674869"/>
        <a:ext cx="749570" cy="374785"/>
      </dsp:txXfrm>
    </dsp:sp>
    <dsp:sp modelId="{10A6EB69-5918-4E86-8E74-DF20F9153698}">
      <dsp:nvSpPr>
        <dsp:cNvPr id="0" name=""/>
        <dsp:cNvSpPr/>
      </dsp:nvSpPr>
      <dsp:spPr>
        <a:xfrm>
          <a:off x="3629424" y="320706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Housekeeping</a:t>
          </a:r>
        </a:p>
      </dsp:txBody>
      <dsp:txXfrm>
        <a:off x="3629424" y="3207064"/>
        <a:ext cx="749570" cy="374785"/>
      </dsp:txXfrm>
    </dsp:sp>
    <dsp:sp modelId="{5DBC1431-436F-4137-BA59-EF84DF41CE10}">
      <dsp:nvSpPr>
        <dsp:cNvPr id="0" name=""/>
        <dsp:cNvSpPr/>
      </dsp:nvSpPr>
      <dsp:spPr>
        <a:xfrm>
          <a:off x="3629424" y="3739260"/>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Laundry</a:t>
          </a:r>
        </a:p>
      </dsp:txBody>
      <dsp:txXfrm>
        <a:off x="3629424" y="3739260"/>
        <a:ext cx="749570" cy="374785"/>
      </dsp:txXfrm>
    </dsp:sp>
    <dsp:sp modelId="{65B7D78D-EA2D-48B4-9997-FA3D0DD6A9FA}">
      <dsp:nvSpPr>
        <dsp:cNvPr id="0" name=""/>
        <dsp:cNvSpPr/>
      </dsp:nvSpPr>
      <dsp:spPr>
        <a:xfrm>
          <a:off x="4989895" y="214267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Director of Nursing</a:t>
          </a:r>
        </a:p>
      </dsp:txBody>
      <dsp:txXfrm>
        <a:off x="4989895" y="2142674"/>
        <a:ext cx="749570" cy="374785"/>
      </dsp:txXfrm>
    </dsp:sp>
    <dsp:sp modelId="{50558B9F-A752-4227-96DB-44D0DDD42F88}">
      <dsp:nvSpPr>
        <dsp:cNvPr id="0" name=""/>
        <dsp:cNvSpPr/>
      </dsp:nvSpPr>
      <dsp:spPr>
        <a:xfrm>
          <a:off x="4536404"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Staff Development</a:t>
          </a:r>
        </a:p>
      </dsp:txBody>
      <dsp:txXfrm>
        <a:off x="4536404" y="2674869"/>
        <a:ext cx="749570" cy="374785"/>
      </dsp:txXfrm>
    </dsp:sp>
    <dsp:sp modelId="{78653FE3-27AC-4E4B-ADF9-FCD60CCAACD4}">
      <dsp:nvSpPr>
        <dsp:cNvPr id="0" name=""/>
        <dsp:cNvSpPr/>
      </dsp:nvSpPr>
      <dsp:spPr>
        <a:xfrm>
          <a:off x="5443385"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Clinical Managers</a:t>
          </a:r>
        </a:p>
      </dsp:txBody>
      <dsp:txXfrm>
        <a:off x="5443385" y="2674869"/>
        <a:ext cx="749570" cy="374785"/>
      </dsp:txXfrm>
    </dsp:sp>
    <dsp:sp modelId="{175BA78F-5A73-4B9E-AEAE-310686E44486}">
      <dsp:nvSpPr>
        <dsp:cNvPr id="0" name=""/>
        <dsp:cNvSpPr/>
      </dsp:nvSpPr>
      <dsp:spPr>
        <a:xfrm>
          <a:off x="5443385" y="320706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RNs</a:t>
          </a:r>
        </a:p>
      </dsp:txBody>
      <dsp:txXfrm>
        <a:off x="5443385" y="3207064"/>
        <a:ext cx="749570" cy="374785"/>
      </dsp:txXfrm>
    </dsp:sp>
    <dsp:sp modelId="{8A124B22-917E-4123-8BA0-5DBF93D608A2}">
      <dsp:nvSpPr>
        <dsp:cNvPr id="0" name=""/>
        <dsp:cNvSpPr/>
      </dsp:nvSpPr>
      <dsp:spPr>
        <a:xfrm>
          <a:off x="5443385" y="3739260"/>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LPNs</a:t>
          </a:r>
        </a:p>
      </dsp:txBody>
      <dsp:txXfrm>
        <a:off x="5443385" y="3739260"/>
        <a:ext cx="749570" cy="374785"/>
      </dsp:txXfrm>
    </dsp:sp>
    <dsp:sp modelId="{3AD33686-EC0F-4CD0-8187-7CD86709E072}">
      <dsp:nvSpPr>
        <dsp:cNvPr id="0" name=""/>
        <dsp:cNvSpPr/>
      </dsp:nvSpPr>
      <dsp:spPr>
        <a:xfrm>
          <a:off x="5443385" y="4271455"/>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NA/Rs</a:t>
          </a:r>
        </a:p>
      </dsp:txBody>
      <dsp:txXfrm>
        <a:off x="5443385" y="4271455"/>
        <a:ext cx="749570" cy="374785"/>
      </dsp:txXfrm>
    </dsp:sp>
    <dsp:sp modelId="{5FEE6A81-AE27-426B-B539-24F922D3C158}">
      <dsp:nvSpPr>
        <dsp:cNvPr id="0" name=""/>
        <dsp:cNvSpPr/>
      </dsp:nvSpPr>
      <dsp:spPr>
        <a:xfrm>
          <a:off x="6350365" y="214267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Rehabilitation Manager</a:t>
          </a:r>
        </a:p>
      </dsp:txBody>
      <dsp:txXfrm>
        <a:off x="6350365" y="2142674"/>
        <a:ext cx="749570" cy="374785"/>
      </dsp:txXfrm>
    </dsp:sp>
    <dsp:sp modelId="{041A7FA6-314B-4617-9716-343AE6025575}">
      <dsp:nvSpPr>
        <dsp:cNvPr id="0" name=""/>
        <dsp:cNvSpPr/>
      </dsp:nvSpPr>
      <dsp:spPr>
        <a:xfrm>
          <a:off x="6350365"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Physical Therapy</a:t>
          </a:r>
        </a:p>
      </dsp:txBody>
      <dsp:txXfrm>
        <a:off x="6350365" y="2674869"/>
        <a:ext cx="749570" cy="374785"/>
      </dsp:txXfrm>
    </dsp:sp>
    <dsp:sp modelId="{21AE665C-497C-47C1-8543-FE4252C5EDCE}">
      <dsp:nvSpPr>
        <dsp:cNvPr id="0" name=""/>
        <dsp:cNvSpPr/>
      </dsp:nvSpPr>
      <dsp:spPr>
        <a:xfrm>
          <a:off x="6350365" y="320706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Occupational therapy</a:t>
          </a:r>
        </a:p>
      </dsp:txBody>
      <dsp:txXfrm>
        <a:off x="6350365" y="3207064"/>
        <a:ext cx="749570" cy="374785"/>
      </dsp:txXfrm>
    </dsp:sp>
    <dsp:sp modelId="{EEAD96F2-B366-4C23-87FD-D7A41F65924B}">
      <dsp:nvSpPr>
        <dsp:cNvPr id="0" name=""/>
        <dsp:cNvSpPr/>
      </dsp:nvSpPr>
      <dsp:spPr>
        <a:xfrm>
          <a:off x="6350365" y="3739260"/>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Speech Therapy</a:t>
          </a:r>
        </a:p>
      </dsp:txBody>
      <dsp:txXfrm>
        <a:off x="6350365" y="3739260"/>
        <a:ext cx="749570" cy="374785"/>
      </dsp:txXfrm>
    </dsp:sp>
    <dsp:sp modelId="{D27CAAB8-4D0F-44FD-B674-A569A12C9C90}">
      <dsp:nvSpPr>
        <dsp:cNvPr id="0" name=""/>
        <dsp:cNvSpPr/>
      </dsp:nvSpPr>
      <dsp:spPr>
        <a:xfrm>
          <a:off x="7257345" y="214267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Health Information Management (Medical Records)</a:t>
          </a:r>
        </a:p>
      </dsp:txBody>
      <dsp:txXfrm>
        <a:off x="7257345" y="2142674"/>
        <a:ext cx="749570" cy="374785"/>
      </dsp:txXfrm>
    </dsp:sp>
    <dsp:sp modelId="{006FF446-59A6-4CFB-B47D-AE9F0D3753A6}">
      <dsp:nvSpPr>
        <dsp:cNvPr id="0" name=""/>
        <dsp:cNvSpPr/>
      </dsp:nvSpPr>
      <dsp:spPr>
        <a:xfrm>
          <a:off x="7257345"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Health Unit Coordinators (HUCs)</a:t>
          </a:r>
        </a:p>
      </dsp:txBody>
      <dsp:txXfrm>
        <a:off x="7257345" y="2674869"/>
        <a:ext cx="749570" cy="374785"/>
      </dsp:txXfrm>
    </dsp:sp>
    <dsp:sp modelId="{8FF61610-BF5B-4902-AB06-03A5B00AD415}">
      <dsp:nvSpPr>
        <dsp:cNvPr id="0" name=""/>
        <dsp:cNvSpPr/>
      </dsp:nvSpPr>
      <dsp:spPr>
        <a:xfrm>
          <a:off x="8164326" y="214267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Business Office Manager</a:t>
          </a:r>
        </a:p>
      </dsp:txBody>
      <dsp:txXfrm>
        <a:off x="8164326" y="2142674"/>
        <a:ext cx="749570" cy="374785"/>
      </dsp:txXfrm>
    </dsp:sp>
    <dsp:sp modelId="{296FFA66-2205-4BE6-B1E7-3F2BD8F76FE5}">
      <dsp:nvSpPr>
        <dsp:cNvPr id="0" name=""/>
        <dsp:cNvSpPr/>
      </dsp:nvSpPr>
      <dsp:spPr>
        <a:xfrm>
          <a:off x="8164326" y="267486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Human Resources</a:t>
          </a:r>
        </a:p>
      </dsp:txBody>
      <dsp:txXfrm>
        <a:off x="8164326" y="2674869"/>
        <a:ext cx="749570" cy="374785"/>
      </dsp:txXfrm>
    </dsp:sp>
    <dsp:sp modelId="{6E1EA452-814B-4CCE-A307-9A5B8FF75A84}">
      <dsp:nvSpPr>
        <dsp:cNvPr id="0" name=""/>
        <dsp:cNvSpPr/>
      </dsp:nvSpPr>
      <dsp:spPr>
        <a:xfrm>
          <a:off x="8164326" y="3207064"/>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Payroll</a:t>
          </a:r>
        </a:p>
      </dsp:txBody>
      <dsp:txXfrm>
        <a:off x="8164326" y="3207064"/>
        <a:ext cx="749570" cy="374785"/>
      </dsp:txXfrm>
    </dsp:sp>
    <dsp:sp modelId="{DE008759-DD45-4D4E-A147-6A7D9FC8F3AD}">
      <dsp:nvSpPr>
        <dsp:cNvPr id="0" name=""/>
        <dsp:cNvSpPr/>
      </dsp:nvSpPr>
      <dsp:spPr>
        <a:xfrm>
          <a:off x="8164326" y="3739260"/>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Receptionist</a:t>
          </a:r>
        </a:p>
      </dsp:txBody>
      <dsp:txXfrm>
        <a:off x="8164326" y="3739260"/>
        <a:ext cx="749570" cy="374785"/>
      </dsp:txXfrm>
    </dsp:sp>
    <dsp:sp modelId="{7E9FCE1F-217E-4865-97A6-4C896416C3C7}">
      <dsp:nvSpPr>
        <dsp:cNvPr id="0" name=""/>
        <dsp:cNvSpPr/>
      </dsp:nvSpPr>
      <dsp:spPr>
        <a:xfrm>
          <a:off x="3856169" y="1610479"/>
          <a:ext cx="749570" cy="3747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Medical Director</a:t>
          </a:r>
        </a:p>
      </dsp:txBody>
      <dsp:txXfrm>
        <a:off x="3856169" y="1610479"/>
        <a:ext cx="749570" cy="37478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261527-72B7-4C8F-ABC1-28F9BA673F2F}">
  <ds:schemaRefs>
    <ds:schemaRef ds:uri="http://schemas.microsoft.com/sharepoint/v3/contenttype/forms"/>
  </ds:schemaRefs>
</ds:datastoreItem>
</file>

<file path=customXml/itemProps2.xml><?xml version="1.0" encoding="utf-8"?>
<ds:datastoreItem xmlns:ds="http://schemas.openxmlformats.org/officeDocument/2006/customXml" ds:itemID="{F57B0A69-FCBD-4272-B332-1AA1987C3CF4}">
  <ds:schemaRefs>
    <ds:schemaRef ds:uri="http://schemas.microsoft.com/office/2006/metadata/properties"/>
    <ds:schemaRef ds:uri="http://www.w3.org/XML/1998/namespace"/>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dc3d156c-34c4-4b76-9333-ce7f9bb74b4b"/>
  </ds:schemaRefs>
</ds:datastoreItem>
</file>

<file path=customXml/itemProps3.xml><?xml version="1.0" encoding="utf-8"?>
<ds:datastoreItem xmlns:ds="http://schemas.openxmlformats.org/officeDocument/2006/customXml" ds:itemID="{9FD7A1E4-BE67-415D-8A99-754FB1C553C8}">
  <ds:schemaRefs>
    <ds:schemaRef ds:uri="http://schemas.openxmlformats.org/officeDocument/2006/bibliography"/>
  </ds:schemaRefs>
</ds:datastoreItem>
</file>

<file path=customXml/itemProps4.xml><?xml version="1.0" encoding="utf-8"?>
<ds:datastoreItem xmlns:ds="http://schemas.openxmlformats.org/officeDocument/2006/customXml" ds:itemID="{D5873F30-2232-49BB-8B65-D1B43D5C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3122</Words>
  <Characters>17797</Characters>
  <Application>Microsoft Office Word</Application>
  <DocSecurity>0</DocSecurity>
  <Lines>148</Lines>
  <Paragraphs>41</Paragraphs>
  <ScaleCrop>false</ScaleCrop>
  <Company>Hewlett-Packard</Company>
  <LinksUpToDate>false</LinksUpToDate>
  <CharactersWithSpaces>20878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State Colleges and Universities</dc:title>
  <dc:creator>Robert H. Haase</dc:creator>
  <cp:lastModifiedBy>Vandenburgh, Elaine</cp:lastModifiedBy>
  <cp:revision>2</cp:revision>
  <cp:lastPrinted>2012-03-05T19:00:00Z</cp:lastPrinted>
  <dcterms:created xsi:type="dcterms:W3CDTF">2025-07-16T00:44:00Z</dcterms:created>
  <dcterms:modified xsi:type="dcterms:W3CDTF">2025-07-16T00:44:00Z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